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63A43"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5265C4F3" w14:textId="77777777" w:rsidR="00C032E2" w:rsidRPr="00BD6D39" w:rsidRDefault="00C032E2" w:rsidP="002A2FC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2541895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5E3F21D4"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37019D94" w14:textId="77777777"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14:paraId="54070F41" w14:textId="77777777" w:rsidR="00C032E2" w:rsidRPr="00F32521" w:rsidRDefault="00C032E2" w:rsidP="00EF0747">
      <w:pPr>
        <w:pStyle w:val="Heading5"/>
        <w:pBdr>
          <w:bottom w:val="single" w:sz="24" w:space="0" w:color="auto"/>
        </w:pBdr>
        <w:rPr>
          <w:rFonts w:cs="Arial"/>
          <w:color w:val="auto"/>
          <w:sz w:val="24"/>
          <w:szCs w:val="24"/>
        </w:rPr>
      </w:pPr>
      <w:r w:rsidRPr="00F32521">
        <w:rPr>
          <w:rFonts w:cs="Arial"/>
          <w:color w:val="auto"/>
          <w:sz w:val="24"/>
          <w:szCs w:val="24"/>
        </w:rPr>
        <w:t xml:space="preserve">Request </w:t>
      </w:r>
      <w:r w:rsidR="00363B79" w:rsidRPr="00F32521">
        <w:rPr>
          <w:rFonts w:cs="Arial"/>
          <w:color w:val="auto"/>
          <w:sz w:val="24"/>
          <w:szCs w:val="24"/>
        </w:rPr>
        <w:t>for</w:t>
      </w:r>
      <w:r w:rsidRPr="00F32521">
        <w:rPr>
          <w:rFonts w:cs="Arial"/>
          <w:color w:val="auto"/>
          <w:sz w:val="24"/>
          <w:szCs w:val="24"/>
        </w:rPr>
        <w:t xml:space="preserve"> Proposal</w:t>
      </w:r>
    </w:p>
    <w:p w14:paraId="2DE11E4F" w14:textId="77777777"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14:paraId="3054938B" w14:textId="77777777"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14:paraId="37AD02FB" w14:textId="77777777" w:rsidR="00C032E2" w:rsidRPr="00BD6D39" w:rsidRDefault="00C032E2" w:rsidP="008930C4">
      <w:pPr>
        <w:jc w:val="both"/>
        <w:rPr>
          <w:rFonts w:ascii="Arial" w:hAnsi="Arial" w:cs="Arial"/>
          <w:b/>
          <w:sz w:val="22"/>
          <w:szCs w:val="22"/>
        </w:rPr>
      </w:pPr>
    </w:p>
    <w:tbl>
      <w:tblPr>
        <w:tblW w:w="0" w:type="auto"/>
        <w:tblInd w:w="3078" w:type="dxa"/>
        <w:tblLook w:val="00A0" w:firstRow="1" w:lastRow="0" w:firstColumn="1" w:lastColumn="0" w:noHBand="0" w:noVBand="0"/>
      </w:tblPr>
      <w:tblGrid>
        <w:gridCol w:w="2142"/>
        <w:gridCol w:w="2718"/>
      </w:tblGrid>
      <w:tr w:rsidR="00F32521" w:rsidRPr="00F170A0" w14:paraId="1B13149B" w14:textId="77777777" w:rsidTr="0019643D">
        <w:tc>
          <w:tcPr>
            <w:tcW w:w="2142" w:type="dxa"/>
          </w:tcPr>
          <w:p w14:paraId="0358159A" w14:textId="77777777" w:rsidR="00F32521" w:rsidRPr="005F3BEA" w:rsidRDefault="00F32521" w:rsidP="009C099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right"/>
              <w:rPr>
                <w:rFonts w:ascii="Arial" w:hAnsi="Arial" w:cs="Arial"/>
                <w:b/>
                <w:sz w:val="22"/>
              </w:rPr>
            </w:pPr>
            <w:r w:rsidRPr="005F3BEA">
              <w:rPr>
                <w:rFonts w:ascii="Arial" w:hAnsi="Arial" w:cs="Arial"/>
                <w:b/>
                <w:sz w:val="22"/>
              </w:rPr>
              <w:t>RFP NUMBER:</w:t>
            </w:r>
          </w:p>
        </w:tc>
        <w:tc>
          <w:tcPr>
            <w:tcW w:w="2718" w:type="dxa"/>
          </w:tcPr>
          <w:p w14:paraId="6541742F" w14:textId="77777777" w:rsidR="00F32521" w:rsidRPr="0019643D" w:rsidRDefault="0019643D" w:rsidP="0019643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rFonts w:ascii="Arial" w:hAnsi="Arial" w:cs="Arial"/>
                <w:b/>
                <w:sz w:val="22"/>
                <w:szCs w:val="22"/>
                <w:highlight w:val="yellow"/>
              </w:rPr>
            </w:pPr>
            <w:r w:rsidRPr="0019643D">
              <w:rPr>
                <w:rFonts w:ascii="Arial" w:hAnsi="Arial" w:cs="Arial"/>
                <w:color w:val="000000"/>
                <w:sz w:val="22"/>
                <w:szCs w:val="22"/>
              </w:rPr>
              <w:t>DRCP-18-2367</w:t>
            </w:r>
          </w:p>
        </w:tc>
      </w:tr>
      <w:tr w:rsidR="00F32521" w:rsidRPr="005F3BEA" w14:paraId="0FE217CE" w14:textId="77777777" w:rsidTr="009C0999">
        <w:tc>
          <w:tcPr>
            <w:tcW w:w="2142" w:type="dxa"/>
          </w:tcPr>
          <w:p w14:paraId="460A3681" w14:textId="77777777" w:rsidR="00F32521" w:rsidRPr="005F3BEA" w:rsidRDefault="00F32521" w:rsidP="009C099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right"/>
              <w:rPr>
                <w:rFonts w:ascii="Arial" w:hAnsi="Arial" w:cs="Arial"/>
                <w:b/>
                <w:sz w:val="22"/>
              </w:rPr>
            </w:pPr>
            <w:r w:rsidRPr="005F3BEA">
              <w:rPr>
                <w:rFonts w:ascii="Arial" w:hAnsi="Arial" w:cs="Arial"/>
                <w:b/>
                <w:sz w:val="22"/>
              </w:rPr>
              <w:t>DATE ISSUED:</w:t>
            </w:r>
          </w:p>
        </w:tc>
        <w:tc>
          <w:tcPr>
            <w:tcW w:w="2718" w:type="dxa"/>
            <w:shd w:val="clear" w:color="auto" w:fill="auto"/>
          </w:tcPr>
          <w:p w14:paraId="10D9D58C" w14:textId="77777777" w:rsidR="00F32521" w:rsidRPr="003C4CEE" w:rsidRDefault="0019643D" w:rsidP="00F56C0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rFonts w:ascii="Arial" w:hAnsi="Arial" w:cs="Arial"/>
                <w:sz w:val="22"/>
              </w:rPr>
            </w:pPr>
            <w:r w:rsidRPr="003C4CEE">
              <w:rPr>
                <w:rFonts w:ascii="Arial" w:hAnsi="Arial" w:cs="Arial"/>
                <w:sz w:val="22"/>
              </w:rPr>
              <w:t xml:space="preserve">August </w:t>
            </w:r>
            <w:ins w:id="0" w:author="Cooks, Yolanda" w:date="2017-08-24T06:08:00Z">
              <w:r w:rsidR="00F56C0E">
                <w:rPr>
                  <w:rFonts w:ascii="Arial" w:hAnsi="Arial" w:cs="Arial"/>
                  <w:sz w:val="22"/>
                </w:rPr>
                <w:t>24</w:t>
              </w:r>
            </w:ins>
            <w:del w:id="1" w:author="Cooks, Yolanda" w:date="2017-08-24T06:08:00Z">
              <w:r w:rsidR="00606837" w:rsidDel="00F56C0E">
                <w:rPr>
                  <w:rFonts w:ascii="Arial" w:hAnsi="Arial" w:cs="Arial"/>
                  <w:sz w:val="22"/>
                </w:rPr>
                <w:delText>23</w:delText>
              </w:r>
            </w:del>
            <w:r w:rsidRPr="003C4CEE">
              <w:rPr>
                <w:rFonts w:ascii="Arial" w:hAnsi="Arial" w:cs="Arial"/>
                <w:sz w:val="22"/>
              </w:rPr>
              <w:t>, 2017</w:t>
            </w:r>
          </w:p>
        </w:tc>
      </w:tr>
    </w:tbl>
    <w:p w14:paraId="6FB7F94C" w14:textId="77777777" w:rsidR="00C032E2" w:rsidRPr="00BD6D39" w:rsidRDefault="00C032E2" w:rsidP="008930C4">
      <w:pPr>
        <w:jc w:val="both"/>
        <w:rPr>
          <w:rFonts w:ascii="Arial" w:hAnsi="Arial" w:cs="Arial"/>
          <w:b/>
          <w:sz w:val="22"/>
          <w:szCs w:val="22"/>
        </w:rPr>
      </w:pPr>
    </w:p>
    <w:p w14:paraId="7FE3D30A" w14:textId="77777777" w:rsidR="00C032E2" w:rsidRPr="00BD6D39" w:rsidRDefault="00C032E2" w:rsidP="008930C4">
      <w:pPr>
        <w:jc w:val="both"/>
        <w:rPr>
          <w:rFonts w:ascii="Arial" w:hAnsi="Arial" w:cs="Arial"/>
          <w:b/>
          <w:sz w:val="22"/>
          <w:szCs w:val="22"/>
        </w:rPr>
      </w:pPr>
    </w:p>
    <w:p w14:paraId="62241F57" w14:textId="77777777" w:rsidR="00C032E2" w:rsidRPr="00BD6D39" w:rsidRDefault="00C032E2" w:rsidP="008930C4">
      <w:pPr>
        <w:jc w:val="both"/>
        <w:rPr>
          <w:rFonts w:ascii="Arial" w:hAnsi="Arial" w:cs="Arial"/>
          <w:b/>
          <w:sz w:val="22"/>
          <w:szCs w:val="22"/>
        </w:rPr>
      </w:pPr>
    </w:p>
    <w:p w14:paraId="1ED33E6D" w14:textId="77777777" w:rsidR="00C032E2" w:rsidRPr="00BD6D39" w:rsidRDefault="00C032E2" w:rsidP="007D5876">
      <w:pPr>
        <w:pStyle w:val="BlockText"/>
        <w:tabs>
          <w:tab w:val="clear" w:pos="360"/>
          <w:tab w:val="left" w:pos="0"/>
        </w:tabs>
        <w:ind w:left="0"/>
        <w:rPr>
          <w:rFonts w:cs="Arial"/>
          <w:szCs w:val="22"/>
        </w:rPr>
      </w:pPr>
      <w:r w:rsidRPr="00BD6D39">
        <w:rPr>
          <w:rFonts w:cs="Arial"/>
          <w:szCs w:val="22"/>
        </w:rPr>
        <w:t>The Ohio Department of Rehabilitation and Correction is requesting proposals for:</w:t>
      </w:r>
    </w:p>
    <w:p w14:paraId="290E8BB4" w14:textId="77777777" w:rsidR="00C032E2" w:rsidRPr="00BD6D39" w:rsidRDefault="00C032E2" w:rsidP="008930C4">
      <w:pPr>
        <w:jc w:val="both"/>
        <w:rPr>
          <w:rFonts w:ascii="Arial" w:hAnsi="Arial" w:cs="Arial"/>
          <w:b/>
          <w:sz w:val="22"/>
          <w:szCs w:val="22"/>
        </w:rPr>
      </w:pPr>
    </w:p>
    <w:p w14:paraId="2E124365" w14:textId="77777777" w:rsidR="00C032E2" w:rsidRPr="0019643D" w:rsidRDefault="0019643D" w:rsidP="006E616F">
      <w:pPr>
        <w:pStyle w:val="BlockText"/>
        <w:spacing w:after="120"/>
        <w:ind w:left="634"/>
        <w:jc w:val="center"/>
        <w:rPr>
          <w:rFonts w:cs="Arial"/>
          <w:sz w:val="24"/>
        </w:rPr>
      </w:pPr>
      <w:bookmarkStart w:id="2" w:name="_GoBack"/>
      <w:r w:rsidRPr="0019643D">
        <w:rPr>
          <w:rFonts w:cs="Arial"/>
          <w:sz w:val="24"/>
        </w:rPr>
        <w:t>Check Printing Application</w:t>
      </w:r>
    </w:p>
    <w:bookmarkEnd w:id="2"/>
    <w:p w14:paraId="0DB04CB7" w14:textId="77777777" w:rsidR="00C032E2" w:rsidRPr="00BD6D39" w:rsidRDefault="00C032E2" w:rsidP="008930C4">
      <w:pPr>
        <w:jc w:val="both"/>
        <w:rPr>
          <w:rFonts w:ascii="Arial" w:hAnsi="Arial" w:cs="Arial"/>
          <w:b/>
          <w:sz w:val="22"/>
          <w:szCs w:val="22"/>
        </w:rPr>
      </w:pPr>
    </w:p>
    <w:tbl>
      <w:tblPr>
        <w:tblW w:w="0" w:type="auto"/>
        <w:tblLook w:val="00A0" w:firstRow="1" w:lastRow="0" w:firstColumn="1" w:lastColumn="0" w:noHBand="0" w:noVBand="0"/>
      </w:tblPr>
      <w:tblGrid>
        <w:gridCol w:w="4893"/>
        <w:gridCol w:w="4971"/>
      </w:tblGrid>
      <w:tr w:rsidR="00BD6D39" w:rsidRPr="00BF66DB" w14:paraId="68D89ACD" w14:textId="77777777" w:rsidTr="009C0999">
        <w:tc>
          <w:tcPr>
            <w:tcW w:w="5220" w:type="dxa"/>
          </w:tcPr>
          <w:p w14:paraId="3F7BC5D9" w14:textId="77777777" w:rsidR="00BD6D39" w:rsidRPr="00E334B1" w:rsidRDefault="00BD6D39" w:rsidP="009C0999">
            <w:pPr>
              <w:pStyle w:val="BlockText"/>
              <w:ind w:left="0" w:right="54"/>
              <w:jc w:val="right"/>
              <w:rPr>
                <w:rFonts w:cs="Arial"/>
              </w:rPr>
            </w:pPr>
            <w:r w:rsidRPr="00E334B1">
              <w:rPr>
                <w:rFonts w:cs="Arial"/>
              </w:rPr>
              <w:t>INQUIRY PERIOD BEGINS:</w:t>
            </w:r>
          </w:p>
        </w:tc>
        <w:tc>
          <w:tcPr>
            <w:tcW w:w="5220" w:type="dxa"/>
            <w:shd w:val="clear" w:color="auto" w:fill="auto"/>
          </w:tcPr>
          <w:p w14:paraId="0A61E69C" w14:textId="77777777" w:rsidR="00BD6D39" w:rsidRPr="00E334B1" w:rsidRDefault="0019643D" w:rsidP="00F56C0E">
            <w:pPr>
              <w:pStyle w:val="BlockText"/>
              <w:ind w:left="0"/>
              <w:rPr>
                <w:rFonts w:cs="Arial"/>
              </w:rPr>
            </w:pPr>
            <w:r w:rsidRPr="00E334B1">
              <w:rPr>
                <w:rFonts w:cs="Arial"/>
              </w:rPr>
              <w:t xml:space="preserve">August </w:t>
            </w:r>
            <w:del w:id="3" w:author="Cooks, Yolanda" w:date="2017-08-24T06:08:00Z">
              <w:r w:rsidR="00606837" w:rsidDel="00F56C0E">
                <w:rPr>
                  <w:rFonts w:cs="Arial"/>
                </w:rPr>
                <w:delText>23</w:delText>
              </w:r>
            </w:del>
            <w:ins w:id="4" w:author="Cooks, Yolanda" w:date="2017-08-24T06:08:00Z">
              <w:r w:rsidR="00F56C0E">
                <w:rPr>
                  <w:rFonts w:cs="Arial"/>
                </w:rPr>
                <w:t>24</w:t>
              </w:r>
            </w:ins>
            <w:r w:rsidRPr="00E334B1">
              <w:rPr>
                <w:rFonts w:cs="Arial"/>
              </w:rPr>
              <w:t>, 2017</w:t>
            </w:r>
          </w:p>
        </w:tc>
      </w:tr>
      <w:tr w:rsidR="00BD6D39" w:rsidRPr="00BF66DB" w14:paraId="4B316279" w14:textId="77777777" w:rsidTr="009C0999">
        <w:tc>
          <w:tcPr>
            <w:tcW w:w="5220" w:type="dxa"/>
          </w:tcPr>
          <w:p w14:paraId="58B7AA26" w14:textId="77777777" w:rsidR="00BD6D39" w:rsidRPr="00E334B1" w:rsidRDefault="00BD6D39" w:rsidP="009C0999">
            <w:pPr>
              <w:pStyle w:val="BlockText"/>
              <w:ind w:left="0" w:right="54"/>
              <w:jc w:val="right"/>
              <w:rPr>
                <w:rFonts w:cs="Arial"/>
              </w:rPr>
            </w:pPr>
          </w:p>
        </w:tc>
        <w:tc>
          <w:tcPr>
            <w:tcW w:w="5220" w:type="dxa"/>
          </w:tcPr>
          <w:p w14:paraId="1907616D" w14:textId="77777777" w:rsidR="00BD6D39" w:rsidRPr="00E334B1" w:rsidRDefault="00BD6D39" w:rsidP="009C0999">
            <w:pPr>
              <w:pStyle w:val="BlockText"/>
              <w:ind w:left="0"/>
              <w:rPr>
                <w:rFonts w:cs="Arial"/>
              </w:rPr>
            </w:pPr>
          </w:p>
        </w:tc>
      </w:tr>
      <w:tr w:rsidR="00BD6D39" w:rsidRPr="00BF66DB" w14:paraId="54862ED2" w14:textId="77777777" w:rsidTr="009C0999">
        <w:tc>
          <w:tcPr>
            <w:tcW w:w="5220" w:type="dxa"/>
          </w:tcPr>
          <w:p w14:paraId="409B878F" w14:textId="77777777" w:rsidR="00BD6D39" w:rsidRPr="00E334B1" w:rsidRDefault="00BD6D39" w:rsidP="009C0999">
            <w:pPr>
              <w:pStyle w:val="BlockText"/>
              <w:ind w:left="0" w:right="54"/>
              <w:jc w:val="right"/>
              <w:rPr>
                <w:rFonts w:cs="Arial"/>
              </w:rPr>
            </w:pPr>
            <w:r w:rsidRPr="00E334B1">
              <w:rPr>
                <w:rFonts w:cs="Arial"/>
              </w:rPr>
              <w:t>INQUIRY PERIOD ENDS:</w:t>
            </w:r>
          </w:p>
        </w:tc>
        <w:tc>
          <w:tcPr>
            <w:tcW w:w="5220" w:type="dxa"/>
            <w:shd w:val="clear" w:color="auto" w:fill="auto"/>
          </w:tcPr>
          <w:p w14:paraId="29AC5D5B" w14:textId="77777777" w:rsidR="00BD6D39" w:rsidRPr="00E334B1" w:rsidRDefault="00606837" w:rsidP="00E334B1">
            <w:pPr>
              <w:pStyle w:val="BlockText"/>
              <w:ind w:left="0"/>
              <w:rPr>
                <w:rFonts w:cs="Arial"/>
              </w:rPr>
            </w:pPr>
            <w:r>
              <w:rPr>
                <w:rFonts w:cs="Arial"/>
              </w:rPr>
              <w:t>September 5</w:t>
            </w:r>
            <w:r w:rsidR="008362F7" w:rsidRPr="00E334B1">
              <w:rPr>
                <w:rFonts w:cs="Arial"/>
              </w:rPr>
              <w:t>, 2017</w:t>
            </w:r>
            <w:r w:rsidR="0085710E">
              <w:rPr>
                <w:rFonts w:cs="Arial"/>
              </w:rPr>
              <w:t xml:space="preserve"> 8:00 AM EST</w:t>
            </w:r>
          </w:p>
        </w:tc>
      </w:tr>
      <w:tr w:rsidR="00BD6D39" w:rsidRPr="00BF66DB" w14:paraId="5029CAA4" w14:textId="77777777" w:rsidTr="009C0999">
        <w:tc>
          <w:tcPr>
            <w:tcW w:w="5220" w:type="dxa"/>
          </w:tcPr>
          <w:p w14:paraId="3ABF020F" w14:textId="77777777" w:rsidR="00BD6D39" w:rsidRPr="00E334B1" w:rsidRDefault="00BD6D39" w:rsidP="009C0999">
            <w:pPr>
              <w:pStyle w:val="BlockText"/>
              <w:ind w:left="0" w:right="54"/>
              <w:jc w:val="right"/>
              <w:rPr>
                <w:rFonts w:cs="Arial"/>
              </w:rPr>
            </w:pPr>
          </w:p>
        </w:tc>
        <w:tc>
          <w:tcPr>
            <w:tcW w:w="5220" w:type="dxa"/>
          </w:tcPr>
          <w:p w14:paraId="4CBED623" w14:textId="77777777" w:rsidR="00BD6D39" w:rsidRPr="00E334B1" w:rsidRDefault="00BD6D39" w:rsidP="009C0999">
            <w:pPr>
              <w:pStyle w:val="BlockText"/>
              <w:ind w:left="0"/>
              <w:rPr>
                <w:rFonts w:cs="Arial"/>
              </w:rPr>
            </w:pPr>
          </w:p>
        </w:tc>
      </w:tr>
      <w:tr w:rsidR="00BD6D39" w:rsidRPr="00BF66DB" w14:paraId="09418C4A" w14:textId="77777777" w:rsidTr="009C0999">
        <w:tc>
          <w:tcPr>
            <w:tcW w:w="5220" w:type="dxa"/>
          </w:tcPr>
          <w:p w14:paraId="6E4FCBD1" w14:textId="77777777" w:rsidR="00BD6D39" w:rsidRPr="00E334B1" w:rsidRDefault="00BD6D39" w:rsidP="009C0999">
            <w:pPr>
              <w:pStyle w:val="BlockText"/>
              <w:ind w:left="0" w:right="54"/>
              <w:jc w:val="right"/>
              <w:rPr>
                <w:rFonts w:cs="Arial"/>
              </w:rPr>
            </w:pPr>
            <w:r w:rsidRPr="00E334B1">
              <w:rPr>
                <w:rFonts w:cs="Arial"/>
              </w:rPr>
              <w:t>OPENING DATE:</w:t>
            </w:r>
          </w:p>
        </w:tc>
        <w:tc>
          <w:tcPr>
            <w:tcW w:w="5220" w:type="dxa"/>
            <w:shd w:val="clear" w:color="auto" w:fill="auto"/>
          </w:tcPr>
          <w:p w14:paraId="064B13C1" w14:textId="77777777" w:rsidR="00BD6D39" w:rsidRPr="00E334B1" w:rsidRDefault="00E334B1" w:rsidP="00F56C0E">
            <w:pPr>
              <w:pStyle w:val="BlockText"/>
              <w:ind w:left="0"/>
              <w:rPr>
                <w:rFonts w:cs="Arial"/>
              </w:rPr>
              <w:pPrChange w:id="5" w:author="Cooks, Yolanda" w:date="2017-08-24T06:10:00Z">
                <w:pPr>
                  <w:pStyle w:val="BlockText"/>
                  <w:ind w:left="0"/>
                </w:pPr>
              </w:pPrChange>
            </w:pPr>
            <w:r>
              <w:rPr>
                <w:rFonts w:cs="Arial"/>
              </w:rPr>
              <w:t xml:space="preserve">September </w:t>
            </w:r>
            <w:del w:id="6" w:author="Cooks, Yolanda" w:date="2017-08-24T06:10:00Z">
              <w:r w:rsidR="00606837" w:rsidDel="00F56C0E">
                <w:rPr>
                  <w:rFonts w:cs="Arial"/>
                </w:rPr>
                <w:delText>7</w:delText>
              </w:r>
            </w:del>
            <w:ins w:id="7" w:author="Cooks, Yolanda" w:date="2017-08-24T06:10:00Z">
              <w:r w:rsidR="00F56C0E">
                <w:rPr>
                  <w:rFonts w:cs="Arial"/>
                </w:rPr>
                <w:t>8</w:t>
              </w:r>
            </w:ins>
            <w:r w:rsidR="000B3300" w:rsidRPr="00E334B1">
              <w:rPr>
                <w:rFonts w:cs="Arial"/>
              </w:rPr>
              <w:t>, 2017</w:t>
            </w:r>
          </w:p>
        </w:tc>
      </w:tr>
      <w:tr w:rsidR="00BD6D39" w:rsidRPr="00F170A0" w14:paraId="32B7A3F6" w14:textId="77777777" w:rsidTr="009C0999">
        <w:tc>
          <w:tcPr>
            <w:tcW w:w="5220" w:type="dxa"/>
          </w:tcPr>
          <w:p w14:paraId="32AF96B3" w14:textId="77777777" w:rsidR="00BD6D39" w:rsidRPr="00975DF5" w:rsidRDefault="00BD6D39" w:rsidP="009C0999">
            <w:pPr>
              <w:pStyle w:val="BlockText"/>
              <w:ind w:left="0" w:right="54"/>
              <w:jc w:val="right"/>
              <w:rPr>
                <w:rFonts w:cs="Arial"/>
                <w:highlight w:val="magenta"/>
              </w:rPr>
            </w:pPr>
          </w:p>
        </w:tc>
        <w:tc>
          <w:tcPr>
            <w:tcW w:w="5220" w:type="dxa"/>
          </w:tcPr>
          <w:p w14:paraId="15352420" w14:textId="77777777" w:rsidR="00BD6D39" w:rsidRPr="00975DF5" w:rsidRDefault="00BD6D39" w:rsidP="009C0999">
            <w:pPr>
              <w:pStyle w:val="BlockText"/>
              <w:ind w:left="0"/>
              <w:rPr>
                <w:rFonts w:cs="Arial"/>
                <w:highlight w:val="magenta"/>
              </w:rPr>
            </w:pPr>
          </w:p>
        </w:tc>
      </w:tr>
      <w:tr w:rsidR="00BD6D39" w:rsidRPr="00E334B1" w14:paraId="1B2FE8BC" w14:textId="77777777" w:rsidTr="009C0999">
        <w:tc>
          <w:tcPr>
            <w:tcW w:w="5220" w:type="dxa"/>
          </w:tcPr>
          <w:p w14:paraId="4A19E105" w14:textId="77777777" w:rsidR="00BD6D39" w:rsidRPr="00E334B1" w:rsidRDefault="00BD6D39" w:rsidP="009C0999">
            <w:pPr>
              <w:pStyle w:val="BlockText"/>
              <w:ind w:left="0" w:right="54"/>
              <w:jc w:val="right"/>
              <w:rPr>
                <w:rFonts w:cs="Arial"/>
              </w:rPr>
            </w:pPr>
            <w:r w:rsidRPr="00E334B1">
              <w:rPr>
                <w:rFonts w:cs="Arial"/>
              </w:rPr>
              <w:t>OPENING TIME:</w:t>
            </w:r>
          </w:p>
        </w:tc>
        <w:tc>
          <w:tcPr>
            <w:tcW w:w="5220" w:type="dxa"/>
            <w:shd w:val="clear" w:color="auto" w:fill="auto"/>
          </w:tcPr>
          <w:p w14:paraId="5DDA4FB0" w14:textId="77777777" w:rsidR="00BD6D39" w:rsidRPr="00E334B1" w:rsidRDefault="009C0999" w:rsidP="009C0999">
            <w:pPr>
              <w:pStyle w:val="BlockText"/>
              <w:ind w:left="0"/>
              <w:rPr>
                <w:rFonts w:cs="Arial"/>
              </w:rPr>
            </w:pPr>
            <w:r w:rsidRPr="00E334B1">
              <w:rPr>
                <w:rFonts w:cs="Arial"/>
              </w:rPr>
              <w:t>1</w:t>
            </w:r>
            <w:r w:rsidR="00BD6D39" w:rsidRPr="00E334B1">
              <w:rPr>
                <w:rFonts w:cs="Arial"/>
              </w:rPr>
              <w:t>2:00 PM EST</w:t>
            </w:r>
          </w:p>
        </w:tc>
      </w:tr>
      <w:tr w:rsidR="00BD6D39" w:rsidRPr="00E334B1" w14:paraId="1904688A" w14:textId="77777777" w:rsidTr="009C0999">
        <w:tc>
          <w:tcPr>
            <w:tcW w:w="5220" w:type="dxa"/>
          </w:tcPr>
          <w:p w14:paraId="180026F3" w14:textId="77777777" w:rsidR="00BD6D39" w:rsidRPr="00E334B1" w:rsidRDefault="00BD6D39" w:rsidP="009C0999">
            <w:pPr>
              <w:pStyle w:val="BlockText"/>
              <w:ind w:left="0" w:right="54"/>
              <w:jc w:val="right"/>
              <w:rPr>
                <w:rFonts w:cs="Arial"/>
              </w:rPr>
            </w:pPr>
          </w:p>
        </w:tc>
        <w:tc>
          <w:tcPr>
            <w:tcW w:w="5220" w:type="dxa"/>
          </w:tcPr>
          <w:p w14:paraId="58E30A06" w14:textId="77777777" w:rsidR="00BD6D39" w:rsidRPr="00E334B1" w:rsidRDefault="00BD6D39" w:rsidP="009C0999">
            <w:pPr>
              <w:pStyle w:val="BlockText"/>
              <w:ind w:left="0"/>
              <w:rPr>
                <w:rFonts w:cs="Arial"/>
              </w:rPr>
            </w:pPr>
          </w:p>
        </w:tc>
      </w:tr>
      <w:tr w:rsidR="00BD6D39" w:rsidRPr="00E334B1" w14:paraId="4C2188F5" w14:textId="77777777" w:rsidTr="009C0999">
        <w:trPr>
          <w:cantSplit/>
        </w:trPr>
        <w:tc>
          <w:tcPr>
            <w:tcW w:w="5220" w:type="dxa"/>
            <w:vMerge w:val="restart"/>
          </w:tcPr>
          <w:p w14:paraId="592B403C" w14:textId="77777777" w:rsidR="00BD6D39" w:rsidRPr="00E334B1" w:rsidRDefault="00BD6D39" w:rsidP="009C0999">
            <w:pPr>
              <w:pStyle w:val="BlockText"/>
              <w:ind w:left="0" w:right="54"/>
              <w:jc w:val="right"/>
              <w:rPr>
                <w:rFonts w:cs="Arial"/>
              </w:rPr>
            </w:pPr>
            <w:r w:rsidRPr="00E334B1">
              <w:rPr>
                <w:rFonts w:cs="Arial"/>
              </w:rPr>
              <w:t>OPENING LOCATION:</w:t>
            </w:r>
          </w:p>
        </w:tc>
        <w:tc>
          <w:tcPr>
            <w:tcW w:w="5220" w:type="dxa"/>
            <w:shd w:val="clear" w:color="auto" w:fill="auto"/>
          </w:tcPr>
          <w:p w14:paraId="6B4C3049" w14:textId="77777777" w:rsidR="00BD6D39" w:rsidRPr="00E334B1" w:rsidRDefault="00BD6D39" w:rsidP="009C0999">
            <w:pPr>
              <w:pStyle w:val="BlockText"/>
              <w:ind w:left="0"/>
              <w:jc w:val="left"/>
              <w:rPr>
                <w:rFonts w:cs="Arial"/>
              </w:rPr>
            </w:pPr>
            <w:r w:rsidRPr="00E334B1">
              <w:rPr>
                <w:rFonts w:cs="Arial"/>
              </w:rPr>
              <w:t>Ohio Department of Rehabilitation and Correction</w:t>
            </w:r>
          </w:p>
          <w:p w14:paraId="64E54F56" w14:textId="77777777" w:rsidR="00214ADF" w:rsidRPr="00E334B1" w:rsidRDefault="00214ADF" w:rsidP="009C0999">
            <w:pPr>
              <w:pStyle w:val="BlockText"/>
              <w:ind w:left="0"/>
              <w:jc w:val="left"/>
              <w:rPr>
                <w:rFonts w:cs="Arial"/>
              </w:rPr>
            </w:pPr>
            <w:r w:rsidRPr="00E334B1">
              <w:rPr>
                <w:rFonts w:cs="Arial"/>
              </w:rPr>
              <w:t>Operation Support Center</w:t>
            </w:r>
          </w:p>
        </w:tc>
      </w:tr>
      <w:tr w:rsidR="00BD6D39" w:rsidRPr="00E334B1" w14:paraId="16ABD755" w14:textId="77777777" w:rsidTr="009C0999">
        <w:trPr>
          <w:cantSplit/>
        </w:trPr>
        <w:tc>
          <w:tcPr>
            <w:tcW w:w="5220" w:type="dxa"/>
            <w:vMerge/>
          </w:tcPr>
          <w:p w14:paraId="3D8FFC5D" w14:textId="77777777" w:rsidR="00BD6D39" w:rsidRPr="00E334B1" w:rsidRDefault="00BD6D39" w:rsidP="009C0999">
            <w:pPr>
              <w:pStyle w:val="BlockText"/>
              <w:ind w:left="0"/>
              <w:jc w:val="right"/>
              <w:rPr>
                <w:rFonts w:cs="Arial"/>
              </w:rPr>
            </w:pPr>
          </w:p>
        </w:tc>
        <w:tc>
          <w:tcPr>
            <w:tcW w:w="5220" w:type="dxa"/>
          </w:tcPr>
          <w:p w14:paraId="57D16210" w14:textId="77777777" w:rsidR="00BD6D39" w:rsidRPr="00E334B1" w:rsidRDefault="00BD6D39" w:rsidP="009C0999">
            <w:pPr>
              <w:pStyle w:val="BlockText"/>
              <w:ind w:left="0"/>
              <w:rPr>
                <w:rFonts w:cs="Arial"/>
              </w:rPr>
            </w:pPr>
            <w:r w:rsidRPr="00E334B1">
              <w:rPr>
                <w:rFonts w:cs="Arial"/>
              </w:rPr>
              <w:t>770 West Broad Street, 4</w:t>
            </w:r>
            <w:r w:rsidRPr="00E334B1">
              <w:rPr>
                <w:rFonts w:cs="Arial"/>
                <w:vertAlign w:val="superscript"/>
              </w:rPr>
              <w:t xml:space="preserve">th </w:t>
            </w:r>
            <w:r w:rsidRPr="00E334B1">
              <w:rPr>
                <w:rFonts w:cs="Arial"/>
              </w:rPr>
              <w:t>Floor</w:t>
            </w:r>
          </w:p>
        </w:tc>
      </w:tr>
      <w:tr w:rsidR="00BD6D39" w:rsidRPr="00E334B1" w14:paraId="5BFA3D93" w14:textId="77777777" w:rsidTr="009C0999">
        <w:trPr>
          <w:cantSplit/>
        </w:trPr>
        <w:tc>
          <w:tcPr>
            <w:tcW w:w="5220" w:type="dxa"/>
            <w:vMerge/>
          </w:tcPr>
          <w:p w14:paraId="59709159" w14:textId="77777777" w:rsidR="00BD6D39" w:rsidRPr="00E334B1" w:rsidRDefault="00BD6D39" w:rsidP="009C0999">
            <w:pPr>
              <w:pStyle w:val="BlockText"/>
              <w:ind w:left="0" w:right="54"/>
              <w:jc w:val="right"/>
              <w:rPr>
                <w:rFonts w:cs="Arial"/>
              </w:rPr>
            </w:pPr>
          </w:p>
        </w:tc>
        <w:tc>
          <w:tcPr>
            <w:tcW w:w="5220" w:type="dxa"/>
          </w:tcPr>
          <w:p w14:paraId="4E84E962" w14:textId="77777777" w:rsidR="00BD6D39" w:rsidRPr="00E334B1" w:rsidRDefault="00BD6D39" w:rsidP="009C0999">
            <w:pPr>
              <w:pStyle w:val="BlockText"/>
              <w:ind w:left="0" w:right="54"/>
              <w:rPr>
                <w:rFonts w:cs="Arial"/>
              </w:rPr>
            </w:pPr>
            <w:r w:rsidRPr="00E334B1">
              <w:rPr>
                <w:rFonts w:cs="Arial"/>
              </w:rPr>
              <w:t>Columbus OH 43222</w:t>
            </w:r>
          </w:p>
        </w:tc>
      </w:tr>
      <w:tr w:rsidR="00BD6D39" w:rsidRPr="00F170A0" w14:paraId="43B2B4C4" w14:textId="77777777" w:rsidTr="009C0999">
        <w:tc>
          <w:tcPr>
            <w:tcW w:w="5220" w:type="dxa"/>
          </w:tcPr>
          <w:p w14:paraId="2A191C9A" w14:textId="77777777" w:rsidR="00BD6D39" w:rsidRPr="00E334B1" w:rsidRDefault="00BD6D39" w:rsidP="009C0999">
            <w:pPr>
              <w:pStyle w:val="BlockText"/>
              <w:ind w:left="0" w:right="54"/>
              <w:jc w:val="right"/>
              <w:rPr>
                <w:rFonts w:cs="Arial"/>
              </w:rPr>
            </w:pPr>
            <w:r w:rsidRPr="00E334B1">
              <w:rPr>
                <w:rFonts w:cs="Arial"/>
              </w:rPr>
              <w:t>ATTN:</w:t>
            </w:r>
          </w:p>
        </w:tc>
        <w:tc>
          <w:tcPr>
            <w:tcW w:w="5220" w:type="dxa"/>
          </w:tcPr>
          <w:p w14:paraId="206AFE83" w14:textId="77777777" w:rsidR="00BD6D39" w:rsidRPr="00E334B1" w:rsidRDefault="00BD6D39" w:rsidP="008362F7">
            <w:pPr>
              <w:pStyle w:val="BlockText"/>
              <w:ind w:left="0" w:right="54"/>
              <w:rPr>
                <w:rFonts w:cs="Arial"/>
              </w:rPr>
            </w:pPr>
            <w:r w:rsidRPr="00E334B1">
              <w:rPr>
                <w:rFonts w:cs="Arial"/>
              </w:rPr>
              <w:t>Yolanda</w:t>
            </w:r>
            <w:r w:rsidR="003E4BC9" w:rsidRPr="00E334B1">
              <w:rPr>
                <w:rFonts w:cs="Arial"/>
              </w:rPr>
              <w:t xml:space="preserve"> Cooks</w:t>
            </w:r>
            <w:r w:rsidRPr="00E334B1">
              <w:rPr>
                <w:rFonts w:cs="Arial"/>
              </w:rPr>
              <w:t xml:space="preserve">, </w:t>
            </w:r>
            <w:r w:rsidR="008362F7" w:rsidRPr="00E334B1">
              <w:rPr>
                <w:rFonts w:cs="Arial"/>
              </w:rPr>
              <w:t>Project Manager I</w:t>
            </w:r>
          </w:p>
        </w:tc>
      </w:tr>
    </w:tbl>
    <w:p w14:paraId="39CDA07D" w14:textId="77777777" w:rsidR="00C032E2" w:rsidRPr="00BD6D39" w:rsidRDefault="00C032E2" w:rsidP="008930C4">
      <w:pPr>
        <w:jc w:val="both"/>
        <w:rPr>
          <w:rFonts w:ascii="Arial" w:hAnsi="Arial" w:cs="Arial"/>
          <w:b/>
          <w:sz w:val="22"/>
          <w:szCs w:val="22"/>
        </w:rPr>
      </w:pPr>
    </w:p>
    <w:p w14:paraId="2092BAB9" w14:textId="77777777" w:rsidR="00C032E2" w:rsidRPr="00BD6D39" w:rsidRDefault="00C032E2" w:rsidP="008930C4">
      <w:pPr>
        <w:jc w:val="both"/>
        <w:rPr>
          <w:rFonts w:ascii="Arial" w:hAnsi="Arial" w:cs="Arial"/>
          <w:b/>
          <w:sz w:val="22"/>
          <w:szCs w:val="22"/>
        </w:rPr>
      </w:pPr>
    </w:p>
    <w:p w14:paraId="3812007B" w14:textId="77777777" w:rsidR="00C032E2" w:rsidRPr="00BD6D39" w:rsidRDefault="00C032E2" w:rsidP="008930C4">
      <w:pPr>
        <w:jc w:val="both"/>
        <w:rPr>
          <w:rFonts w:ascii="Arial" w:hAnsi="Arial" w:cs="Arial"/>
          <w:b/>
          <w:sz w:val="22"/>
          <w:szCs w:val="22"/>
        </w:rPr>
      </w:pPr>
    </w:p>
    <w:p w14:paraId="25A94E25" w14:textId="77777777" w:rsidR="00C032E2" w:rsidRPr="00BD6D39" w:rsidRDefault="00C032E2" w:rsidP="008930C4">
      <w:pPr>
        <w:jc w:val="both"/>
        <w:rPr>
          <w:rFonts w:ascii="Arial" w:hAnsi="Arial" w:cs="Arial"/>
          <w:b/>
          <w:sz w:val="22"/>
          <w:szCs w:val="22"/>
        </w:rPr>
      </w:pPr>
    </w:p>
    <w:p w14:paraId="6B27A4A6" w14:textId="77777777" w:rsidR="00C032E2" w:rsidRPr="00BD6D39" w:rsidRDefault="00C032E2" w:rsidP="008930C4">
      <w:pPr>
        <w:jc w:val="both"/>
        <w:rPr>
          <w:rFonts w:ascii="Arial" w:hAnsi="Arial" w:cs="Arial"/>
          <w:b/>
          <w:sz w:val="22"/>
          <w:szCs w:val="22"/>
        </w:rPr>
      </w:pPr>
    </w:p>
    <w:p w14:paraId="6AE471E2" w14:textId="77777777" w:rsidR="00C032E2" w:rsidRPr="00BD6D39" w:rsidRDefault="00C032E2" w:rsidP="008930C4">
      <w:pPr>
        <w:jc w:val="both"/>
        <w:rPr>
          <w:rFonts w:ascii="Arial" w:hAnsi="Arial" w:cs="Arial"/>
          <w:b/>
          <w:sz w:val="22"/>
          <w:szCs w:val="22"/>
        </w:rPr>
      </w:pPr>
    </w:p>
    <w:p w14:paraId="58F1D56C" w14:textId="77777777" w:rsidR="00C032E2" w:rsidRPr="00BD6D39" w:rsidRDefault="00C032E2" w:rsidP="008930C4">
      <w:pPr>
        <w:jc w:val="both"/>
        <w:rPr>
          <w:rFonts w:ascii="Arial" w:hAnsi="Arial" w:cs="Arial"/>
          <w:b/>
          <w:sz w:val="22"/>
          <w:szCs w:val="22"/>
        </w:rPr>
      </w:pPr>
    </w:p>
    <w:p w14:paraId="509586D8" w14:textId="77777777" w:rsidR="00C032E2" w:rsidRPr="00BD6D39" w:rsidRDefault="00C032E2" w:rsidP="008930C4">
      <w:pPr>
        <w:jc w:val="both"/>
        <w:rPr>
          <w:rFonts w:ascii="Arial" w:hAnsi="Arial" w:cs="Arial"/>
          <w:b/>
          <w:sz w:val="22"/>
          <w:szCs w:val="22"/>
        </w:rPr>
      </w:pPr>
    </w:p>
    <w:p w14:paraId="1362FAEB" w14:textId="77777777" w:rsidR="00C032E2" w:rsidRPr="00BD6D39" w:rsidRDefault="00C032E2" w:rsidP="008930C4">
      <w:pPr>
        <w:jc w:val="both"/>
        <w:rPr>
          <w:rFonts w:ascii="Arial" w:hAnsi="Arial" w:cs="Arial"/>
          <w:b/>
          <w:sz w:val="22"/>
          <w:szCs w:val="22"/>
        </w:rPr>
      </w:pPr>
      <w:r w:rsidRPr="00BD6D39">
        <w:rPr>
          <w:rFonts w:ascii="Arial" w:hAnsi="Arial" w:cs="Arial"/>
          <w:b/>
          <w:sz w:val="22"/>
          <w:szCs w:val="22"/>
        </w:rPr>
        <w:t xml:space="preserve">This </w:t>
      </w:r>
      <w:r w:rsidR="00FF5A29" w:rsidRPr="00BD6D39">
        <w:rPr>
          <w:rFonts w:ascii="Arial" w:hAnsi="Arial" w:cs="Arial"/>
          <w:b/>
          <w:sz w:val="22"/>
          <w:szCs w:val="22"/>
        </w:rPr>
        <w:t>RFP</w:t>
      </w:r>
      <w:r w:rsidRPr="00BD6D39">
        <w:rPr>
          <w:rFonts w:ascii="Arial" w:hAnsi="Arial" w:cs="Arial"/>
          <w:b/>
          <w:sz w:val="22"/>
          <w:szCs w:val="22"/>
        </w:rPr>
        <w:t xml:space="preserve"> consists of</w:t>
      </w:r>
      <w:r w:rsidR="00E15847">
        <w:rPr>
          <w:rFonts w:ascii="Arial" w:hAnsi="Arial" w:cs="Arial"/>
          <w:b/>
          <w:sz w:val="22"/>
          <w:szCs w:val="22"/>
        </w:rPr>
        <w:t xml:space="preserve"> </w:t>
      </w:r>
      <w:del w:id="8" w:author="Cooks, Yolanda" w:date="2017-08-24T06:11:00Z">
        <w:r w:rsidR="00E15847" w:rsidDel="00F56C0E">
          <w:rPr>
            <w:rFonts w:ascii="Arial" w:hAnsi="Arial" w:cs="Arial"/>
            <w:b/>
            <w:sz w:val="22"/>
            <w:szCs w:val="22"/>
          </w:rPr>
          <w:delText>33</w:delText>
        </w:r>
        <w:r w:rsidR="00BF66DB" w:rsidDel="00F56C0E">
          <w:rPr>
            <w:rFonts w:ascii="Arial" w:hAnsi="Arial" w:cs="Arial"/>
            <w:b/>
            <w:sz w:val="22"/>
            <w:szCs w:val="22"/>
          </w:rPr>
          <w:delText xml:space="preserve"> </w:delText>
        </w:r>
      </w:del>
      <w:ins w:id="9" w:author="Cooks, Yolanda" w:date="2017-08-24T06:11:00Z">
        <w:r w:rsidR="00F56C0E">
          <w:rPr>
            <w:rFonts w:ascii="Arial" w:hAnsi="Arial" w:cs="Arial"/>
            <w:b/>
            <w:sz w:val="22"/>
            <w:szCs w:val="22"/>
          </w:rPr>
          <w:t xml:space="preserve">35 </w:t>
        </w:r>
      </w:ins>
      <w:r w:rsidR="00866BEA">
        <w:rPr>
          <w:rFonts w:ascii="Arial" w:hAnsi="Arial" w:cs="Arial"/>
          <w:b/>
          <w:sz w:val="22"/>
          <w:szCs w:val="22"/>
        </w:rPr>
        <w:t xml:space="preserve">pages with </w:t>
      </w:r>
      <w:r w:rsidRPr="00F50F30">
        <w:rPr>
          <w:rFonts w:ascii="Arial" w:hAnsi="Arial" w:cs="Arial"/>
          <w:b/>
          <w:sz w:val="22"/>
          <w:szCs w:val="22"/>
        </w:rPr>
        <w:t xml:space="preserve">six (6) </w:t>
      </w:r>
      <w:r w:rsidR="00C7736E">
        <w:rPr>
          <w:rFonts w:ascii="Arial" w:hAnsi="Arial" w:cs="Arial"/>
          <w:b/>
          <w:sz w:val="22"/>
          <w:szCs w:val="22"/>
        </w:rPr>
        <w:t>P</w:t>
      </w:r>
      <w:r w:rsidRPr="00F50F30">
        <w:rPr>
          <w:rFonts w:ascii="Arial" w:hAnsi="Arial" w:cs="Arial"/>
          <w:b/>
          <w:sz w:val="22"/>
          <w:szCs w:val="22"/>
        </w:rPr>
        <w:t xml:space="preserve">arts and </w:t>
      </w:r>
      <w:r w:rsidR="003A78E5">
        <w:rPr>
          <w:rFonts w:ascii="Arial" w:hAnsi="Arial" w:cs="Arial"/>
          <w:b/>
          <w:sz w:val="22"/>
          <w:szCs w:val="22"/>
        </w:rPr>
        <w:t>six</w:t>
      </w:r>
      <w:r w:rsidR="008B15C0">
        <w:rPr>
          <w:rFonts w:ascii="Arial" w:hAnsi="Arial" w:cs="Arial"/>
          <w:b/>
          <w:sz w:val="22"/>
          <w:szCs w:val="22"/>
        </w:rPr>
        <w:t xml:space="preserve"> (</w:t>
      </w:r>
      <w:r w:rsidR="003A78E5">
        <w:rPr>
          <w:rFonts w:ascii="Arial" w:hAnsi="Arial" w:cs="Arial"/>
          <w:b/>
          <w:sz w:val="22"/>
          <w:szCs w:val="22"/>
        </w:rPr>
        <w:t>6</w:t>
      </w:r>
      <w:r w:rsidR="008B15C0">
        <w:rPr>
          <w:rFonts w:ascii="Arial" w:hAnsi="Arial" w:cs="Arial"/>
          <w:b/>
          <w:sz w:val="22"/>
          <w:szCs w:val="22"/>
        </w:rPr>
        <w:t>)</w:t>
      </w:r>
      <w:r w:rsidRPr="00F50F30">
        <w:rPr>
          <w:rFonts w:ascii="Arial" w:hAnsi="Arial" w:cs="Arial"/>
          <w:b/>
          <w:sz w:val="22"/>
          <w:szCs w:val="22"/>
        </w:rPr>
        <w:t xml:space="preserve"> </w:t>
      </w:r>
      <w:r w:rsidRPr="00BD6D39">
        <w:rPr>
          <w:rFonts w:ascii="Arial" w:hAnsi="Arial" w:cs="Arial"/>
          <w:b/>
          <w:sz w:val="22"/>
          <w:szCs w:val="22"/>
        </w:rPr>
        <w:t>Attachments. Please verify you have a complete copy.</w:t>
      </w:r>
    </w:p>
    <w:p w14:paraId="5740B2CE" w14:textId="77777777" w:rsidR="00C032E2" w:rsidRPr="00BD6D39" w:rsidRDefault="00C032E2" w:rsidP="008930C4">
      <w:pPr>
        <w:jc w:val="both"/>
        <w:rPr>
          <w:rFonts w:ascii="Arial" w:hAnsi="Arial" w:cs="Arial"/>
          <w:b/>
          <w:sz w:val="22"/>
          <w:szCs w:val="22"/>
        </w:rPr>
      </w:pPr>
    </w:p>
    <w:p w14:paraId="681873D5" w14:textId="77777777" w:rsidR="00C032E2" w:rsidRPr="00BD6D39" w:rsidRDefault="00C032E2" w:rsidP="008930C4">
      <w:pPr>
        <w:jc w:val="both"/>
        <w:rPr>
          <w:rFonts w:ascii="Arial" w:hAnsi="Arial" w:cs="Arial"/>
          <w:sz w:val="22"/>
          <w:szCs w:val="22"/>
        </w:rPr>
      </w:pPr>
    </w:p>
    <w:p w14:paraId="0D209AE8" w14:textId="77777777" w:rsidR="00C032E2" w:rsidRPr="00BD6D39" w:rsidRDefault="00C032E2" w:rsidP="002F0EE8">
      <w:pPr>
        <w:pStyle w:val="Header"/>
        <w:tabs>
          <w:tab w:val="clear" w:pos="4320"/>
          <w:tab w:val="center" w:pos="4410"/>
        </w:tabs>
        <w:jc w:val="center"/>
        <w:rPr>
          <w:rFonts w:ascii="Arial" w:hAnsi="Arial" w:cs="Arial"/>
          <w:b/>
          <w:sz w:val="22"/>
          <w:szCs w:val="22"/>
        </w:rPr>
      </w:pPr>
      <w:r w:rsidRPr="00BD6D39">
        <w:rPr>
          <w:rFonts w:ascii="Arial" w:hAnsi="Arial" w:cs="Arial"/>
          <w:b/>
          <w:sz w:val="22"/>
          <w:szCs w:val="22"/>
        </w:rPr>
        <w:br w:type="page"/>
      </w:r>
      <w:r w:rsidRPr="00BD6D39">
        <w:rPr>
          <w:rFonts w:ascii="Arial" w:hAnsi="Arial" w:cs="Arial"/>
          <w:b/>
          <w:sz w:val="22"/>
          <w:szCs w:val="22"/>
        </w:rPr>
        <w:lastRenderedPageBreak/>
        <w:t>PART ONE: EXECUTIVE SUMMARY</w:t>
      </w:r>
    </w:p>
    <w:p w14:paraId="36E378AB" w14:textId="77777777" w:rsidR="00C032E2" w:rsidRPr="00BD6D39" w:rsidRDefault="00C032E2" w:rsidP="008930C4">
      <w:pPr>
        <w:jc w:val="both"/>
        <w:rPr>
          <w:rFonts w:ascii="Arial" w:hAnsi="Arial" w:cs="Arial"/>
          <w:sz w:val="22"/>
          <w:szCs w:val="22"/>
          <w:u w:val="single"/>
        </w:rPr>
      </w:pPr>
    </w:p>
    <w:p w14:paraId="4F990F69" w14:textId="77777777" w:rsidR="00BA3B1B" w:rsidRDefault="00C032E2" w:rsidP="005F3BEA">
      <w:pPr>
        <w:pStyle w:val="BlockText"/>
        <w:spacing w:after="120"/>
        <w:ind w:left="0" w:right="0"/>
        <w:jc w:val="left"/>
      </w:pPr>
      <w:r w:rsidRPr="003E4BC9">
        <w:rPr>
          <w:rFonts w:cs="Arial"/>
          <w:szCs w:val="22"/>
        </w:rPr>
        <w:t>Purpose</w:t>
      </w:r>
      <w:r w:rsidR="0085710E">
        <w:rPr>
          <w:rFonts w:cs="Arial"/>
          <w:szCs w:val="22"/>
        </w:rPr>
        <w:t xml:space="preserve">: </w:t>
      </w:r>
      <w:r w:rsidR="00E63975" w:rsidRPr="005F3BEA">
        <w:rPr>
          <w:b w:val="0"/>
        </w:rPr>
        <w:t xml:space="preserve">The Ohio Department of Rehabilitation and Correction (ODRC) is seeking competitive sealed Proposals (hereinafter referred to as “Proposal”) from qualified contractors (hereinafter referred to as “Offerors”) for an Offeror who will provide a Check Printing Application to work in conjunction with the ODRC’s Cashless Commissary and Trust Accounting System (hereinafter referred to as the “Project”).  If an acceptable Proposal is made in response to this Request for Proposal (hereinafter referred to as “RFP”), the ODRC may enter into a Contract (hereinafter referred to as “Contract”) to have the selected Offeror perform the Project. </w:t>
      </w:r>
    </w:p>
    <w:p w14:paraId="3DF12070" w14:textId="77777777" w:rsidR="00C032E2" w:rsidRDefault="00C032E2" w:rsidP="007D5876">
      <w:pPr>
        <w:pStyle w:val="Header"/>
        <w:tabs>
          <w:tab w:val="clear" w:pos="4320"/>
          <w:tab w:val="clear" w:pos="8640"/>
          <w:tab w:val="center" w:pos="5490"/>
          <w:tab w:val="right" w:pos="7920"/>
        </w:tabs>
        <w:jc w:val="both"/>
        <w:rPr>
          <w:rFonts w:ascii="Arial" w:hAnsi="Arial" w:cs="Arial"/>
          <w:sz w:val="22"/>
          <w:szCs w:val="22"/>
        </w:rPr>
      </w:pPr>
    </w:p>
    <w:p w14:paraId="667634BD" w14:textId="77777777" w:rsidR="00B0767F" w:rsidRDefault="00B0767F" w:rsidP="00D4008E">
      <w:pPr>
        <w:pStyle w:val="Header"/>
        <w:tabs>
          <w:tab w:val="clear" w:pos="4320"/>
          <w:tab w:val="clear" w:pos="8640"/>
          <w:tab w:val="center" w:pos="5490"/>
          <w:tab w:val="right" w:pos="7920"/>
        </w:tabs>
        <w:jc w:val="both"/>
        <w:rPr>
          <w:rFonts w:ascii="Arial" w:hAnsi="Arial" w:cs="Arial"/>
          <w:sz w:val="22"/>
          <w:szCs w:val="22"/>
        </w:rPr>
      </w:pPr>
      <w:r w:rsidRPr="00BD6D39">
        <w:rPr>
          <w:rFonts w:ascii="Arial" w:hAnsi="Arial" w:cs="Arial"/>
          <w:sz w:val="22"/>
          <w:szCs w:val="22"/>
        </w:rPr>
        <w:t>The initial term of the Contract is from the Contract effective date</w:t>
      </w:r>
      <w:r w:rsidR="008B15C0">
        <w:rPr>
          <w:rFonts w:ascii="Arial" w:hAnsi="Arial" w:cs="Arial"/>
          <w:sz w:val="22"/>
          <w:szCs w:val="22"/>
        </w:rPr>
        <w:t xml:space="preserve">, which is when the Contract is signed by </w:t>
      </w:r>
      <w:r w:rsidR="00654C42">
        <w:rPr>
          <w:rFonts w:ascii="Arial" w:hAnsi="Arial" w:cs="Arial"/>
          <w:sz w:val="22"/>
          <w:szCs w:val="22"/>
        </w:rPr>
        <w:t xml:space="preserve">the ODRC and the </w:t>
      </w:r>
      <w:r w:rsidR="00D4008E">
        <w:rPr>
          <w:rFonts w:ascii="Arial" w:hAnsi="Arial" w:cs="Arial"/>
          <w:sz w:val="22"/>
          <w:szCs w:val="22"/>
        </w:rPr>
        <w:t>Offeror</w:t>
      </w:r>
      <w:r w:rsidR="00D4008E" w:rsidRPr="00BD6D39">
        <w:rPr>
          <w:rFonts w:ascii="Arial" w:hAnsi="Arial" w:cs="Arial"/>
          <w:sz w:val="22"/>
          <w:szCs w:val="22"/>
        </w:rPr>
        <w:t xml:space="preserve"> </w:t>
      </w:r>
      <w:r w:rsidR="00214ADF" w:rsidRPr="00050046">
        <w:rPr>
          <w:rFonts w:ascii="Arial" w:hAnsi="Arial" w:cs="Arial"/>
          <w:sz w:val="22"/>
          <w:szCs w:val="22"/>
        </w:rPr>
        <w:t xml:space="preserve">through </w:t>
      </w:r>
      <w:r w:rsidR="00AC1ACE" w:rsidRPr="00CE6BF1">
        <w:rPr>
          <w:rFonts w:ascii="Arial" w:hAnsi="Arial" w:cs="Arial"/>
          <w:sz w:val="22"/>
          <w:szCs w:val="22"/>
        </w:rPr>
        <w:t>June 30</w:t>
      </w:r>
      <w:r w:rsidR="00050046">
        <w:rPr>
          <w:rFonts w:ascii="Arial" w:hAnsi="Arial" w:cs="Arial"/>
          <w:sz w:val="22"/>
          <w:szCs w:val="22"/>
        </w:rPr>
        <w:t xml:space="preserve">, </w:t>
      </w:r>
      <w:r w:rsidR="007A1FF9">
        <w:rPr>
          <w:rFonts w:ascii="Arial" w:hAnsi="Arial" w:cs="Arial"/>
          <w:sz w:val="22"/>
          <w:szCs w:val="22"/>
        </w:rPr>
        <w:t>2018</w:t>
      </w:r>
      <w:r w:rsidR="008362F7">
        <w:rPr>
          <w:rFonts w:ascii="Arial" w:hAnsi="Arial" w:cs="Arial"/>
          <w:sz w:val="22"/>
          <w:szCs w:val="22"/>
        </w:rPr>
        <w:t>.</w:t>
      </w:r>
      <w:r w:rsidR="00D4008E" w:rsidRPr="00AA704D">
        <w:rPr>
          <w:rFonts w:ascii="Arial" w:hAnsi="Arial" w:cs="Arial"/>
          <w:sz w:val="22"/>
          <w:szCs w:val="22"/>
        </w:rPr>
        <w:t xml:space="preserve">  </w:t>
      </w:r>
      <w:r w:rsidRPr="00BD6D39">
        <w:rPr>
          <w:rFonts w:ascii="Arial" w:hAnsi="Arial" w:cs="Arial"/>
          <w:sz w:val="22"/>
          <w:szCs w:val="22"/>
        </w:rPr>
        <w:t xml:space="preserve">In the event the Contract is signed by the </w:t>
      </w:r>
      <w:r w:rsidR="0089491B">
        <w:rPr>
          <w:rFonts w:ascii="Arial" w:hAnsi="Arial" w:cs="Arial"/>
          <w:sz w:val="22"/>
          <w:szCs w:val="22"/>
        </w:rPr>
        <w:t xml:space="preserve">ODRC and Offeror </w:t>
      </w:r>
      <w:r w:rsidRPr="00BD6D39">
        <w:rPr>
          <w:rFonts w:ascii="Arial" w:hAnsi="Arial" w:cs="Arial"/>
          <w:sz w:val="22"/>
          <w:szCs w:val="22"/>
        </w:rPr>
        <w:t>on different dat</w:t>
      </w:r>
      <w:r>
        <w:rPr>
          <w:rFonts w:ascii="Arial" w:hAnsi="Arial" w:cs="Arial"/>
          <w:sz w:val="22"/>
          <w:szCs w:val="22"/>
        </w:rPr>
        <w:t>es, the la</w:t>
      </w:r>
      <w:r w:rsidRPr="00BD6D39">
        <w:rPr>
          <w:rFonts w:ascii="Arial" w:hAnsi="Arial" w:cs="Arial"/>
          <w:sz w:val="22"/>
          <w:szCs w:val="22"/>
        </w:rPr>
        <w:t>ter date shall control</w:t>
      </w:r>
      <w:r w:rsidRPr="00D4008E">
        <w:rPr>
          <w:rFonts w:ascii="Arial" w:hAnsi="Arial" w:cs="Arial"/>
          <w:sz w:val="22"/>
          <w:szCs w:val="22"/>
        </w:rPr>
        <w:t>.</w:t>
      </w:r>
    </w:p>
    <w:p w14:paraId="5FD21E82" w14:textId="77777777" w:rsidR="00A95668" w:rsidRPr="00BD6D39" w:rsidRDefault="00A95668" w:rsidP="00D4008E">
      <w:pPr>
        <w:pStyle w:val="Header"/>
        <w:tabs>
          <w:tab w:val="clear" w:pos="4320"/>
          <w:tab w:val="clear" w:pos="8640"/>
          <w:tab w:val="center" w:pos="5490"/>
          <w:tab w:val="right" w:pos="7920"/>
        </w:tabs>
        <w:jc w:val="both"/>
        <w:rPr>
          <w:rFonts w:ascii="Arial" w:hAnsi="Arial" w:cs="Arial"/>
          <w:sz w:val="22"/>
          <w:szCs w:val="22"/>
        </w:rPr>
      </w:pPr>
    </w:p>
    <w:p w14:paraId="1AE957FE" w14:textId="77777777" w:rsidR="00C032E2" w:rsidRPr="00BD6D39" w:rsidRDefault="00C032E2" w:rsidP="008930C4">
      <w:pPr>
        <w:pStyle w:val="BodyText3"/>
        <w:tabs>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s>
        <w:rPr>
          <w:rFonts w:cs="Arial"/>
          <w:szCs w:val="22"/>
        </w:rPr>
      </w:pPr>
      <w:r w:rsidRPr="00BD6D39">
        <w:rPr>
          <w:rFonts w:cs="Arial"/>
          <w:szCs w:val="22"/>
        </w:rPr>
        <w:t xml:space="preserve">This </w:t>
      </w:r>
      <w:r w:rsidR="00FF5A29" w:rsidRPr="00BD6D39">
        <w:rPr>
          <w:rFonts w:cs="Arial"/>
          <w:szCs w:val="22"/>
        </w:rPr>
        <w:t>RFP</w:t>
      </w:r>
      <w:r w:rsidRPr="00BD6D39">
        <w:rPr>
          <w:rFonts w:cs="Arial"/>
          <w:szCs w:val="22"/>
        </w:rPr>
        <w:t xml:space="preserve"> provides details on what is required to submit a Proposal, how the Committee will evaluate the Proposals</w:t>
      </w:r>
      <w:r w:rsidR="00AF7FD5">
        <w:rPr>
          <w:rFonts w:cs="Arial"/>
          <w:szCs w:val="22"/>
        </w:rPr>
        <w:t>,</w:t>
      </w:r>
      <w:r w:rsidRPr="00BD6D39">
        <w:rPr>
          <w:rFonts w:cs="Arial"/>
          <w:szCs w:val="22"/>
        </w:rPr>
        <w:t xml:space="preserve"> and what will be required of the Offeror who executes a Contract (hereinafter referred to as “Contractor”).</w:t>
      </w:r>
    </w:p>
    <w:p w14:paraId="04E15AEF" w14:textId="77777777" w:rsidR="00C032E2" w:rsidRPr="00BD6D39" w:rsidRDefault="00C032E2" w:rsidP="00941175">
      <w:pPr>
        <w:pStyle w:val="Heading3"/>
        <w:jc w:val="both"/>
        <w:rPr>
          <w:b w:val="0"/>
          <w:sz w:val="22"/>
          <w:szCs w:val="22"/>
        </w:rPr>
      </w:pPr>
      <w:r w:rsidRPr="00BD6D39">
        <w:rPr>
          <w:sz w:val="22"/>
          <w:szCs w:val="22"/>
        </w:rPr>
        <w:t>Calendar of Events</w:t>
      </w:r>
      <w:r w:rsidR="00073687">
        <w:rPr>
          <w:sz w:val="22"/>
          <w:szCs w:val="22"/>
        </w:rPr>
        <w:t>:</w:t>
      </w:r>
      <w:r w:rsidR="006732BD" w:rsidRPr="00BD6D39">
        <w:rPr>
          <w:sz w:val="22"/>
          <w:szCs w:val="22"/>
        </w:rPr>
        <w:t xml:space="preserve"> </w:t>
      </w:r>
      <w:r w:rsidRPr="00BD6D39">
        <w:rPr>
          <w:b w:val="0"/>
          <w:sz w:val="22"/>
          <w:szCs w:val="22"/>
        </w:rPr>
        <w:t xml:space="preserve">The following schedule is given to assist Offerors in responding to this </w:t>
      </w:r>
      <w:r w:rsidR="00FF5A29" w:rsidRPr="00BD6D39">
        <w:rPr>
          <w:b w:val="0"/>
          <w:sz w:val="22"/>
          <w:szCs w:val="22"/>
        </w:rPr>
        <w:t>RFP</w:t>
      </w:r>
      <w:r w:rsidRPr="00BD6D39">
        <w:rPr>
          <w:b w:val="0"/>
          <w:sz w:val="22"/>
          <w:szCs w:val="22"/>
        </w:rPr>
        <w:t>:</w:t>
      </w:r>
    </w:p>
    <w:p w14:paraId="546A2404" w14:textId="77777777" w:rsidR="00C032E2" w:rsidRPr="00BD6D39" w:rsidRDefault="00C032E2" w:rsidP="008930C4">
      <w:pPr>
        <w:jc w:val="both"/>
        <w:rPr>
          <w:rFonts w:ascii="Arial" w:hAnsi="Arial" w:cs="Arial"/>
          <w:sz w:val="22"/>
          <w:szCs w:val="22"/>
        </w:rPr>
      </w:pPr>
    </w:p>
    <w:tbl>
      <w:tblPr>
        <w:tblW w:w="9630" w:type="dxa"/>
        <w:tblLook w:val="00A0" w:firstRow="1" w:lastRow="0" w:firstColumn="1" w:lastColumn="0" w:noHBand="0" w:noVBand="0"/>
      </w:tblPr>
      <w:tblGrid>
        <w:gridCol w:w="3150"/>
        <w:gridCol w:w="6480"/>
      </w:tblGrid>
      <w:tr w:rsidR="00C032E2" w:rsidRPr="00B708F6" w14:paraId="2F6701A1" w14:textId="77777777" w:rsidTr="00BC57D2">
        <w:tc>
          <w:tcPr>
            <w:tcW w:w="3150" w:type="dxa"/>
          </w:tcPr>
          <w:p w14:paraId="06F49934" w14:textId="77777777" w:rsidR="00C032E2" w:rsidRPr="00E334B1" w:rsidRDefault="00FF5A29" w:rsidP="008930C4">
            <w:pPr>
              <w:jc w:val="both"/>
              <w:rPr>
                <w:rFonts w:ascii="Arial" w:hAnsi="Arial" w:cs="Arial"/>
                <w:sz w:val="22"/>
                <w:szCs w:val="22"/>
              </w:rPr>
            </w:pPr>
            <w:r w:rsidRPr="00E334B1">
              <w:rPr>
                <w:rFonts w:ascii="Arial" w:hAnsi="Arial" w:cs="Arial"/>
                <w:sz w:val="22"/>
                <w:szCs w:val="22"/>
              </w:rPr>
              <w:t>RFP</w:t>
            </w:r>
            <w:r w:rsidR="00C032E2" w:rsidRPr="00E334B1">
              <w:rPr>
                <w:rFonts w:ascii="Arial" w:hAnsi="Arial" w:cs="Arial"/>
                <w:sz w:val="22"/>
                <w:szCs w:val="22"/>
              </w:rPr>
              <w:t xml:space="preserve"> Issued:</w:t>
            </w:r>
          </w:p>
        </w:tc>
        <w:tc>
          <w:tcPr>
            <w:tcW w:w="6480" w:type="dxa"/>
          </w:tcPr>
          <w:p w14:paraId="70A61B02" w14:textId="77777777" w:rsidR="00C032E2" w:rsidRPr="00E334B1" w:rsidRDefault="0019643D" w:rsidP="00606837">
            <w:pPr>
              <w:ind w:left="-108"/>
              <w:jc w:val="both"/>
              <w:rPr>
                <w:rFonts w:ascii="Arial" w:hAnsi="Arial" w:cs="Arial"/>
                <w:sz w:val="22"/>
                <w:szCs w:val="22"/>
              </w:rPr>
            </w:pPr>
            <w:r w:rsidRPr="00E334B1">
              <w:rPr>
                <w:rFonts w:ascii="Arial" w:hAnsi="Arial" w:cs="Arial"/>
                <w:sz w:val="22"/>
                <w:szCs w:val="22"/>
              </w:rPr>
              <w:t xml:space="preserve">August </w:t>
            </w:r>
            <w:r w:rsidR="00606837">
              <w:rPr>
                <w:rFonts w:ascii="Arial" w:hAnsi="Arial" w:cs="Arial"/>
                <w:sz w:val="22"/>
                <w:szCs w:val="22"/>
              </w:rPr>
              <w:t>23</w:t>
            </w:r>
            <w:r w:rsidRPr="00E334B1">
              <w:rPr>
                <w:rFonts w:ascii="Arial" w:hAnsi="Arial" w:cs="Arial"/>
                <w:sz w:val="22"/>
                <w:szCs w:val="22"/>
              </w:rPr>
              <w:t>, 2017</w:t>
            </w:r>
          </w:p>
        </w:tc>
      </w:tr>
      <w:tr w:rsidR="00B9291B" w:rsidRPr="00B708F6" w14:paraId="788AC013" w14:textId="77777777" w:rsidTr="00BC57D2">
        <w:tc>
          <w:tcPr>
            <w:tcW w:w="3150" w:type="dxa"/>
          </w:tcPr>
          <w:p w14:paraId="1DB65887" w14:textId="77777777" w:rsidR="00B9291B" w:rsidRPr="00E334B1" w:rsidRDefault="00B9291B" w:rsidP="008930C4">
            <w:pPr>
              <w:jc w:val="both"/>
              <w:rPr>
                <w:rFonts w:ascii="Arial" w:hAnsi="Arial" w:cs="Arial"/>
                <w:sz w:val="22"/>
                <w:szCs w:val="22"/>
              </w:rPr>
            </w:pPr>
            <w:r w:rsidRPr="00E334B1">
              <w:rPr>
                <w:rFonts w:ascii="Arial" w:hAnsi="Arial" w:cs="Arial"/>
                <w:sz w:val="22"/>
                <w:szCs w:val="22"/>
              </w:rPr>
              <w:t>Inquiry Period Begins:</w:t>
            </w:r>
          </w:p>
        </w:tc>
        <w:tc>
          <w:tcPr>
            <w:tcW w:w="6480" w:type="dxa"/>
          </w:tcPr>
          <w:p w14:paraId="776F011D" w14:textId="77777777" w:rsidR="00B9291B" w:rsidRPr="00E334B1" w:rsidRDefault="00606837" w:rsidP="00606837">
            <w:pPr>
              <w:ind w:left="-108"/>
              <w:jc w:val="both"/>
              <w:rPr>
                <w:rFonts w:ascii="Arial" w:hAnsi="Arial" w:cs="Arial"/>
                <w:sz w:val="22"/>
                <w:szCs w:val="22"/>
              </w:rPr>
            </w:pPr>
            <w:r>
              <w:rPr>
                <w:rFonts w:ascii="Arial" w:hAnsi="Arial" w:cs="Arial"/>
                <w:sz w:val="22"/>
                <w:szCs w:val="22"/>
              </w:rPr>
              <w:t>August 23</w:t>
            </w:r>
            <w:r w:rsidR="0019643D" w:rsidRPr="00E334B1">
              <w:rPr>
                <w:rFonts w:ascii="Arial" w:hAnsi="Arial" w:cs="Arial"/>
                <w:sz w:val="22"/>
                <w:szCs w:val="22"/>
              </w:rPr>
              <w:t>, 2017</w:t>
            </w:r>
          </w:p>
        </w:tc>
      </w:tr>
      <w:tr w:rsidR="00B9291B" w:rsidRPr="00B708F6" w14:paraId="6B11F61B" w14:textId="77777777" w:rsidTr="00BC57D2">
        <w:tc>
          <w:tcPr>
            <w:tcW w:w="3150" w:type="dxa"/>
          </w:tcPr>
          <w:p w14:paraId="7DF7938E" w14:textId="77777777" w:rsidR="00B9291B" w:rsidRPr="00E334B1" w:rsidRDefault="00B9291B" w:rsidP="008930C4">
            <w:pPr>
              <w:jc w:val="both"/>
              <w:rPr>
                <w:rFonts w:ascii="Arial" w:hAnsi="Arial" w:cs="Arial"/>
                <w:sz w:val="22"/>
                <w:szCs w:val="22"/>
              </w:rPr>
            </w:pPr>
            <w:r w:rsidRPr="00E334B1">
              <w:rPr>
                <w:rFonts w:ascii="Arial" w:hAnsi="Arial" w:cs="Arial"/>
                <w:sz w:val="22"/>
                <w:szCs w:val="22"/>
              </w:rPr>
              <w:t>Inquiry Period Ends:</w:t>
            </w:r>
          </w:p>
        </w:tc>
        <w:tc>
          <w:tcPr>
            <w:tcW w:w="6480" w:type="dxa"/>
          </w:tcPr>
          <w:p w14:paraId="1DE4BC21" w14:textId="77777777" w:rsidR="00B9291B" w:rsidRPr="00E334B1" w:rsidRDefault="00606837" w:rsidP="00E334B1">
            <w:pPr>
              <w:ind w:left="-108"/>
              <w:jc w:val="both"/>
              <w:rPr>
                <w:rFonts w:ascii="Arial" w:hAnsi="Arial" w:cs="Arial"/>
                <w:sz w:val="22"/>
                <w:szCs w:val="22"/>
              </w:rPr>
            </w:pPr>
            <w:r>
              <w:rPr>
                <w:rFonts w:ascii="Arial" w:hAnsi="Arial" w:cs="Arial"/>
                <w:sz w:val="22"/>
                <w:szCs w:val="22"/>
              </w:rPr>
              <w:t>September 5</w:t>
            </w:r>
            <w:r w:rsidR="00A40908" w:rsidRPr="00E334B1">
              <w:rPr>
                <w:rFonts w:ascii="Arial" w:hAnsi="Arial" w:cs="Arial"/>
                <w:sz w:val="22"/>
                <w:szCs w:val="22"/>
              </w:rPr>
              <w:t>,</w:t>
            </w:r>
            <w:r w:rsidR="006B4109" w:rsidRPr="00E334B1">
              <w:rPr>
                <w:rFonts w:ascii="Arial" w:hAnsi="Arial" w:cs="Arial"/>
                <w:sz w:val="22"/>
                <w:szCs w:val="22"/>
              </w:rPr>
              <w:t xml:space="preserve"> 201</w:t>
            </w:r>
            <w:r w:rsidR="00A40908" w:rsidRPr="00E334B1">
              <w:rPr>
                <w:rFonts w:ascii="Arial" w:hAnsi="Arial" w:cs="Arial"/>
                <w:sz w:val="22"/>
                <w:szCs w:val="22"/>
              </w:rPr>
              <w:t>7</w:t>
            </w:r>
            <w:r w:rsidR="004710AD">
              <w:rPr>
                <w:rFonts w:ascii="Arial" w:hAnsi="Arial" w:cs="Arial"/>
                <w:sz w:val="22"/>
                <w:szCs w:val="22"/>
              </w:rPr>
              <w:t>, 8:00 A.M. Eastern Standard Time</w:t>
            </w:r>
          </w:p>
        </w:tc>
      </w:tr>
      <w:tr w:rsidR="00B9291B" w:rsidRPr="00B708F6" w14:paraId="57BC577F" w14:textId="77777777" w:rsidTr="00BC57D2">
        <w:tc>
          <w:tcPr>
            <w:tcW w:w="3150" w:type="dxa"/>
          </w:tcPr>
          <w:p w14:paraId="2B1B6BE3" w14:textId="77777777" w:rsidR="00B9291B" w:rsidRPr="00E334B1" w:rsidRDefault="00B9291B" w:rsidP="008930C4">
            <w:pPr>
              <w:jc w:val="both"/>
              <w:rPr>
                <w:rFonts w:ascii="Arial" w:hAnsi="Arial" w:cs="Arial"/>
                <w:sz w:val="22"/>
                <w:szCs w:val="22"/>
              </w:rPr>
            </w:pPr>
            <w:r w:rsidRPr="00E334B1">
              <w:rPr>
                <w:rFonts w:ascii="Arial" w:hAnsi="Arial" w:cs="Arial"/>
                <w:sz w:val="22"/>
                <w:szCs w:val="22"/>
              </w:rPr>
              <w:t>Proposal Due Date:</w:t>
            </w:r>
          </w:p>
        </w:tc>
        <w:tc>
          <w:tcPr>
            <w:tcW w:w="6480" w:type="dxa"/>
          </w:tcPr>
          <w:p w14:paraId="5606A387" w14:textId="77777777" w:rsidR="00B9291B" w:rsidRPr="00E334B1" w:rsidRDefault="00E334B1" w:rsidP="00F56C0E">
            <w:pPr>
              <w:ind w:left="-108"/>
              <w:jc w:val="both"/>
              <w:rPr>
                <w:rFonts w:ascii="Arial" w:hAnsi="Arial" w:cs="Arial"/>
                <w:sz w:val="22"/>
                <w:szCs w:val="22"/>
              </w:rPr>
              <w:pPrChange w:id="10" w:author="Cooks, Yolanda" w:date="2017-08-24T06:10:00Z">
                <w:pPr>
                  <w:ind w:left="-108"/>
                  <w:jc w:val="both"/>
                </w:pPr>
              </w:pPrChange>
            </w:pPr>
            <w:r>
              <w:rPr>
                <w:rFonts w:ascii="Arial" w:hAnsi="Arial" w:cs="Arial"/>
                <w:sz w:val="22"/>
                <w:szCs w:val="22"/>
              </w:rPr>
              <w:t>September</w:t>
            </w:r>
            <w:r w:rsidR="00606837">
              <w:rPr>
                <w:rFonts w:ascii="Arial" w:hAnsi="Arial" w:cs="Arial"/>
                <w:sz w:val="22"/>
                <w:szCs w:val="22"/>
              </w:rPr>
              <w:t xml:space="preserve"> </w:t>
            </w:r>
            <w:del w:id="11" w:author="Cooks, Yolanda" w:date="2017-08-24T06:10:00Z">
              <w:r w:rsidR="00606837" w:rsidDel="00F56C0E">
                <w:rPr>
                  <w:rFonts w:ascii="Arial" w:hAnsi="Arial" w:cs="Arial"/>
                  <w:sz w:val="22"/>
                  <w:szCs w:val="22"/>
                </w:rPr>
                <w:delText>7</w:delText>
              </w:r>
            </w:del>
            <w:ins w:id="12" w:author="Cooks, Yolanda" w:date="2017-08-24T06:10:00Z">
              <w:r w:rsidR="00F56C0E">
                <w:rPr>
                  <w:rFonts w:ascii="Arial" w:hAnsi="Arial" w:cs="Arial"/>
                  <w:sz w:val="22"/>
                  <w:szCs w:val="22"/>
                </w:rPr>
                <w:t>8</w:t>
              </w:r>
            </w:ins>
            <w:r w:rsidR="00A40908" w:rsidRPr="00E334B1">
              <w:rPr>
                <w:rFonts w:ascii="Arial" w:hAnsi="Arial" w:cs="Arial"/>
                <w:sz w:val="22"/>
                <w:szCs w:val="22"/>
              </w:rPr>
              <w:t>,</w:t>
            </w:r>
            <w:ins w:id="13" w:author="Cooks, Yolanda" w:date="2017-08-24T06:10:00Z">
              <w:r w:rsidR="00F56C0E">
                <w:rPr>
                  <w:rFonts w:ascii="Arial" w:hAnsi="Arial" w:cs="Arial"/>
                  <w:sz w:val="22"/>
                  <w:szCs w:val="22"/>
                </w:rPr>
                <w:t xml:space="preserve"> </w:t>
              </w:r>
            </w:ins>
            <w:r w:rsidR="00A40908" w:rsidRPr="00E334B1">
              <w:rPr>
                <w:rFonts w:ascii="Arial" w:hAnsi="Arial" w:cs="Arial"/>
                <w:sz w:val="22"/>
                <w:szCs w:val="22"/>
              </w:rPr>
              <w:t>2017</w:t>
            </w:r>
            <w:r w:rsidR="006B4109" w:rsidRPr="00E334B1">
              <w:rPr>
                <w:rFonts w:ascii="Arial" w:hAnsi="Arial" w:cs="Arial"/>
                <w:sz w:val="22"/>
                <w:szCs w:val="22"/>
              </w:rPr>
              <w:t>,</w:t>
            </w:r>
            <w:r w:rsidR="00EA6544" w:rsidRPr="00E334B1">
              <w:rPr>
                <w:rFonts w:ascii="Arial" w:hAnsi="Arial" w:cs="Arial"/>
                <w:sz w:val="22"/>
                <w:szCs w:val="22"/>
              </w:rPr>
              <w:t>12</w:t>
            </w:r>
            <w:r w:rsidR="00CF6395" w:rsidRPr="00E334B1">
              <w:rPr>
                <w:rFonts w:ascii="Arial" w:hAnsi="Arial" w:cs="Arial"/>
                <w:sz w:val="22"/>
                <w:szCs w:val="22"/>
              </w:rPr>
              <w:t xml:space="preserve">:00 P.M. </w:t>
            </w:r>
            <w:r w:rsidR="006B4109" w:rsidRPr="00E334B1">
              <w:rPr>
                <w:rFonts w:ascii="Arial" w:hAnsi="Arial" w:cs="Arial"/>
                <w:sz w:val="22"/>
                <w:szCs w:val="22"/>
              </w:rPr>
              <w:t xml:space="preserve">Eastern Standard </w:t>
            </w:r>
            <w:r w:rsidR="00CF6395" w:rsidRPr="00E334B1">
              <w:rPr>
                <w:rFonts w:ascii="Arial" w:hAnsi="Arial" w:cs="Arial"/>
                <w:sz w:val="22"/>
                <w:szCs w:val="22"/>
              </w:rPr>
              <w:t>Time</w:t>
            </w:r>
          </w:p>
        </w:tc>
      </w:tr>
      <w:tr w:rsidR="00B9291B" w:rsidRPr="00B708F6" w14:paraId="4A9DD671" w14:textId="77777777" w:rsidTr="00BC57D2">
        <w:tc>
          <w:tcPr>
            <w:tcW w:w="3150" w:type="dxa"/>
          </w:tcPr>
          <w:p w14:paraId="6F757ABA" w14:textId="77777777" w:rsidR="00B9291B" w:rsidRPr="00E334B1" w:rsidRDefault="00B9291B" w:rsidP="008930C4">
            <w:pPr>
              <w:jc w:val="both"/>
              <w:rPr>
                <w:rFonts w:ascii="Arial" w:hAnsi="Arial" w:cs="Arial"/>
                <w:sz w:val="22"/>
                <w:szCs w:val="22"/>
              </w:rPr>
            </w:pPr>
            <w:r w:rsidRPr="00E334B1">
              <w:rPr>
                <w:rFonts w:ascii="Arial" w:hAnsi="Arial" w:cs="Arial"/>
                <w:sz w:val="22"/>
                <w:szCs w:val="22"/>
              </w:rPr>
              <w:t>Tentative Contract Award:</w:t>
            </w:r>
          </w:p>
        </w:tc>
        <w:tc>
          <w:tcPr>
            <w:tcW w:w="6480" w:type="dxa"/>
          </w:tcPr>
          <w:p w14:paraId="08F21860" w14:textId="77777777" w:rsidR="00B9291B" w:rsidRPr="00E334B1" w:rsidRDefault="00A40908" w:rsidP="006B4109">
            <w:pPr>
              <w:ind w:left="-108"/>
              <w:jc w:val="both"/>
              <w:rPr>
                <w:rFonts w:ascii="Arial" w:hAnsi="Arial" w:cs="Arial"/>
                <w:sz w:val="22"/>
                <w:szCs w:val="22"/>
              </w:rPr>
            </w:pPr>
            <w:r w:rsidRPr="00E334B1">
              <w:rPr>
                <w:rFonts w:ascii="Arial" w:hAnsi="Arial" w:cs="Arial"/>
                <w:sz w:val="22"/>
                <w:szCs w:val="22"/>
              </w:rPr>
              <w:t>September 30, 2017</w:t>
            </w:r>
          </w:p>
        </w:tc>
      </w:tr>
      <w:tr w:rsidR="005F4074" w:rsidRPr="00B708F6" w14:paraId="44D86942" w14:textId="77777777" w:rsidTr="00BC57D2">
        <w:tc>
          <w:tcPr>
            <w:tcW w:w="3150" w:type="dxa"/>
          </w:tcPr>
          <w:p w14:paraId="24389667" w14:textId="77777777" w:rsidR="005F4074" w:rsidRPr="00E334B1" w:rsidRDefault="005F4074" w:rsidP="008930C4">
            <w:pPr>
              <w:jc w:val="both"/>
              <w:rPr>
                <w:rFonts w:ascii="Arial" w:hAnsi="Arial" w:cs="Arial"/>
                <w:sz w:val="22"/>
                <w:szCs w:val="22"/>
              </w:rPr>
            </w:pPr>
          </w:p>
        </w:tc>
        <w:tc>
          <w:tcPr>
            <w:tcW w:w="6480" w:type="dxa"/>
          </w:tcPr>
          <w:p w14:paraId="29EEAFBB" w14:textId="77777777" w:rsidR="005F4074" w:rsidRPr="00E334B1" w:rsidRDefault="005F4074" w:rsidP="008930C4">
            <w:pPr>
              <w:ind w:left="-108"/>
              <w:jc w:val="both"/>
              <w:rPr>
                <w:rFonts w:ascii="Arial" w:hAnsi="Arial" w:cs="Arial"/>
                <w:sz w:val="22"/>
                <w:szCs w:val="22"/>
              </w:rPr>
            </w:pPr>
          </w:p>
        </w:tc>
      </w:tr>
    </w:tbl>
    <w:p w14:paraId="3D4AD807" w14:textId="77777777" w:rsidR="00C032E2" w:rsidRPr="00BD6D39" w:rsidRDefault="00C032E2" w:rsidP="008930C4">
      <w:pPr>
        <w:jc w:val="both"/>
        <w:rPr>
          <w:rFonts w:ascii="Arial" w:hAnsi="Arial" w:cs="Arial"/>
          <w:sz w:val="22"/>
          <w:szCs w:val="22"/>
        </w:rPr>
      </w:pPr>
    </w:p>
    <w:p w14:paraId="7B4E5038" w14:textId="77777777" w:rsidR="00C032E2" w:rsidRPr="00BD6D39" w:rsidRDefault="00C032E2" w:rsidP="008930C4">
      <w:pPr>
        <w:jc w:val="both"/>
        <w:rPr>
          <w:rFonts w:ascii="Arial" w:hAnsi="Arial" w:cs="Arial"/>
          <w:sz w:val="22"/>
          <w:szCs w:val="22"/>
        </w:rPr>
      </w:pPr>
      <w:r w:rsidRPr="00BD6D39">
        <w:rPr>
          <w:rFonts w:ascii="Arial" w:hAnsi="Arial" w:cs="Arial"/>
          <w:b/>
          <w:sz w:val="22"/>
          <w:szCs w:val="22"/>
        </w:rPr>
        <w:t xml:space="preserve">Structure of </w:t>
      </w:r>
      <w:r w:rsidR="00FF5A29" w:rsidRPr="00BD6D39">
        <w:rPr>
          <w:rFonts w:ascii="Arial" w:hAnsi="Arial" w:cs="Arial"/>
          <w:b/>
          <w:sz w:val="22"/>
          <w:szCs w:val="22"/>
        </w:rPr>
        <w:t>RFP</w:t>
      </w:r>
      <w:r w:rsidR="00073687">
        <w:rPr>
          <w:rFonts w:ascii="Arial" w:hAnsi="Arial" w:cs="Arial"/>
          <w:b/>
          <w:sz w:val="22"/>
          <w:szCs w:val="22"/>
        </w:rPr>
        <w:t xml:space="preserve">: </w:t>
      </w:r>
      <w:r w:rsidRPr="00BD6D39">
        <w:rPr>
          <w:rFonts w:ascii="Arial" w:hAnsi="Arial" w:cs="Arial"/>
          <w:sz w:val="22"/>
          <w:szCs w:val="22"/>
        </w:rPr>
        <w:t xml:space="preserve">The </w:t>
      </w:r>
      <w:r w:rsidR="00FF5A29" w:rsidRPr="00BD6D39">
        <w:rPr>
          <w:rFonts w:ascii="Arial" w:hAnsi="Arial" w:cs="Arial"/>
          <w:sz w:val="22"/>
          <w:szCs w:val="22"/>
        </w:rPr>
        <w:t>RFP</w:t>
      </w:r>
      <w:r w:rsidRPr="00BD6D39">
        <w:rPr>
          <w:rFonts w:ascii="Arial" w:hAnsi="Arial" w:cs="Arial"/>
          <w:sz w:val="22"/>
          <w:szCs w:val="22"/>
        </w:rPr>
        <w:t xml:space="preserve"> is organized into six parts and has </w:t>
      </w:r>
      <w:r w:rsidR="003A78E5">
        <w:rPr>
          <w:rFonts w:ascii="Arial" w:hAnsi="Arial" w:cs="Arial"/>
          <w:sz w:val="22"/>
          <w:szCs w:val="22"/>
        </w:rPr>
        <w:t>six</w:t>
      </w:r>
      <w:r w:rsidR="00B06A29" w:rsidRPr="00BD6D39">
        <w:rPr>
          <w:rFonts w:ascii="Arial" w:hAnsi="Arial" w:cs="Arial"/>
          <w:sz w:val="22"/>
          <w:szCs w:val="22"/>
        </w:rPr>
        <w:t xml:space="preserve"> </w:t>
      </w:r>
      <w:r w:rsidRPr="00BD6D39">
        <w:rPr>
          <w:rFonts w:ascii="Arial" w:hAnsi="Arial" w:cs="Arial"/>
          <w:sz w:val="22"/>
          <w:szCs w:val="22"/>
        </w:rPr>
        <w:t xml:space="preserve">attachments. The parts and attachments are listed below. </w:t>
      </w:r>
    </w:p>
    <w:p w14:paraId="06685FB8" w14:textId="77777777" w:rsidR="00C032E2" w:rsidRPr="00BD6D39" w:rsidRDefault="00C032E2" w:rsidP="008930C4">
      <w:pPr>
        <w:jc w:val="both"/>
        <w:rPr>
          <w:rFonts w:ascii="Arial" w:hAnsi="Arial" w:cs="Arial"/>
          <w:sz w:val="22"/>
          <w:szCs w:val="22"/>
        </w:rPr>
      </w:pPr>
    </w:p>
    <w:tbl>
      <w:tblPr>
        <w:tblW w:w="10278" w:type="dxa"/>
        <w:tblLook w:val="00A0" w:firstRow="1" w:lastRow="0" w:firstColumn="1" w:lastColumn="0" w:noHBand="0" w:noVBand="0"/>
      </w:tblPr>
      <w:tblGrid>
        <w:gridCol w:w="2520"/>
        <w:gridCol w:w="7758"/>
      </w:tblGrid>
      <w:tr w:rsidR="00C032E2" w:rsidRPr="00BD6D39" w14:paraId="0A1033DC" w14:textId="77777777" w:rsidTr="00B64444">
        <w:tc>
          <w:tcPr>
            <w:tcW w:w="2520" w:type="dxa"/>
          </w:tcPr>
          <w:p w14:paraId="6D2CD48E"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One:</w:t>
            </w:r>
          </w:p>
        </w:tc>
        <w:tc>
          <w:tcPr>
            <w:tcW w:w="7758" w:type="dxa"/>
          </w:tcPr>
          <w:p w14:paraId="6BE34D0F" w14:textId="77777777" w:rsidR="00C032E2" w:rsidRPr="00BD6D39" w:rsidRDefault="00C032E2" w:rsidP="008930C4">
            <w:pPr>
              <w:ind w:left="-108"/>
              <w:jc w:val="both"/>
              <w:rPr>
                <w:rFonts w:ascii="Arial" w:hAnsi="Arial" w:cs="Arial"/>
                <w:sz w:val="22"/>
                <w:szCs w:val="22"/>
              </w:rPr>
            </w:pPr>
            <w:r w:rsidRPr="00BD6D39">
              <w:rPr>
                <w:rFonts w:ascii="Arial" w:hAnsi="Arial" w:cs="Arial"/>
                <w:sz w:val="22"/>
                <w:szCs w:val="22"/>
              </w:rPr>
              <w:t>Executive Summary</w:t>
            </w:r>
          </w:p>
        </w:tc>
      </w:tr>
      <w:tr w:rsidR="00C032E2" w:rsidRPr="00BD6D39" w14:paraId="55982BC6" w14:textId="77777777" w:rsidTr="00B64444">
        <w:tc>
          <w:tcPr>
            <w:tcW w:w="2520" w:type="dxa"/>
          </w:tcPr>
          <w:p w14:paraId="2AA238B1"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Two:</w:t>
            </w:r>
          </w:p>
        </w:tc>
        <w:tc>
          <w:tcPr>
            <w:tcW w:w="7758" w:type="dxa"/>
          </w:tcPr>
          <w:p w14:paraId="2C65B9DD" w14:textId="77777777" w:rsidR="00C032E2" w:rsidRPr="00BD6D39" w:rsidRDefault="00C032E2" w:rsidP="008930C4">
            <w:pPr>
              <w:ind w:left="-108"/>
              <w:jc w:val="both"/>
              <w:rPr>
                <w:rFonts w:ascii="Arial" w:hAnsi="Arial" w:cs="Arial"/>
                <w:sz w:val="22"/>
                <w:szCs w:val="22"/>
              </w:rPr>
            </w:pPr>
            <w:r w:rsidRPr="00BD6D39">
              <w:rPr>
                <w:rFonts w:ascii="Arial" w:hAnsi="Arial" w:cs="Arial"/>
                <w:sz w:val="22"/>
                <w:szCs w:val="22"/>
              </w:rPr>
              <w:t>General Instructions</w:t>
            </w:r>
          </w:p>
        </w:tc>
      </w:tr>
      <w:tr w:rsidR="00C032E2" w:rsidRPr="00BD6D39" w14:paraId="5B697993" w14:textId="77777777" w:rsidTr="00B64444">
        <w:tc>
          <w:tcPr>
            <w:tcW w:w="2520" w:type="dxa"/>
          </w:tcPr>
          <w:p w14:paraId="49D438A0"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Three:</w:t>
            </w:r>
          </w:p>
        </w:tc>
        <w:tc>
          <w:tcPr>
            <w:tcW w:w="7758" w:type="dxa"/>
          </w:tcPr>
          <w:p w14:paraId="6D8D28F7" w14:textId="77777777" w:rsidR="00C032E2" w:rsidRPr="00BD6D39" w:rsidRDefault="00C032E2" w:rsidP="008930C4">
            <w:pPr>
              <w:ind w:left="-108"/>
              <w:jc w:val="both"/>
              <w:rPr>
                <w:rFonts w:ascii="Arial" w:hAnsi="Arial" w:cs="Arial"/>
                <w:sz w:val="22"/>
                <w:szCs w:val="22"/>
              </w:rPr>
            </w:pPr>
            <w:r w:rsidRPr="00BD6D39">
              <w:rPr>
                <w:rFonts w:ascii="Arial" w:hAnsi="Arial" w:cs="Arial"/>
                <w:sz w:val="22"/>
                <w:szCs w:val="22"/>
              </w:rPr>
              <w:t>Scope of Work</w:t>
            </w:r>
          </w:p>
        </w:tc>
      </w:tr>
      <w:tr w:rsidR="00C032E2" w:rsidRPr="00BD6D39" w14:paraId="5310C185" w14:textId="77777777" w:rsidTr="00B64444">
        <w:tc>
          <w:tcPr>
            <w:tcW w:w="2520" w:type="dxa"/>
          </w:tcPr>
          <w:p w14:paraId="7869E154"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Four:</w:t>
            </w:r>
          </w:p>
        </w:tc>
        <w:tc>
          <w:tcPr>
            <w:tcW w:w="7758" w:type="dxa"/>
          </w:tcPr>
          <w:p w14:paraId="10F6470F" w14:textId="77777777" w:rsidR="00C032E2" w:rsidRPr="00BD6D39" w:rsidRDefault="00C032E2" w:rsidP="00A05C4B">
            <w:pPr>
              <w:ind w:left="-108"/>
              <w:jc w:val="both"/>
              <w:rPr>
                <w:rFonts w:ascii="Arial" w:hAnsi="Arial" w:cs="Arial"/>
                <w:sz w:val="22"/>
                <w:szCs w:val="22"/>
              </w:rPr>
            </w:pPr>
            <w:r w:rsidRPr="00BD6D39">
              <w:rPr>
                <w:rFonts w:ascii="Arial" w:hAnsi="Arial" w:cs="Arial"/>
                <w:sz w:val="22"/>
                <w:szCs w:val="22"/>
              </w:rPr>
              <w:t>Requirements for Proposal</w:t>
            </w:r>
          </w:p>
        </w:tc>
      </w:tr>
      <w:tr w:rsidR="00C032E2" w:rsidRPr="00BD6D39" w14:paraId="4E8822F6" w14:textId="77777777" w:rsidTr="00B64444">
        <w:tc>
          <w:tcPr>
            <w:tcW w:w="2520" w:type="dxa"/>
          </w:tcPr>
          <w:p w14:paraId="44DCF890"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Five:</w:t>
            </w:r>
          </w:p>
        </w:tc>
        <w:tc>
          <w:tcPr>
            <w:tcW w:w="7758" w:type="dxa"/>
          </w:tcPr>
          <w:p w14:paraId="6C387FB5" w14:textId="77777777" w:rsidR="00C032E2" w:rsidRPr="00BD6D39" w:rsidRDefault="00C032E2" w:rsidP="008930C4">
            <w:pPr>
              <w:ind w:left="-108"/>
              <w:jc w:val="both"/>
              <w:rPr>
                <w:rFonts w:ascii="Arial" w:hAnsi="Arial" w:cs="Arial"/>
                <w:sz w:val="22"/>
                <w:szCs w:val="22"/>
              </w:rPr>
            </w:pPr>
            <w:r w:rsidRPr="00BD6D39">
              <w:rPr>
                <w:rFonts w:ascii="Arial" w:hAnsi="Arial" w:cs="Arial"/>
                <w:sz w:val="22"/>
                <w:szCs w:val="22"/>
              </w:rPr>
              <w:t>Evaluation of Proposal</w:t>
            </w:r>
            <w:r w:rsidR="007A7F2E" w:rsidRPr="00BD6D39">
              <w:rPr>
                <w:rFonts w:ascii="Arial" w:hAnsi="Arial" w:cs="Arial"/>
                <w:sz w:val="22"/>
                <w:szCs w:val="22"/>
              </w:rPr>
              <w:t xml:space="preserve"> and Contract Award</w:t>
            </w:r>
          </w:p>
        </w:tc>
      </w:tr>
      <w:tr w:rsidR="00C032E2" w:rsidRPr="00BD6D39" w14:paraId="7ECB2BCD" w14:textId="77777777" w:rsidTr="00B64444">
        <w:tc>
          <w:tcPr>
            <w:tcW w:w="2520" w:type="dxa"/>
          </w:tcPr>
          <w:p w14:paraId="57B219E6"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Part Six:</w:t>
            </w:r>
          </w:p>
        </w:tc>
        <w:tc>
          <w:tcPr>
            <w:tcW w:w="7758" w:type="dxa"/>
          </w:tcPr>
          <w:p w14:paraId="669860EC" w14:textId="77777777" w:rsidR="00C032E2" w:rsidRPr="00BD6D39" w:rsidRDefault="00C032E2" w:rsidP="008930C4">
            <w:pPr>
              <w:ind w:left="-108"/>
              <w:jc w:val="both"/>
              <w:rPr>
                <w:rFonts w:ascii="Arial" w:hAnsi="Arial" w:cs="Arial"/>
                <w:sz w:val="22"/>
                <w:szCs w:val="22"/>
              </w:rPr>
            </w:pPr>
            <w:r w:rsidRPr="00BD6D39">
              <w:rPr>
                <w:rFonts w:ascii="Arial" w:hAnsi="Arial" w:cs="Arial"/>
                <w:sz w:val="22"/>
                <w:szCs w:val="22"/>
              </w:rPr>
              <w:t xml:space="preserve">Proposal Evaluation Criteria </w:t>
            </w:r>
          </w:p>
        </w:tc>
      </w:tr>
    </w:tbl>
    <w:p w14:paraId="535C5128" w14:textId="77777777" w:rsidR="00C032E2" w:rsidRPr="00BD6D39" w:rsidRDefault="00C032E2" w:rsidP="008930C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10278" w:type="dxa"/>
        <w:tblLook w:val="00A0" w:firstRow="1" w:lastRow="0" w:firstColumn="1" w:lastColumn="0" w:noHBand="0" w:noVBand="0"/>
      </w:tblPr>
      <w:tblGrid>
        <w:gridCol w:w="2520"/>
        <w:gridCol w:w="7758"/>
      </w:tblGrid>
      <w:tr w:rsidR="00082933" w:rsidRPr="00BD6D39" w14:paraId="5C21D856" w14:textId="77777777" w:rsidTr="00B64444">
        <w:tc>
          <w:tcPr>
            <w:tcW w:w="2520" w:type="dxa"/>
          </w:tcPr>
          <w:p w14:paraId="17A244C6" w14:textId="77777777" w:rsidR="00082933" w:rsidRPr="00BD6D39" w:rsidRDefault="00082933" w:rsidP="00B44E29">
            <w:pPr>
              <w:jc w:val="both"/>
              <w:rPr>
                <w:rFonts w:ascii="Arial" w:hAnsi="Arial" w:cs="Arial"/>
                <w:sz w:val="22"/>
                <w:szCs w:val="22"/>
              </w:rPr>
            </w:pPr>
            <w:r w:rsidRPr="00BD6D39">
              <w:rPr>
                <w:rFonts w:ascii="Arial" w:hAnsi="Arial" w:cs="Arial"/>
                <w:sz w:val="22"/>
                <w:szCs w:val="22"/>
              </w:rPr>
              <w:t>Attachment One</w:t>
            </w:r>
            <w:r w:rsidR="00F11A1C" w:rsidRPr="00BD6D39">
              <w:rPr>
                <w:rFonts w:ascii="Arial" w:hAnsi="Arial" w:cs="Arial"/>
                <w:sz w:val="22"/>
                <w:szCs w:val="22"/>
              </w:rPr>
              <w:t>:</w:t>
            </w:r>
          </w:p>
        </w:tc>
        <w:tc>
          <w:tcPr>
            <w:tcW w:w="7758" w:type="dxa"/>
          </w:tcPr>
          <w:p w14:paraId="47352038" w14:textId="77777777" w:rsidR="00082933" w:rsidRPr="00BD6D39" w:rsidRDefault="00047D97" w:rsidP="00B44E29">
            <w:pPr>
              <w:ind w:left="-108"/>
              <w:jc w:val="both"/>
              <w:rPr>
                <w:rFonts w:ascii="Arial" w:hAnsi="Arial" w:cs="Arial"/>
                <w:sz w:val="22"/>
                <w:szCs w:val="22"/>
              </w:rPr>
            </w:pPr>
            <w:r w:rsidRPr="00BD6D39">
              <w:rPr>
                <w:rFonts w:ascii="Arial" w:hAnsi="Arial" w:cs="Arial"/>
                <w:sz w:val="22"/>
                <w:szCs w:val="22"/>
              </w:rPr>
              <w:t>Offeror Profile Summary</w:t>
            </w:r>
          </w:p>
        </w:tc>
      </w:tr>
      <w:tr w:rsidR="00C032E2" w:rsidRPr="00BD6D39" w14:paraId="6BE7DAB3" w14:textId="77777777" w:rsidTr="00B64444">
        <w:trPr>
          <w:trHeight w:val="270"/>
        </w:trPr>
        <w:tc>
          <w:tcPr>
            <w:tcW w:w="2520" w:type="dxa"/>
          </w:tcPr>
          <w:p w14:paraId="19754CD6"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 xml:space="preserve">Attachment </w:t>
            </w:r>
            <w:r w:rsidR="00082933" w:rsidRPr="00BD6D39">
              <w:rPr>
                <w:rFonts w:ascii="Arial" w:hAnsi="Arial" w:cs="Arial"/>
                <w:sz w:val="22"/>
                <w:szCs w:val="22"/>
              </w:rPr>
              <w:t>Two</w:t>
            </w:r>
            <w:r w:rsidRPr="00BD6D39">
              <w:rPr>
                <w:rFonts w:ascii="Arial" w:hAnsi="Arial" w:cs="Arial"/>
                <w:sz w:val="22"/>
                <w:szCs w:val="22"/>
              </w:rPr>
              <w:t>:</w:t>
            </w:r>
          </w:p>
        </w:tc>
        <w:tc>
          <w:tcPr>
            <w:tcW w:w="7758" w:type="dxa"/>
          </w:tcPr>
          <w:p w14:paraId="44116F4E" w14:textId="77777777" w:rsidR="00C032E2" w:rsidRPr="00BD6D39" w:rsidRDefault="00047D97" w:rsidP="008930C4">
            <w:pPr>
              <w:ind w:left="-108"/>
              <w:jc w:val="both"/>
              <w:rPr>
                <w:rFonts w:ascii="Arial" w:hAnsi="Arial" w:cs="Arial"/>
                <w:sz w:val="22"/>
                <w:szCs w:val="22"/>
              </w:rPr>
            </w:pPr>
            <w:r w:rsidRPr="00BD6D39">
              <w:rPr>
                <w:rFonts w:ascii="Arial" w:hAnsi="Arial" w:cs="Arial"/>
                <w:sz w:val="22"/>
                <w:szCs w:val="22"/>
              </w:rPr>
              <w:t>Declaration Statements</w:t>
            </w:r>
          </w:p>
        </w:tc>
      </w:tr>
      <w:tr w:rsidR="00C032E2" w:rsidRPr="00BD6D39" w14:paraId="11C33EA9" w14:textId="77777777" w:rsidTr="00B64444">
        <w:tc>
          <w:tcPr>
            <w:tcW w:w="2520" w:type="dxa"/>
          </w:tcPr>
          <w:p w14:paraId="38BDFD4A" w14:textId="77777777" w:rsidR="00C032E2" w:rsidRPr="00BD6D39" w:rsidRDefault="00C032E2" w:rsidP="00B44E29">
            <w:pPr>
              <w:jc w:val="both"/>
              <w:rPr>
                <w:rFonts w:ascii="Arial" w:hAnsi="Arial" w:cs="Arial"/>
                <w:sz w:val="22"/>
                <w:szCs w:val="22"/>
              </w:rPr>
            </w:pPr>
            <w:r w:rsidRPr="00BD6D39">
              <w:rPr>
                <w:rFonts w:ascii="Arial" w:hAnsi="Arial" w:cs="Arial"/>
                <w:sz w:val="22"/>
                <w:szCs w:val="22"/>
              </w:rPr>
              <w:t xml:space="preserve">Attachment </w:t>
            </w:r>
            <w:r w:rsidR="00082933" w:rsidRPr="00BD6D39">
              <w:rPr>
                <w:rFonts w:ascii="Arial" w:hAnsi="Arial" w:cs="Arial"/>
                <w:sz w:val="22"/>
                <w:szCs w:val="22"/>
              </w:rPr>
              <w:t>Three</w:t>
            </w:r>
            <w:r w:rsidRPr="00BD6D39">
              <w:rPr>
                <w:rFonts w:ascii="Arial" w:hAnsi="Arial" w:cs="Arial"/>
                <w:sz w:val="22"/>
                <w:szCs w:val="22"/>
              </w:rPr>
              <w:t>:</w:t>
            </w:r>
          </w:p>
        </w:tc>
        <w:tc>
          <w:tcPr>
            <w:tcW w:w="7758" w:type="dxa"/>
          </w:tcPr>
          <w:p w14:paraId="6BAAC7E3" w14:textId="77777777" w:rsidR="00A40908" w:rsidRPr="00B44E29" w:rsidRDefault="00561011" w:rsidP="00B44E29">
            <w:pPr>
              <w:ind w:left="-115"/>
              <w:jc w:val="both"/>
              <w:rPr>
                <w:rFonts w:ascii="Arial" w:hAnsi="Arial" w:cs="Arial"/>
                <w:sz w:val="16"/>
                <w:szCs w:val="16"/>
              </w:rPr>
            </w:pPr>
            <w:r>
              <w:rPr>
                <w:rFonts w:ascii="Arial" w:hAnsi="Arial" w:cs="Arial"/>
                <w:sz w:val="22"/>
                <w:szCs w:val="22"/>
              </w:rPr>
              <w:t xml:space="preserve">Purchase </w:t>
            </w:r>
            <w:r w:rsidR="00047D97" w:rsidRPr="00BD6D39">
              <w:rPr>
                <w:rFonts w:ascii="Arial" w:hAnsi="Arial" w:cs="Arial"/>
                <w:sz w:val="22"/>
                <w:szCs w:val="22"/>
              </w:rPr>
              <w:t>Contract (</w:t>
            </w:r>
            <w:r w:rsidR="00047D97" w:rsidRPr="00BD6D39">
              <w:rPr>
                <w:rFonts w:ascii="Arial" w:hAnsi="Arial" w:cs="Arial"/>
                <w:b/>
                <w:sz w:val="22"/>
                <w:szCs w:val="22"/>
              </w:rPr>
              <w:t>NOT</w:t>
            </w:r>
            <w:r w:rsidR="00047D97" w:rsidRPr="00BD6D39">
              <w:rPr>
                <w:rFonts w:ascii="Arial" w:hAnsi="Arial" w:cs="Arial"/>
                <w:sz w:val="22"/>
                <w:szCs w:val="22"/>
              </w:rPr>
              <w:t xml:space="preserve"> completed for Proposal Submission)</w:t>
            </w:r>
          </w:p>
        </w:tc>
      </w:tr>
      <w:tr w:rsidR="00235DF1" w:rsidRPr="00BD6D39" w14:paraId="0DE2B62A" w14:textId="77777777" w:rsidTr="00B64444">
        <w:tc>
          <w:tcPr>
            <w:tcW w:w="2520" w:type="dxa"/>
          </w:tcPr>
          <w:p w14:paraId="0A47A227" w14:textId="77777777" w:rsidR="00235DF1" w:rsidRDefault="00235DF1" w:rsidP="00B44E29">
            <w:pPr>
              <w:contextualSpacing/>
              <w:jc w:val="both"/>
              <w:rPr>
                <w:rFonts w:ascii="Arial" w:hAnsi="Arial" w:cs="Arial"/>
                <w:sz w:val="22"/>
                <w:szCs w:val="22"/>
              </w:rPr>
            </w:pPr>
            <w:r>
              <w:rPr>
                <w:rFonts w:ascii="Arial" w:hAnsi="Arial" w:cs="Arial"/>
                <w:sz w:val="22"/>
                <w:szCs w:val="22"/>
              </w:rPr>
              <w:t>Attachment Four:</w:t>
            </w:r>
          </w:p>
          <w:p w14:paraId="792473F4" w14:textId="77777777" w:rsidR="00E44DF7" w:rsidRDefault="00E44DF7" w:rsidP="00B44E29">
            <w:pPr>
              <w:contextualSpacing/>
              <w:jc w:val="both"/>
              <w:rPr>
                <w:rFonts w:ascii="Arial" w:hAnsi="Arial" w:cs="Arial"/>
                <w:sz w:val="22"/>
                <w:szCs w:val="22"/>
              </w:rPr>
            </w:pPr>
            <w:r>
              <w:rPr>
                <w:rFonts w:ascii="Arial" w:hAnsi="Arial" w:cs="Arial"/>
                <w:sz w:val="22"/>
                <w:szCs w:val="22"/>
              </w:rPr>
              <w:t>Attachment Five:</w:t>
            </w:r>
          </w:p>
          <w:p w14:paraId="068143EA" w14:textId="77777777" w:rsidR="00B709C0" w:rsidRPr="00BD6D39" w:rsidRDefault="00B709C0" w:rsidP="00B44E29">
            <w:pPr>
              <w:contextualSpacing/>
              <w:jc w:val="both"/>
              <w:rPr>
                <w:rFonts w:ascii="Arial" w:hAnsi="Arial" w:cs="Arial"/>
                <w:sz w:val="22"/>
                <w:szCs w:val="22"/>
              </w:rPr>
            </w:pPr>
            <w:r>
              <w:rPr>
                <w:rFonts w:ascii="Arial" w:hAnsi="Arial" w:cs="Arial"/>
                <w:sz w:val="22"/>
                <w:szCs w:val="22"/>
              </w:rPr>
              <w:t>Attachment Six:</w:t>
            </w:r>
          </w:p>
        </w:tc>
        <w:tc>
          <w:tcPr>
            <w:tcW w:w="7758" w:type="dxa"/>
          </w:tcPr>
          <w:p w14:paraId="28172D9E" w14:textId="77777777" w:rsidR="00E44DF7" w:rsidRDefault="00B44E29" w:rsidP="00E44DF7">
            <w:pPr>
              <w:ind w:left="-108"/>
              <w:contextualSpacing/>
              <w:jc w:val="both"/>
              <w:rPr>
                <w:rFonts w:ascii="Arial" w:hAnsi="Arial" w:cs="Arial"/>
                <w:sz w:val="22"/>
                <w:szCs w:val="22"/>
              </w:rPr>
            </w:pPr>
            <w:r w:rsidRPr="00D22721">
              <w:rPr>
                <w:rFonts w:ascii="Arial" w:hAnsi="Arial" w:cs="Arial"/>
                <w:sz w:val="22"/>
                <w:szCs w:val="22"/>
              </w:rPr>
              <w:t>E</w:t>
            </w:r>
            <w:r w:rsidR="00A40908" w:rsidRPr="00D22721">
              <w:rPr>
                <w:rFonts w:ascii="Arial" w:hAnsi="Arial" w:cs="Arial"/>
                <w:sz w:val="22"/>
                <w:szCs w:val="22"/>
              </w:rPr>
              <w:t>xecutive Order 2011-12K</w:t>
            </w:r>
          </w:p>
          <w:p w14:paraId="1C3DD66D" w14:textId="77777777" w:rsidR="00B709C0" w:rsidRDefault="00B709C0" w:rsidP="00E44DF7">
            <w:pPr>
              <w:ind w:left="-108"/>
              <w:contextualSpacing/>
              <w:jc w:val="both"/>
              <w:rPr>
                <w:rFonts w:ascii="Arial" w:hAnsi="Arial" w:cs="Arial"/>
                <w:sz w:val="22"/>
                <w:szCs w:val="22"/>
              </w:rPr>
            </w:pPr>
            <w:r>
              <w:rPr>
                <w:rFonts w:ascii="Arial" w:hAnsi="Arial" w:cs="Arial"/>
                <w:sz w:val="22"/>
                <w:szCs w:val="22"/>
              </w:rPr>
              <w:t>Cost Summary</w:t>
            </w:r>
          </w:p>
          <w:p w14:paraId="0B57C6C7" w14:textId="77777777" w:rsidR="0070419F" w:rsidRDefault="00E44DF7" w:rsidP="00E44DF7">
            <w:pPr>
              <w:ind w:left="-108"/>
              <w:contextualSpacing/>
              <w:jc w:val="both"/>
              <w:rPr>
                <w:rFonts w:ascii="Arial" w:hAnsi="Arial" w:cs="Arial"/>
                <w:sz w:val="22"/>
                <w:szCs w:val="22"/>
              </w:rPr>
            </w:pPr>
            <w:r>
              <w:rPr>
                <w:rFonts w:ascii="Arial" w:hAnsi="Arial" w:cs="Arial"/>
                <w:sz w:val="22"/>
                <w:szCs w:val="22"/>
              </w:rPr>
              <w:t>Deliverables &amp; Proposed Payment Summary</w:t>
            </w:r>
          </w:p>
          <w:p w14:paraId="41717617" w14:textId="77777777" w:rsidR="0070419F" w:rsidRPr="00D22721" w:rsidRDefault="0070419F" w:rsidP="00E44DF7">
            <w:pPr>
              <w:ind w:left="-108"/>
              <w:contextualSpacing/>
              <w:rPr>
                <w:rFonts w:ascii="Arial" w:hAnsi="Arial" w:cs="Arial"/>
                <w:sz w:val="22"/>
                <w:szCs w:val="22"/>
              </w:rPr>
            </w:pPr>
          </w:p>
          <w:p w14:paraId="38CC3A3B" w14:textId="77777777" w:rsidR="00235DF1" w:rsidRPr="00BD6D39" w:rsidDel="00561011" w:rsidRDefault="00235DF1" w:rsidP="00B44E29">
            <w:pPr>
              <w:ind w:left="-108"/>
              <w:contextualSpacing/>
              <w:jc w:val="both"/>
              <w:rPr>
                <w:rFonts w:ascii="Arial" w:hAnsi="Arial" w:cs="Arial"/>
                <w:sz w:val="22"/>
                <w:szCs w:val="22"/>
              </w:rPr>
            </w:pPr>
          </w:p>
        </w:tc>
      </w:tr>
      <w:tr w:rsidR="008B15C0" w:rsidRPr="00BD6D39" w14:paraId="3DB0E87C" w14:textId="77777777" w:rsidTr="00B64444">
        <w:tc>
          <w:tcPr>
            <w:tcW w:w="2520" w:type="dxa"/>
          </w:tcPr>
          <w:p w14:paraId="4D731CBC" w14:textId="77777777" w:rsidR="008B15C0" w:rsidRPr="00E44DF7" w:rsidRDefault="008B15C0" w:rsidP="008930C4">
            <w:pPr>
              <w:jc w:val="both"/>
              <w:rPr>
                <w:rFonts w:ascii="Arial" w:hAnsi="Arial" w:cs="Arial"/>
                <w:sz w:val="22"/>
                <w:szCs w:val="22"/>
                <w:u w:val="single"/>
              </w:rPr>
            </w:pPr>
          </w:p>
        </w:tc>
        <w:tc>
          <w:tcPr>
            <w:tcW w:w="7758" w:type="dxa"/>
          </w:tcPr>
          <w:p w14:paraId="542229F8" w14:textId="77777777" w:rsidR="008B15C0" w:rsidRPr="00E44DF7" w:rsidRDefault="008B15C0" w:rsidP="00583D7D">
            <w:pPr>
              <w:ind w:left="-108"/>
              <w:jc w:val="both"/>
              <w:rPr>
                <w:rFonts w:ascii="Arial" w:hAnsi="Arial" w:cs="Arial"/>
                <w:sz w:val="22"/>
                <w:szCs w:val="22"/>
                <w:u w:val="single"/>
              </w:rPr>
            </w:pPr>
          </w:p>
        </w:tc>
      </w:tr>
    </w:tbl>
    <w:p w14:paraId="46D3AB46" w14:textId="77777777" w:rsidR="00967D04" w:rsidRDefault="00C032E2">
      <w:pPr>
        <w:rPr>
          <w:rFonts w:ascii="Arial" w:hAnsi="Arial" w:cs="Arial"/>
          <w:sz w:val="22"/>
          <w:szCs w:val="22"/>
        </w:rPr>
      </w:pPr>
      <w:r w:rsidRPr="00BD6D39">
        <w:rPr>
          <w:rFonts w:ascii="Arial" w:hAnsi="Arial" w:cs="Arial"/>
          <w:sz w:val="22"/>
          <w:szCs w:val="22"/>
        </w:rPr>
        <w:br w:type="page"/>
      </w:r>
    </w:p>
    <w:p w14:paraId="415E682F" w14:textId="77777777" w:rsidR="00C032E2" w:rsidRPr="00BD6D39" w:rsidRDefault="00C032E2" w:rsidP="008930C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DCF9F0D" w14:textId="77777777" w:rsidR="00C032E2" w:rsidRPr="00BD6D39" w:rsidRDefault="00C032E2" w:rsidP="008930C4">
      <w:pPr>
        <w:jc w:val="both"/>
        <w:rPr>
          <w:rFonts w:ascii="Arial" w:hAnsi="Arial" w:cs="Arial"/>
          <w:sz w:val="22"/>
          <w:szCs w:val="22"/>
        </w:rPr>
      </w:pPr>
    </w:p>
    <w:p w14:paraId="0115969C" w14:textId="77777777" w:rsidR="001A4A8C" w:rsidRDefault="00387471" w:rsidP="008930C4">
      <w:pPr>
        <w:jc w:val="both"/>
        <w:rPr>
          <w:rFonts w:ascii="Arial" w:hAnsi="Arial" w:cs="Arial"/>
          <w:sz w:val="22"/>
          <w:szCs w:val="22"/>
        </w:rPr>
      </w:pPr>
      <w:r w:rsidRPr="00BD6D39">
        <w:rPr>
          <w:rFonts w:ascii="Arial" w:hAnsi="Arial" w:cs="Arial"/>
          <w:b/>
          <w:sz w:val="22"/>
          <w:szCs w:val="22"/>
        </w:rPr>
        <w:t>ODRC Contract</w:t>
      </w:r>
      <w:r w:rsidR="00C032E2" w:rsidRPr="00BD6D39">
        <w:rPr>
          <w:rFonts w:ascii="Arial" w:hAnsi="Arial" w:cs="Arial"/>
          <w:b/>
          <w:sz w:val="22"/>
          <w:szCs w:val="22"/>
        </w:rPr>
        <w:t xml:space="preserve"> Representative</w:t>
      </w:r>
      <w:r w:rsidR="00073687">
        <w:rPr>
          <w:rFonts w:ascii="Arial" w:hAnsi="Arial" w:cs="Arial"/>
          <w:b/>
          <w:sz w:val="22"/>
          <w:szCs w:val="22"/>
        </w:rPr>
        <w:t>:</w:t>
      </w:r>
      <w:r w:rsidR="00941175" w:rsidRPr="00BD6D39">
        <w:rPr>
          <w:rFonts w:ascii="Arial" w:hAnsi="Arial" w:cs="Arial"/>
          <w:b/>
          <w:sz w:val="22"/>
          <w:szCs w:val="22"/>
        </w:rPr>
        <w:t xml:space="preserve"> </w:t>
      </w:r>
      <w:r w:rsidR="00C032E2" w:rsidRPr="00BD6D39">
        <w:rPr>
          <w:rFonts w:ascii="Arial" w:hAnsi="Arial" w:cs="Arial"/>
          <w:sz w:val="22"/>
          <w:szCs w:val="22"/>
        </w:rPr>
        <w:t xml:space="preserve">The </w:t>
      </w:r>
      <w:r w:rsidR="00941175" w:rsidRPr="00BD6D39">
        <w:rPr>
          <w:rFonts w:ascii="Arial" w:hAnsi="Arial" w:cs="Arial"/>
          <w:sz w:val="22"/>
          <w:szCs w:val="22"/>
        </w:rPr>
        <w:t>ODRC Contract</w:t>
      </w:r>
      <w:r w:rsidR="00C032E2" w:rsidRPr="00BD6D39">
        <w:rPr>
          <w:rFonts w:ascii="Arial" w:hAnsi="Arial" w:cs="Arial"/>
          <w:sz w:val="22"/>
          <w:szCs w:val="22"/>
        </w:rPr>
        <w:t xml:space="preserve"> Representative shall represent the </w:t>
      </w:r>
      <w:r w:rsidR="00D47D1C" w:rsidRPr="00BD6D39">
        <w:rPr>
          <w:rFonts w:ascii="Arial" w:hAnsi="Arial" w:cs="Arial"/>
          <w:sz w:val="22"/>
          <w:szCs w:val="22"/>
        </w:rPr>
        <w:t>ODRC</w:t>
      </w:r>
      <w:r w:rsidR="00C032E2" w:rsidRPr="00BD6D39">
        <w:rPr>
          <w:rFonts w:ascii="Arial" w:hAnsi="Arial" w:cs="Arial"/>
          <w:sz w:val="22"/>
          <w:szCs w:val="22"/>
        </w:rPr>
        <w:t xml:space="preserve"> in matters relating to this </w:t>
      </w:r>
      <w:r w:rsidR="00FF5A29" w:rsidRPr="00BD6D39">
        <w:rPr>
          <w:rFonts w:ascii="Arial" w:hAnsi="Arial" w:cs="Arial"/>
          <w:sz w:val="22"/>
          <w:szCs w:val="22"/>
        </w:rPr>
        <w:t>RFP</w:t>
      </w:r>
      <w:r w:rsidR="00C032E2" w:rsidRPr="00BD6D39">
        <w:rPr>
          <w:rFonts w:ascii="Arial" w:hAnsi="Arial" w:cs="Arial"/>
          <w:sz w:val="22"/>
          <w:szCs w:val="22"/>
        </w:rPr>
        <w:t xml:space="preserve"> and the Proposal process. The </w:t>
      </w:r>
      <w:r w:rsidR="00941175" w:rsidRPr="00BD6D39">
        <w:rPr>
          <w:rFonts w:ascii="Arial" w:hAnsi="Arial" w:cs="Arial"/>
          <w:sz w:val="22"/>
          <w:szCs w:val="22"/>
        </w:rPr>
        <w:t>ODRC Contract</w:t>
      </w:r>
      <w:r w:rsidR="00C032E2" w:rsidRPr="00BD6D39">
        <w:rPr>
          <w:rFonts w:ascii="Arial" w:hAnsi="Arial" w:cs="Arial"/>
          <w:sz w:val="22"/>
          <w:szCs w:val="22"/>
        </w:rPr>
        <w:t xml:space="preserve"> Representative may be contacted as follows:</w:t>
      </w:r>
    </w:p>
    <w:p w14:paraId="343F8CD4" w14:textId="77777777" w:rsidR="00BA3B1B" w:rsidRDefault="00BA3B1B" w:rsidP="005F3BEA">
      <w:pPr>
        <w:jc w:val="both"/>
        <w:rPr>
          <w:rFonts w:ascii="Arial" w:hAnsi="Arial" w:cs="Arial"/>
          <w:sz w:val="22"/>
          <w:szCs w:val="22"/>
        </w:rPr>
      </w:pPr>
    </w:p>
    <w:tbl>
      <w:tblPr>
        <w:tblW w:w="10060" w:type="dxa"/>
        <w:tblInd w:w="160" w:type="dxa"/>
        <w:tblLook w:val="00A0" w:firstRow="1" w:lastRow="0" w:firstColumn="1" w:lastColumn="0" w:noHBand="0" w:noVBand="0"/>
      </w:tblPr>
      <w:tblGrid>
        <w:gridCol w:w="6891"/>
        <w:gridCol w:w="793"/>
        <w:gridCol w:w="792"/>
        <w:gridCol w:w="792"/>
        <w:gridCol w:w="792"/>
      </w:tblGrid>
      <w:tr w:rsidR="00967D04" w:rsidRPr="00EC06C2" w14:paraId="3861D951" w14:textId="77777777" w:rsidTr="00AD51F9">
        <w:trPr>
          <w:trHeight w:val="2291"/>
        </w:trPr>
        <w:tc>
          <w:tcPr>
            <w:tcW w:w="6740" w:type="dxa"/>
          </w:tcPr>
          <w:p w14:paraId="050A76AA" w14:textId="77777777" w:rsidR="00967D04" w:rsidRDefault="00967D04" w:rsidP="00967D04">
            <w:pPr>
              <w:widowControl w:val="0"/>
              <w:tabs>
                <w:tab w:val="left" w:pos="2250"/>
                <w:tab w:val="left" w:pos="2320"/>
                <w:tab w:val="left" w:pos="5921"/>
              </w:tabs>
              <w:ind w:right="1203"/>
              <w:rPr>
                <w:rFonts w:ascii="Arial" w:eastAsia="Arial" w:hAnsi="Arial" w:cstheme="minorBidi"/>
                <w:sz w:val="22"/>
                <w:szCs w:val="22"/>
              </w:rPr>
            </w:pPr>
          </w:p>
          <w:tbl>
            <w:tblPr>
              <w:tblStyle w:val="TableGrid"/>
              <w:tblW w:w="0" w:type="auto"/>
              <w:tblInd w:w="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4522"/>
            </w:tblGrid>
            <w:tr w:rsidR="00967D04" w14:paraId="0C64ACDB" w14:textId="77777777" w:rsidTr="00967D04">
              <w:tc>
                <w:tcPr>
                  <w:tcW w:w="2695" w:type="dxa"/>
                </w:tcPr>
                <w:p w14:paraId="7D7707F9" w14:textId="77777777" w:rsidR="00967D04" w:rsidRDefault="00967D04" w:rsidP="00967D04">
                  <w:pPr>
                    <w:widowControl w:val="0"/>
                    <w:tabs>
                      <w:tab w:val="left" w:pos="2250"/>
                      <w:tab w:val="left" w:pos="2320"/>
                      <w:tab w:val="left" w:pos="5921"/>
                    </w:tabs>
                    <w:ind w:right="1203" w:hanging="433"/>
                    <w:rPr>
                      <w:rFonts w:ascii="Arial" w:eastAsia="Arial" w:hAnsi="Arial" w:cstheme="minorBidi"/>
                      <w:sz w:val="22"/>
                      <w:szCs w:val="22"/>
                    </w:rPr>
                  </w:pPr>
                  <w:r w:rsidRPr="00AD51F9">
                    <w:rPr>
                      <w:rFonts w:ascii="Arial" w:eastAsia="Arial" w:hAnsi="Arial" w:cstheme="minorBidi"/>
                      <w:sz w:val="22"/>
                      <w:szCs w:val="22"/>
                    </w:rPr>
                    <w:t>Name</w:t>
                  </w:r>
                  <w:r w:rsidRPr="00AD51F9">
                    <w:rPr>
                      <w:rFonts w:ascii="Arial" w:eastAsia="Arial" w:hAnsi="Arial" w:cstheme="minorBidi"/>
                      <w:spacing w:val="-1"/>
                      <w:sz w:val="22"/>
                      <w:szCs w:val="22"/>
                    </w:rPr>
                    <w:t>:</w:t>
                  </w:r>
                  <w:r>
                    <w:rPr>
                      <w:rFonts w:ascii="Arial" w:eastAsia="Arial" w:hAnsi="Arial" w:cstheme="minorBidi"/>
                      <w:spacing w:val="-1"/>
                      <w:sz w:val="22"/>
                      <w:szCs w:val="22"/>
                    </w:rPr>
                    <w:t xml:space="preserve">                    </w:t>
                  </w:r>
                </w:p>
              </w:tc>
              <w:tc>
                <w:tcPr>
                  <w:tcW w:w="3732" w:type="dxa"/>
                </w:tcPr>
                <w:p w14:paraId="5A79C418" w14:textId="77777777" w:rsidR="00967D04" w:rsidRDefault="00967D04" w:rsidP="00967D04">
                  <w:pPr>
                    <w:widowControl w:val="0"/>
                    <w:tabs>
                      <w:tab w:val="left" w:pos="2250"/>
                      <w:tab w:val="left" w:pos="2320"/>
                      <w:tab w:val="left" w:pos="5921"/>
                    </w:tabs>
                    <w:ind w:left="-48" w:right="1203" w:hanging="8"/>
                    <w:rPr>
                      <w:rFonts w:ascii="Arial" w:eastAsia="Arial" w:hAnsi="Arial" w:cstheme="minorBidi"/>
                      <w:b/>
                      <w:bCs/>
                      <w:kern w:val="32"/>
                      <w:sz w:val="22"/>
                      <w:szCs w:val="22"/>
                    </w:rPr>
                  </w:pPr>
                  <w:r w:rsidRPr="00AD51F9">
                    <w:rPr>
                      <w:rFonts w:ascii="Arial" w:eastAsia="Arial" w:hAnsi="Arial" w:cstheme="minorBidi"/>
                      <w:sz w:val="22"/>
                      <w:szCs w:val="22"/>
                    </w:rPr>
                    <w:t>Yolanda Cooks</w:t>
                  </w:r>
                </w:p>
              </w:tc>
            </w:tr>
            <w:tr w:rsidR="00967D04" w14:paraId="472B856D" w14:textId="77777777" w:rsidTr="00967D04">
              <w:tc>
                <w:tcPr>
                  <w:tcW w:w="2695" w:type="dxa"/>
                </w:tcPr>
                <w:p w14:paraId="0D4802C3" w14:textId="77777777" w:rsidR="00967D04" w:rsidRDefault="00967D04" w:rsidP="00967D04">
                  <w:pPr>
                    <w:widowControl w:val="0"/>
                    <w:tabs>
                      <w:tab w:val="left" w:pos="2250"/>
                      <w:tab w:val="left" w:pos="2320"/>
                      <w:tab w:val="left" w:pos="5921"/>
                    </w:tabs>
                    <w:ind w:left="72" w:right="1203" w:hanging="72"/>
                    <w:rPr>
                      <w:rFonts w:ascii="Arial" w:eastAsia="Arial" w:hAnsi="Arial" w:cstheme="minorBidi"/>
                      <w:sz w:val="22"/>
                      <w:szCs w:val="22"/>
                    </w:rPr>
                  </w:pPr>
                  <w:r>
                    <w:rPr>
                      <w:rFonts w:ascii="Arial" w:eastAsia="Arial" w:hAnsi="Arial" w:cstheme="minorBidi"/>
                      <w:spacing w:val="-8"/>
                      <w:sz w:val="22"/>
                      <w:szCs w:val="22"/>
                    </w:rPr>
                    <w:t xml:space="preserve">Title:                           </w:t>
                  </w:r>
                </w:p>
              </w:tc>
              <w:tc>
                <w:tcPr>
                  <w:tcW w:w="3732" w:type="dxa"/>
                </w:tcPr>
                <w:p w14:paraId="1E9EA4F8" w14:textId="77777777" w:rsidR="00967D04" w:rsidRDefault="00967D04" w:rsidP="00967D04">
                  <w:pPr>
                    <w:widowControl w:val="0"/>
                    <w:tabs>
                      <w:tab w:val="left" w:pos="2250"/>
                      <w:tab w:val="left" w:pos="2320"/>
                    </w:tabs>
                    <w:ind w:left="-48" w:hanging="8"/>
                    <w:rPr>
                      <w:rFonts w:ascii="Arial" w:eastAsia="Arial" w:hAnsi="Arial" w:cstheme="minorBidi"/>
                      <w:sz w:val="22"/>
                      <w:szCs w:val="22"/>
                    </w:rPr>
                  </w:pPr>
                  <w:r w:rsidRPr="00AD51F9">
                    <w:rPr>
                      <w:rFonts w:ascii="Arial" w:eastAsia="Arial" w:hAnsi="Arial" w:cstheme="minorBidi"/>
                      <w:spacing w:val="-1"/>
                      <w:sz w:val="22"/>
                      <w:szCs w:val="22"/>
                    </w:rPr>
                    <w:t>Project Manager</w:t>
                  </w:r>
                  <w:r>
                    <w:rPr>
                      <w:rFonts w:ascii="Arial" w:eastAsia="Arial" w:hAnsi="Arial" w:cstheme="minorBidi"/>
                      <w:spacing w:val="-1"/>
                      <w:sz w:val="22"/>
                      <w:szCs w:val="22"/>
                    </w:rPr>
                    <w:t xml:space="preserve"> I</w:t>
                  </w:r>
                </w:p>
              </w:tc>
            </w:tr>
            <w:tr w:rsidR="00967D04" w14:paraId="3D42756B" w14:textId="77777777" w:rsidTr="00967D04">
              <w:tc>
                <w:tcPr>
                  <w:tcW w:w="2695" w:type="dxa"/>
                </w:tcPr>
                <w:p w14:paraId="6BAA7D70" w14:textId="77777777" w:rsidR="00967D04" w:rsidRDefault="00967D04" w:rsidP="00967D04">
                  <w:pPr>
                    <w:widowControl w:val="0"/>
                    <w:tabs>
                      <w:tab w:val="left" w:pos="2250"/>
                      <w:tab w:val="left" w:pos="2320"/>
                      <w:tab w:val="left" w:pos="5921"/>
                    </w:tabs>
                    <w:ind w:left="0" w:right="110"/>
                    <w:rPr>
                      <w:rFonts w:ascii="Arial" w:eastAsia="Arial" w:hAnsi="Arial" w:cstheme="minorBidi"/>
                      <w:sz w:val="22"/>
                      <w:szCs w:val="22"/>
                    </w:rPr>
                  </w:pPr>
                  <w:r w:rsidRPr="00AD51F9">
                    <w:rPr>
                      <w:rFonts w:ascii="Arial" w:eastAsia="Arial" w:hAnsi="Arial" w:cstheme="minorBidi"/>
                      <w:sz w:val="22"/>
                      <w:szCs w:val="22"/>
                    </w:rPr>
                    <w:t>Mailing</w:t>
                  </w:r>
                  <w:r w:rsidRPr="00AD51F9">
                    <w:rPr>
                      <w:rFonts w:ascii="Arial" w:eastAsia="Arial" w:hAnsi="Arial" w:cstheme="minorBidi"/>
                      <w:spacing w:val="-15"/>
                      <w:sz w:val="22"/>
                      <w:szCs w:val="22"/>
                    </w:rPr>
                    <w:t xml:space="preserve"> </w:t>
                  </w:r>
                  <w:r>
                    <w:rPr>
                      <w:rFonts w:ascii="Arial" w:eastAsia="Arial" w:hAnsi="Arial" w:cstheme="minorBidi"/>
                      <w:spacing w:val="-15"/>
                      <w:sz w:val="22"/>
                      <w:szCs w:val="22"/>
                    </w:rPr>
                    <w:t>Address:</w:t>
                  </w:r>
                </w:p>
              </w:tc>
              <w:tc>
                <w:tcPr>
                  <w:tcW w:w="3732" w:type="dxa"/>
                </w:tcPr>
                <w:p w14:paraId="069B1F89" w14:textId="77777777" w:rsidR="00967D04" w:rsidRDefault="00967D04" w:rsidP="00967D04">
                  <w:pPr>
                    <w:widowControl w:val="0"/>
                    <w:tabs>
                      <w:tab w:val="left" w:pos="2250"/>
                      <w:tab w:val="left" w:pos="2320"/>
                    </w:tabs>
                    <w:ind w:left="-48" w:hanging="8"/>
                    <w:rPr>
                      <w:rFonts w:ascii="Arial" w:eastAsia="Arial" w:hAnsi="Arial" w:cstheme="minorBidi"/>
                      <w:sz w:val="22"/>
                      <w:szCs w:val="22"/>
                    </w:rPr>
                  </w:pPr>
                  <w:r>
                    <w:rPr>
                      <w:rFonts w:ascii="Arial" w:eastAsia="Arial" w:hAnsi="Arial" w:cstheme="minorBidi"/>
                      <w:sz w:val="22"/>
                      <w:szCs w:val="22"/>
                    </w:rPr>
                    <w:t xml:space="preserve">Ohio Department of Rehabilitation and    </w:t>
                  </w:r>
                </w:p>
                <w:p w14:paraId="08158957" w14:textId="77777777" w:rsidR="00967D04" w:rsidRDefault="00967D04" w:rsidP="00967D04">
                  <w:pPr>
                    <w:widowControl w:val="0"/>
                    <w:tabs>
                      <w:tab w:val="left" w:pos="2250"/>
                      <w:tab w:val="left" w:pos="2320"/>
                    </w:tabs>
                    <w:ind w:left="-48" w:hanging="8"/>
                    <w:rPr>
                      <w:rFonts w:ascii="Arial" w:eastAsia="Arial" w:hAnsi="Arial" w:cstheme="minorBidi"/>
                      <w:sz w:val="22"/>
                      <w:szCs w:val="22"/>
                    </w:rPr>
                  </w:pPr>
                  <w:r>
                    <w:rPr>
                      <w:rFonts w:ascii="Arial" w:eastAsia="Arial" w:hAnsi="Arial" w:cstheme="minorBidi"/>
                      <w:sz w:val="22"/>
                      <w:szCs w:val="22"/>
                    </w:rPr>
                    <w:t>Correction</w:t>
                  </w:r>
                  <w:r>
                    <w:rPr>
                      <w:rFonts w:ascii="Arial" w:eastAsia="Arial" w:hAnsi="Arial" w:cs="Arial"/>
                      <w:sz w:val="22"/>
                      <w:szCs w:val="22"/>
                    </w:rPr>
                    <w:t xml:space="preserve">                                 </w:t>
                  </w:r>
                </w:p>
              </w:tc>
            </w:tr>
            <w:tr w:rsidR="00967D04" w14:paraId="04083BBF" w14:textId="77777777" w:rsidTr="00967D04">
              <w:tc>
                <w:tcPr>
                  <w:tcW w:w="2695" w:type="dxa"/>
                </w:tcPr>
                <w:p w14:paraId="399F6728" w14:textId="77777777" w:rsidR="00967D04" w:rsidRDefault="00967D04" w:rsidP="00967D04">
                  <w:pPr>
                    <w:widowControl w:val="0"/>
                    <w:tabs>
                      <w:tab w:val="left" w:pos="2250"/>
                      <w:tab w:val="left" w:pos="2320"/>
                      <w:tab w:val="left" w:pos="5921"/>
                    </w:tabs>
                    <w:ind w:right="1203"/>
                    <w:rPr>
                      <w:rFonts w:ascii="Arial" w:eastAsia="Arial" w:hAnsi="Arial" w:cstheme="minorBidi"/>
                      <w:sz w:val="22"/>
                      <w:szCs w:val="22"/>
                    </w:rPr>
                  </w:pPr>
                </w:p>
              </w:tc>
              <w:tc>
                <w:tcPr>
                  <w:tcW w:w="3732" w:type="dxa"/>
                </w:tcPr>
                <w:p w14:paraId="334548D7" w14:textId="77777777" w:rsidR="00967D04" w:rsidRDefault="00967D04" w:rsidP="00967D04">
                  <w:pPr>
                    <w:widowControl w:val="0"/>
                    <w:tabs>
                      <w:tab w:val="left" w:pos="2250"/>
                      <w:tab w:val="left" w:pos="2320"/>
                      <w:tab w:val="left" w:pos="5921"/>
                    </w:tabs>
                    <w:ind w:left="-48" w:right="1203" w:hanging="8"/>
                    <w:rPr>
                      <w:rFonts w:ascii="Arial" w:eastAsia="Arial" w:hAnsi="Arial" w:cstheme="minorBidi"/>
                      <w:sz w:val="22"/>
                      <w:szCs w:val="22"/>
                    </w:rPr>
                  </w:pPr>
                  <w:r>
                    <w:rPr>
                      <w:rFonts w:ascii="Arial" w:eastAsia="Arial" w:hAnsi="Arial" w:cs="Arial"/>
                      <w:sz w:val="22"/>
                      <w:szCs w:val="22"/>
                    </w:rPr>
                    <w:t xml:space="preserve">Operation Support </w:t>
                  </w:r>
                  <w:r w:rsidRPr="00AD51F9">
                    <w:rPr>
                      <w:rFonts w:ascii="Arial" w:eastAsia="Arial" w:hAnsi="Arial" w:cs="Arial"/>
                      <w:sz w:val="22"/>
                      <w:szCs w:val="22"/>
                    </w:rPr>
                    <w:t>Center</w:t>
                  </w:r>
                </w:p>
              </w:tc>
            </w:tr>
            <w:tr w:rsidR="00967D04" w14:paraId="4138F231" w14:textId="77777777" w:rsidTr="00967D04">
              <w:tc>
                <w:tcPr>
                  <w:tcW w:w="2695" w:type="dxa"/>
                </w:tcPr>
                <w:p w14:paraId="4AE8C77B" w14:textId="77777777" w:rsidR="00967D04" w:rsidRDefault="00967D04" w:rsidP="00967D04">
                  <w:pPr>
                    <w:widowControl w:val="0"/>
                    <w:tabs>
                      <w:tab w:val="left" w:pos="2250"/>
                      <w:tab w:val="left" w:pos="2320"/>
                      <w:tab w:val="left" w:pos="5921"/>
                    </w:tabs>
                    <w:ind w:right="1203"/>
                    <w:rPr>
                      <w:rFonts w:ascii="Arial" w:eastAsia="Arial" w:hAnsi="Arial" w:cstheme="minorBidi"/>
                      <w:sz w:val="22"/>
                      <w:szCs w:val="22"/>
                    </w:rPr>
                  </w:pPr>
                </w:p>
              </w:tc>
              <w:tc>
                <w:tcPr>
                  <w:tcW w:w="3732" w:type="dxa"/>
                </w:tcPr>
                <w:p w14:paraId="5F39A342" w14:textId="77777777" w:rsidR="00967D04" w:rsidRDefault="00967D04" w:rsidP="00967D04">
                  <w:pPr>
                    <w:widowControl w:val="0"/>
                    <w:tabs>
                      <w:tab w:val="left" w:pos="2250"/>
                      <w:tab w:val="left" w:pos="2320"/>
                      <w:tab w:val="left" w:pos="5921"/>
                    </w:tabs>
                    <w:ind w:left="-48" w:right="1203" w:hanging="8"/>
                    <w:rPr>
                      <w:rFonts w:ascii="Arial" w:eastAsia="Arial" w:hAnsi="Arial" w:cstheme="minorBidi"/>
                      <w:sz w:val="22"/>
                      <w:szCs w:val="22"/>
                    </w:rPr>
                  </w:pPr>
                  <w:r w:rsidRPr="00AD51F9">
                    <w:rPr>
                      <w:rFonts w:ascii="Arial" w:eastAsia="Arial" w:hAnsi="Arial" w:cstheme="minorBidi"/>
                      <w:spacing w:val="-1"/>
                      <w:sz w:val="22"/>
                      <w:szCs w:val="22"/>
                    </w:rPr>
                    <w:t>770</w:t>
                  </w:r>
                  <w:r w:rsidRPr="00AD51F9">
                    <w:rPr>
                      <w:rFonts w:ascii="Arial" w:eastAsia="Arial" w:hAnsi="Arial" w:cstheme="minorBidi"/>
                      <w:spacing w:val="-8"/>
                      <w:sz w:val="22"/>
                      <w:szCs w:val="22"/>
                    </w:rPr>
                    <w:t xml:space="preserve"> </w:t>
                  </w:r>
                  <w:r w:rsidRPr="00AD51F9">
                    <w:rPr>
                      <w:rFonts w:ascii="Arial" w:eastAsia="Arial" w:hAnsi="Arial" w:cstheme="minorBidi"/>
                      <w:spacing w:val="2"/>
                      <w:sz w:val="22"/>
                      <w:szCs w:val="22"/>
                    </w:rPr>
                    <w:t>West</w:t>
                  </w:r>
                  <w:r w:rsidRPr="00AD51F9">
                    <w:rPr>
                      <w:rFonts w:ascii="Arial" w:eastAsia="Arial" w:hAnsi="Arial" w:cstheme="minorBidi"/>
                      <w:spacing w:val="-7"/>
                      <w:sz w:val="22"/>
                      <w:szCs w:val="22"/>
                    </w:rPr>
                    <w:t xml:space="preserve"> </w:t>
                  </w:r>
                  <w:r w:rsidRPr="00AD51F9">
                    <w:rPr>
                      <w:rFonts w:ascii="Arial" w:eastAsia="Arial" w:hAnsi="Arial" w:cstheme="minorBidi"/>
                      <w:spacing w:val="-1"/>
                      <w:sz w:val="22"/>
                      <w:szCs w:val="22"/>
                    </w:rPr>
                    <w:t>Broad</w:t>
                  </w:r>
                  <w:r w:rsidRPr="00AD51F9">
                    <w:rPr>
                      <w:rFonts w:ascii="Arial" w:eastAsia="Arial" w:hAnsi="Arial" w:cstheme="minorBidi"/>
                      <w:spacing w:val="-6"/>
                      <w:sz w:val="22"/>
                      <w:szCs w:val="22"/>
                    </w:rPr>
                    <w:t xml:space="preserve"> </w:t>
                  </w:r>
                  <w:r w:rsidRPr="00AD51F9">
                    <w:rPr>
                      <w:rFonts w:ascii="Arial" w:eastAsia="Arial" w:hAnsi="Arial" w:cstheme="minorBidi"/>
                      <w:sz w:val="22"/>
                      <w:szCs w:val="22"/>
                    </w:rPr>
                    <w:t>St.</w:t>
                  </w:r>
                </w:p>
              </w:tc>
            </w:tr>
            <w:tr w:rsidR="00967D04" w14:paraId="3C615496" w14:textId="77777777" w:rsidTr="00967D04">
              <w:tc>
                <w:tcPr>
                  <w:tcW w:w="2695" w:type="dxa"/>
                </w:tcPr>
                <w:p w14:paraId="40B02C20" w14:textId="77777777" w:rsidR="00967D04" w:rsidRDefault="00967D04" w:rsidP="00967D04">
                  <w:pPr>
                    <w:widowControl w:val="0"/>
                    <w:tabs>
                      <w:tab w:val="left" w:pos="2250"/>
                      <w:tab w:val="left" w:pos="2320"/>
                      <w:tab w:val="left" w:pos="5921"/>
                    </w:tabs>
                    <w:ind w:right="1203"/>
                    <w:rPr>
                      <w:rFonts w:ascii="Arial" w:eastAsia="Arial" w:hAnsi="Arial" w:cstheme="minorBidi"/>
                      <w:sz w:val="22"/>
                      <w:szCs w:val="22"/>
                    </w:rPr>
                  </w:pPr>
                </w:p>
              </w:tc>
              <w:tc>
                <w:tcPr>
                  <w:tcW w:w="3732" w:type="dxa"/>
                </w:tcPr>
                <w:p w14:paraId="419997CC" w14:textId="77777777" w:rsidR="00967D04" w:rsidRPr="00AD51F9" w:rsidRDefault="00967D04" w:rsidP="00967D04">
                  <w:pPr>
                    <w:widowControl w:val="0"/>
                    <w:tabs>
                      <w:tab w:val="left" w:pos="2250"/>
                      <w:tab w:val="left" w:pos="2320"/>
                      <w:tab w:val="left" w:pos="5921"/>
                    </w:tabs>
                    <w:ind w:left="-48" w:right="1203" w:hanging="8"/>
                    <w:rPr>
                      <w:rFonts w:ascii="Arial" w:eastAsia="Arial" w:hAnsi="Arial" w:cstheme="minorBidi"/>
                      <w:spacing w:val="-1"/>
                      <w:sz w:val="22"/>
                      <w:szCs w:val="22"/>
                    </w:rPr>
                  </w:pPr>
                  <w:r w:rsidRPr="00AD51F9">
                    <w:rPr>
                      <w:rFonts w:ascii="Arial" w:eastAsia="Arial" w:hAnsi="Arial" w:cstheme="minorBidi"/>
                      <w:sz w:val="22"/>
                      <w:szCs w:val="22"/>
                    </w:rPr>
                    <w:t>Columbus,</w:t>
                  </w:r>
                  <w:r w:rsidRPr="00AD51F9">
                    <w:rPr>
                      <w:rFonts w:ascii="Arial" w:eastAsia="Arial" w:hAnsi="Arial" w:cstheme="minorBidi"/>
                      <w:spacing w:val="-6"/>
                      <w:sz w:val="22"/>
                      <w:szCs w:val="22"/>
                    </w:rPr>
                    <w:t xml:space="preserve"> </w:t>
                  </w:r>
                  <w:r w:rsidRPr="00AD51F9">
                    <w:rPr>
                      <w:rFonts w:ascii="Arial" w:eastAsia="Arial" w:hAnsi="Arial" w:cstheme="minorBidi"/>
                      <w:spacing w:val="1"/>
                      <w:sz w:val="22"/>
                      <w:szCs w:val="22"/>
                    </w:rPr>
                    <w:t>Ohio</w:t>
                  </w:r>
                  <w:r w:rsidRPr="00AD51F9">
                    <w:rPr>
                      <w:rFonts w:ascii="Arial" w:eastAsia="Arial" w:hAnsi="Arial" w:cstheme="minorBidi"/>
                      <w:spacing w:val="44"/>
                      <w:sz w:val="22"/>
                      <w:szCs w:val="22"/>
                    </w:rPr>
                    <w:t xml:space="preserve"> </w:t>
                  </w:r>
                  <w:r w:rsidRPr="00AD51F9">
                    <w:rPr>
                      <w:rFonts w:ascii="Arial" w:eastAsia="Arial" w:hAnsi="Arial" w:cstheme="minorBidi"/>
                      <w:sz w:val="22"/>
                      <w:szCs w:val="22"/>
                    </w:rPr>
                    <w:t>43222</w:t>
                  </w:r>
                </w:p>
              </w:tc>
            </w:tr>
            <w:tr w:rsidR="00967D04" w14:paraId="3A0B7B53" w14:textId="77777777" w:rsidTr="00967D04">
              <w:tc>
                <w:tcPr>
                  <w:tcW w:w="2695" w:type="dxa"/>
                </w:tcPr>
                <w:p w14:paraId="7CF6D269" w14:textId="77777777" w:rsidR="00967D04" w:rsidRDefault="00967D04" w:rsidP="00967D04">
                  <w:pPr>
                    <w:widowControl w:val="0"/>
                    <w:tabs>
                      <w:tab w:val="left" w:pos="2250"/>
                      <w:tab w:val="left" w:pos="2320"/>
                      <w:tab w:val="left" w:pos="5921"/>
                    </w:tabs>
                    <w:ind w:left="0" w:right="176" w:hanging="18"/>
                    <w:rPr>
                      <w:rFonts w:ascii="Arial" w:eastAsia="Arial" w:hAnsi="Arial" w:cstheme="minorBidi"/>
                      <w:sz w:val="22"/>
                      <w:szCs w:val="22"/>
                    </w:rPr>
                  </w:pPr>
                  <w:r w:rsidRPr="00AD51F9">
                    <w:rPr>
                      <w:rFonts w:ascii="Arial" w:eastAsia="Arial" w:hAnsi="Arial" w:cstheme="minorBidi"/>
                      <w:sz w:val="22"/>
                      <w:szCs w:val="22"/>
                    </w:rPr>
                    <w:t>Phone</w:t>
                  </w:r>
                  <w:r w:rsidRPr="00AD51F9">
                    <w:rPr>
                      <w:rFonts w:ascii="Arial" w:eastAsia="Arial" w:hAnsi="Arial" w:cstheme="minorBidi"/>
                      <w:spacing w:val="-15"/>
                      <w:sz w:val="22"/>
                      <w:szCs w:val="22"/>
                    </w:rPr>
                    <w:t xml:space="preserve"> </w:t>
                  </w:r>
                  <w:r w:rsidRPr="00AD51F9">
                    <w:rPr>
                      <w:rFonts w:ascii="Arial" w:eastAsia="Arial" w:hAnsi="Arial" w:cstheme="minorBidi"/>
                      <w:sz w:val="22"/>
                      <w:szCs w:val="22"/>
                    </w:rPr>
                    <w:t>Number:</w:t>
                  </w:r>
                  <w:r>
                    <w:rPr>
                      <w:rFonts w:ascii="Arial" w:eastAsia="Arial" w:hAnsi="Arial" w:cstheme="minorBidi"/>
                      <w:sz w:val="22"/>
                      <w:szCs w:val="22"/>
                    </w:rPr>
                    <w:t xml:space="preserve">       </w:t>
                  </w:r>
                </w:p>
              </w:tc>
              <w:tc>
                <w:tcPr>
                  <w:tcW w:w="3732" w:type="dxa"/>
                </w:tcPr>
                <w:p w14:paraId="23F2F0C5" w14:textId="77777777" w:rsidR="00967D04" w:rsidRDefault="00967D04" w:rsidP="00967D04">
                  <w:pPr>
                    <w:widowControl w:val="0"/>
                    <w:tabs>
                      <w:tab w:val="left" w:pos="2250"/>
                      <w:tab w:val="left" w:pos="2320"/>
                      <w:tab w:val="left" w:pos="5921"/>
                    </w:tabs>
                    <w:ind w:left="-48" w:right="1203" w:hanging="8"/>
                    <w:rPr>
                      <w:rFonts w:ascii="Arial" w:eastAsia="Arial" w:hAnsi="Arial" w:cstheme="minorBidi"/>
                      <w:sz w:val="22"/>
                      <w:szCs w:val="22"/>
                    </w:rPr>
                  </w:pPr>
                  <w:r w:rsidRPr="00AD51F9">
                    <w:rPr>
                      <w:rFonts w:ascii="Arial" w:eastAsia="Arial" w:hAnsi="Arial" w:cstheme="minorBidi"/>
                      <w:spacing w:val="-1"/>
                      <w:w w:val="95"/>
                      <w:sz w:val="22"/>
                      <w:szCs w:val="22"/>
                    </w:rPr>
                    <w:t>614-</w:t>
                  </w:r>
                  <w:r w:rsidRPr="00AD51F9">
                    <w:rPr>
                      <w:rFonts w:ascii="Arial" w:eastAsia="Arial" w:hAnsi="Arial" w:cs="Arial"/>
                      <w:sz w:val="22"/>
                      <w:szCs w:val="22"/>
                    </w:rPr>
                    <w:t xml:space="preserve">995-0637  </w:t>
                  </w:r>
                </w:p>
              </w:tc>
            </w:tr>
            <w:tr w:rsidR="00967D04" w14:paraId="1F44524B" w14:textId="77777777" w:rsidTr="00967D04">
              <w:tc>
                <w:tcPr>
                  <w:tcW w:w="2695" w:type="dxa"/>
                </w:tcPr>
                <w:p w14:paraId="6586FD1C" w14:textId="77777777" w:rsidR="00967D04" w:rsidRDefault="00967D04" w:rsidP="00967D04">
                  <w:pPr>
                    <w:widowControl w:val="0"/>
                    <w:tabs>
                      <w:tab w:val="left" w:pos="2250"/>
                      <w:tab w:val="left" w:pos="2320"/>
                      <w:tab w:val="left" w:pos="5921"/>
                    </w:tabs>
                    <w:ind w:left="0" w:right="380" w:hanging="18"/>
                    <w:rPr>
                      <w:rFonts w:ascii="Arial" w:eastAsia="Arial" w:hAnsi="Arial" w:cstheme="minorBidi"/>
                      <w:sz w:val="22"/>
                      <w:szCs w:val="22"/>
                    </w:rPr>
                  </w:pPr>
                  <w:r w:rsidRPr="00AD51F9">
                    <w:rPr>
                      <w:rFonts w:ascii="Arial" w:eastAsia="Arial" w:hAnsi="Arial" w:cstheme="minorBidi"/>
                      <w:sz w:val="22"/>
                      <w:szCs w:val="22"/>
                    </w:rPr>
                    <w:t>Fax</w:t>
                  </w:r>
                  <w:r w:rsidRPr="00AD51F9">
                    <w:rPr>
                      <w:rFonts w:ascii="Arial" w:eastAsia="Arial" w:hAnsi="Arial" w:cstheme="minorBidi"/>
                      <w:spacing w:val="-8"/>
                      <w:sz w:val="22"/>
                      <w:szCs w:val="22"/>
                    </w:rPr>
                    <w:t xml:space="preserve"> </w:t>
                  </w:r>
                  <w:r w:rsidRPr="00AD51F9">
                    <w:rPr>
                      <w:rFonts w:ascii="Arial" w:eastAsia="Arial" w:hAnsi="Arial" w:cstheme="minorBidi"/>
                      <w:sz w:val="22"/>
                      <w:szCs w:val="22"/>
                    </w:rPr>
                    <w:t>Number:</w:t>
                  </w:r>
                  <w:r>
                    <w:rPr>
                      <w:rFonts w:ascii="Arial" w:eastAsia="Arial" w:hAnsi="Arial" w:cstheme="minorBidi"/>
                      <w:spacing w:val="39"/>
                      <w:sz w:val="22"/>
                      <w:szCs w:val="22"/>
                    </w:rPr>
                    <w:t xml:space="preserve">       </w:t>
                  </w:r>
                </w:p>
              </w:tc>
              <w:tc>
                <w:tcPr>
                  <w:tcW w:w="3732" w:type="dxa"/>
                </w:tcPr>
                <w:p w14:paraId="06A912D6" w14:textId="77777777" w:rsidR="00967D04" w:rsidRDefault="00967D04" w:rsidP="00967D04">
                  <w:pPr>
                    <w:widowControl w:val="0"/>
                    <w:tabs>
                      <w:tab w:val="left" w:pos="2250"/>
                      <w:tab w:val="left" w:pos="2320"/>
                      <w:tab w:val="left" w:pos="5921"/>
                    </w:tabs>
                    <w:ind w:left="-48" w:right="1203" w:hanging="8"/>
                    <w:rPr>
                      <w:rFonts w:ascii="Arial" w:eastAsia="Arial" w:hAnsi="Arial" w:cs="Arial"/>
                      <w:sz w:val="22"/>
                      <w:szCs w:val="22"/>
                    </w:rPr>
                  </w:pPr>
                  <w:r w:rsidRPr="00AD51F9">
                    <w:rPr>
                      <w:rFonts w:ascii="Arial" w:eastAsia="Arial" w:hAnsi="Arial" w:cstheme="minorBidi"/>
                      <w:sz w:val="22"/>
                      <w:szCs w:val="22"/>
                    </w:rPr>
                    <w:t>614-</w:t>
                  </w:r>
                  <w:r w:rsidRPr="00AD51F9">
                    <w:rPr>
                      <w:rFonts w:ascii="Arial" w:eastAsia="Arial" w:hAnsi="Arial" w:cs="Arial"/>
                      <w:sz w:val="22"/>
                      <w:szCs w:val="22"/>
                    </w:rPr>
                    <w:t>728-1578</w:t>
                  </w:r>
                </w:p>
              </w:tc>
            </w:tr>
            <w:tr w:rsidR="00967D04" w14:paraId="42C76002" w14:textId="77777777" w:rsidTr="00967D04">
              <w:tc>
                <w:tcPr>
                  <w:tcW w:w="2695" w:type="dxa"/>
                </w:tcPr>
                <w:p w14:paraId="1B15C3B7" w14:textId="77777777" w:rsidR="00967D04" w:rsidRDefault="00967D04" w:rsidP="00967D04">
                  <w:pPr>
                    <w:widowControl w:val="0"/>
                    <w:tabs>
                      <w:tab w:val="left" w:pos="2250"/>
                      <w:tab w:val="left" w:pos="2320"/>
                      <w:tab w:val="left" w:pos="5921"/>
                    </w:tabs>
                    <w:ind w:left="0" w:right="111" w:hanging="18"/>
                    <w:rPr>
                      <w:rFonts w:ascii="Arial" w:eastAsia="Arial" w:hAnsi="Arial" w:cstheme="minorBidi"/>
                      <w:sz w:val="22"/>
                      <w:szCs w:val="22"/>
                    </w:rPr>
                  </w:pPr>
                  <w:r w:rsidRPr="00AD51F9">
                    <w:rPr>
                      <w:rFonts w:ascii="Arial" w:eastAsia="Arial" w:hAnsi="Arial" w:cstheme="minorBidi"/>
                      <w:sz w:val="22"/>
                      <w:szCs w:val="22"/>
                    </w:rPr>
                    <w:t>E-mail</w:t>
                  </w:r>
                  <w:r w:rsidRPr="00AD51F9">
                    <w:rPr>
                      <w:rFonts w:ascii="Arial" w:eastAsia="Arial" w:hAnsi="Arial" w:cstheme="minorBidi"/>
                      <w:spacing w:val="-16"/>
                      <w:sz w:val="22"/>
                      <w:szCs w:val="22"/>
                    </w:rPr>
                    <w:t xml:space="preserve"> </w:t>
                  </w:r>
                  <w:r>
                    <w:rPr>
                      <w:rFonts w:ascii="Arial" w:eastAsia="Arial" w:hAnsi="Arial" w:cstheme="minorBidi"/>
                      <w:sz w:val="22"/>
                      <w:szCs w:val="22"/>
                    </w:rPr>
                    <w:t>Address:</w:t>
                  </w:r>
                </w:p>
              </w:tc>
              <w:tc>
                <w:tcPr>
                  <w:tcW w:w="3732" w:type="dxa"/>
                </w:tcPr>
                <w:p w14:paraId="2D020D5C" w14:textId="77777777" w:rsidR="00967D04" w:rsidRPr="00967D04" w:rsidRDefault="00967D04" w:rsidP="00967D04">
                  <w:pPr>
                    <w:widowControl w:val="0"/>
                    <w:tabs>
                      <w:tab w:val="left" w:pos="2250"/>
                      <w:tab w:val="left" w:pos="2320"/>
                      <w:tab w:val="left" w:pos="5921"/>
                    </w:tabs>
                    <w:ind w:left="-48" w:right="1203" w:hanging="8"/>
                    <w:rPr>
                      <w:rFonts w:ascii="Arial" w:eastAsia="Arial" w:hAnsi="Arial" w:cs="Arial"/>
                      <w:color w:val="0000FF"/>
                      <w:sz w:val="22"/>
                      <w:szCs w:val="22"/>
                      <w:u w:val="single" w:color="0000FF"/>
                    </w:rPr>
                  </w:pPr>
                  <w:r w:rsidRPr="00967D04">
                    <w:rPr>
                      <w:rFonts w:ascii="Arial" w:eastAsia="Arial" w:hAnsi="Arial" w:cs="Arial"/>
                      <w:sz w:val="22"/>
                      <w:szCs w:val="22"/>
                    </w:rPr>
                    <w:t>Yolanda.Cooks@drc.state.oh.us</w:t>
                  </w:r>
                </w:p>
              </w:tc>
            </w:tr>
          </w:tbl>
          <w:p w14:paraId="75BB018B" w14:textId="77777777" w:rsidR="00967D04" w:rsidRPr="00AD51F9" w:rsidRDefault="00967D04" w:rsidP="00967D04">
            <w:pPr>
              <w:widowControl w:val="0"/>
              <w:tabs>
                <w:tab w:val="left" w:pos="2250"/>
                <w:tab w:val="left" w:pos="2320"/>
                <w:tab w:val="left" w:pos="5921"/>
              </w:tabs>
              <w:ind w:left="160" w:right="1203"/>
              <w:rPr>
                <w:rFonts w:ascii="Arial" w:eastAsia="Arial" w:hAnsi="Arial" w:cstheme="minorBidi"/>
                <w:sz w:val="22"/>
                <w:szCs w:val="22"/>
              </w:rPr>
            </w:pPr>
          </w:p>
          <w:p w14:paraId="22372304" w14:textId="77777777" w:rsidR="00967D04" w:rsidRPr="00AD51F9" w:rsidRDefault="00967D04" w:rsidP="00967D04">
            <w:pPr>
              <w:widowControl w:val="0"/>
              <w:tabs>
                <w:tab w:val="left" w:pos="2250"/>
              </w:tabs>
              <w:rPr>
                <w:rFonts w:ascii="Arial" w:eastAsia="Arial" w:hAnsi="Arial" w:cs="Arial"/>
              </w:rPr>
            </w:pPr>
          </w:p>
          <w:p w14:paraId="38470B1F" w14:textId="77777777" w:rsidR="00967D04" w:rsidRPr="00EC06C2" w:rsidRDefault="00967D04" w:rsidP="00073687">
            <w:pPr>
              <w:tabs>
                <w:tab w:val="left" w:pos="2250"/>
              </w:tabs>
              <w:rPr>
                <w:rFonts w:ascii="Arial" w:hAnsi="Arial" w:cs="Arial"/>
                <w:sz w:val="22"/>
                <w:szCs w:val="22"/>
              </w:rPr>
            </w:pPr>
          </w:p>
        </w:tc>
        <w:tc>
          <w:tcPr>
            <w:tcW w:w="830" w:type="dxa"/>
          </w:tcPr>
          <w:p w14:paraId="188286B8" w14:textId="77777777" w:rsidR="00967D04" w:rsidRDefault="00967D04" w:rsidP="00967D04">
            <w:pPr>
              <w:tabs>
                <w:tab w:val="left" w:pos="720"/>
                <w:tab w:val="left" w:pos="225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2770E3E" w14:textId="77777777" w:rsidR="00967D04" w:rsidRPr="00EC06C2" w:rsidRDefault="00967D04" w:rsidP="00073687">
            <w:pPr>
              <w:tabs>
                <w:tab w:val="left" w:pos="720"/>
                <w:tab w:val="left" w:pos="225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0C6A52B8" w14:textId="77777777" w:rsidR="00967D04" w:rsidRPr="00EC06C2" w:rsidRDefault="00967D04" w:rsidP="00073687">
            <w:pPr>
              <w:tabs>
                <w:tab w:val="left" w:pos="720"/>
                <w:tab w:val="left" w:pos="225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65F4096D" w14:textId="77777777" w:rsidR="00967D04" w:rsidRPr="00EC06C2" w:rsidRDefault="00967D04" w:rsidP="00073687">
            <w:pPr>
              <w:tabs>
                <w:tab w:val="left" w:pos="720"/>
                <w:tab w:val="left" w:pos="225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5E1A775B" w14:textId="77777777" w:rsidR="00967D04" w:rsidRPr="00EC06C2" w:rsidRDefault="00967D04" w:rsidP="00073687">
            <w:pPr>
              <w:tabs>
                <w:tab w:val="left" w:pos="720"/>
                <w:tab w:val="left" w:pos="225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r w:rsidR="00967D04" w:rsidRPr="00EC06C2" w14:paraId="536DA298" w14:textId="77777777" w:rsidTr="005F3BEA">
        <w:trPr>
          <w:trHeight w:val="80"/>
        </w:trPr>
        <w:tc>
          <w:tcPr>
            <w:tcW w:w="6740" w:type="dxa"/>
          </w:tcPr>
          <w:p w14:paraId="1CDACA8D" w14:textId="77777777" w:rsidR="00967D04" w:rsidRPr="00EC06C2" w:rsidRDefault="00967D04" w:rsidP="00B56D7E">
            <w:pPr>
              <w:tabs>
                <w:tab w:val="left" w:pos="72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p>
        </w:tc>
        <w:tc>
          <w:tcPr>
            <w:tcW w:w="830" w:type="dxa"/>
          </w:tcPr>
          <w:p w14:paraId="109939B3" w14:textId="77777777" w:rsidR="00967D04" w:rsidRPr="00EC06C2" w:rsidRDefault="00967D04"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61473D86" w14:textId="77777777" w:rsidR="00967D04" w:rsidRPr="00EC06C2" w:rsidRDefault="00967D04"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0510320C" w14:textId="77777777" w:rsidR="00967D04" w:rsidRPr="00EC06C2" w:rsidRDefault="00967D04"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14:paraId="595CAD35" w14:textId="77777777" w:rsidR="00967D04" w:rsidRPr="00EC06C2" w:rsidRDefault="00967D04"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r w:rsidR="00967D04" w:rsidRPr="00EC06C2" w14:paraId="7589438F" w14:textId="77777777" w:rsidTr="00AD51F9">
        <w:trPr>
          <w:trHeight w:val="507"/>
        </w:trPr>
        <w:tc>
          <w:tcPr>
            <w:tcW w:w="6740" w:type="dxa"/>
          </w:tcPr>
          <w:p w14:paraId="300380FA" w14:textId="77777777" w:rsidR="00967D04" w:rsidRDefault="00967D04" w:rsidP="00C7736E">
            <w:pPr>
              <w:tabs>
                <w:tab w:val="left" w:pos="72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p>
        </w:tc>
        <w:tc>
          <w:tcPr>
            <w:tcW w:w="830" w:type="dxa"/>
          </w:tcPr>
          <w:p w14:paraId="1177D5E8" w14:textId="77777777" w:rsidR="00967D04"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14:paraId="3D55EC04" w14:textId="77777777" w:rsidR="00967D04"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14:paraId="244C1AEA" w14:textId="77777777" w:rsidR="00967D04"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r>
              <w:rPr>
                <w:rFonts w:ascii="Arial" w:hAnsi="Arial" w:cs="Arial"/>
                <w:sz w:val="22"/>
                <w:szCs w:val="22"/>
              </w:rPr>
              <w:t xml:space="preserve"> </w:t>
            </w:r>
          </w:p>
          <w:p w14:paraId="16B14519" w14:textId="77777777" w:rsidR="00967D04"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p w14:paraId="29B48B80" w14:textId="77777777" w:rsidR="00967D04" w:rsidRPr="00C87FA1"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14:paraId="0E5888EA" w14:textId="77777777" w:rsidR="00967D04" w:rsidRPr="00C87FA1" w:rsidRDefault="00967D04"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r>
    </w:tbl>
    <w:p w14:paraId="2DF1BAE3" w14:textId="77777777" w:rsidR="00C032E2" w:rsidRPr="00EC06C2" w:rsidRDefault="00C032E2" w:rsidP="008930C4">
      <w:pPr>
        <w:jc w:val="both"/>
        <w:rPr>
          <w:rFonts w:ascii="Arial" w:hAnsi="Arial" w:cs="Arial"/>
          <w:sz w:val="22"/>
          <w:szCs w:val="22"/>
        </w:rPr>
      </w:pPr>
    </w:p>
    <w:p w14:paraId="2D9B6CB5" w14:textId="77777777" w:rsidR="00C032E2" w:rsidRPr="00EC06C2" w:rsidRDefault="00214ADF" w:rsidP="008930C4">
      <w:pPr>
        <w:jc w:val="both"/>
        <w:rPr>
          <w:rFonts w:ascii="Arial" w:hAnsi="Arial" w:cs="Arial"/>
          <w:sz w:val="22"/>
          <w:szCs w:val="22"/>
        </w:rPr>
      </w:pPr>
      <w:r w:rsidRPr="00A95668">
        <w:rPr>
          <w:rFonts w:ascii="Arial" w:hAnsi="Arial" w:cs="Arial"/>
          <w:b/>
          <w:sz w:val="22"/>
          <w:szCs w:val="22"/>
        </w:rPr>
        <w:t>C</w:t>
      </w:r>
      <w:r w:rsidR="00C032E2" w:rsidRPr="00A95668">
        <w:rPr>
          <w:rFonts w:ascii="Arial" w:hAnsi="Arial" w:cs="Arial"/>
          <w:b/>
          <w:sz w:val="22"/>
          <w:szCs w:val="22"/>
        </w:rPr>
        <w:t>ontract Monitor</w:t>
      </w:r>
      <w:r w:rsidR="001A4A8C">
        <w:rPr>
          <w:rFonts w:ascii="Arial" w:hAnsi="Arial" w:cs="Arial"/>
          <w:b/>
          <w:sz w:val="22"/>
          <w:szCs w:val="22"/>
        </w:rPr>
        <w:t>:</w:t>
      </w:r>
      <w:r w:rsidR="00387471" w:rsidRPr="00EC06C2">
        <w:rPr>
          <w:rFonts w:ascii="Arial" w:hAnsi="Arial" w:cs="Arial"/>
          <w:b/>
          <w:sz w:val="22"/>
          <w:szCs w:val="22"/>
        </w:rPr>
        <w:t xml:space="preserve"> </w:t>
      </w:r>
      <w:r w:rsidR="00C032E2" w:rsidRPr="00EC06C2">
        <w:rPr>
          <w:rFonts w:ascii="Arial" w:hAnsi="Arial" w:cs="Arial"/>
          <w:sz w:val="22"/>
          <w:szCs w:val="22"/>
        </w:rPr>
        <w:t>Following Contract award</w:t>
      </w:r>
      <w:r w:rsidR="00612797" w:rsidRPr="00EC06C2">
        <w:rPr>
          <w:rFonts w:ascii="Arial" w:hAnsi="Arial" w:cs="Arial"/>
          <w:sz w:val="22"/>
          <w:szCs w:val="22"/>
        </w:rPr>
        <w:t xml:space="preserve"> and execution</w:t>
      </w:r>
      <w:r w:rsidR="00C032E2" w:rsidRPr="00EC06C2">
        <w:rPr>
          <w:rFonts w:ascii="Arial" w:hAnsi="Arial" w:cs="Arial"/>
          <w:sz w:val="22"/>
          <w:szCs w:val="22"/>
        </w:rPr>
        <w:t>, a Contract Monitor shall be the Contractor’s primary point of contact for matters relating to the Contractor’s performance. The Contract Monitor may be contacted as follows:</w:t>
      </w:r>
    </w:p>
    <w:p w14:paraId="3EA63837" w14:textId="77777777" w:rsidR="00C032E2" w:rsidRPr="00214ADF" w:rsidRDefault="00C032E2" w:rsidP="008930C4">
      <w:pPr>
        <w:jc w:val="both"/>
        <w:rPr>
          <w:rFonts w:ascii="Arial" w:hAnsi="Arial" w:cs="Arial"/>
          <w:sz w:val="22"/>
          <w:szCs w:val="22"/>
        </w:rPr>
      </w:pPr>
    </w:p>
    <w:tbl>
      <w:tblPr>
        <w:tblW w:w="9137" w:type="dxa"/>
        <w:tblInd w:w="738" w:type="dxa"/>
        <w:tblLook w:val="04A0" w:firstRow="1" w:lastRow="0" w:firstColumn="1" w:lastColumn="0" w:noHBand="0" w:noVBand="1"/>
      </w:tblPr>
      <w:tblGrid>
        <w:gridCol w:w="1872"/>
        <w:gridCol w:w="7265"/>
      </w:tblGrid>
      <w:tr w:rsidR="00967D04" w:rsidRPr="00214ADF" w14:paraId="2901FEAB" w14:textId="77777777" w:rsidTr="00C7736E">
        <w:tc>
          <w:tcPr>
            <w:tcW w:w="1872" w:type="dxa"/>
          </w:tcPr>
          <w:p w14:paraId="09C7755E"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14ADF">
              <w:rPr>
                <w:rFonts w:ascii="Arial" w:hAnsi="Arial" w:cs="Arial"/>
                <w:sz w:val="22"/>
                <w:szCs w:val="22"/>
              </w:rPr>
              <w:t>Name:</w:t>
            </w:r>
          </w:p>
        </w:tc>
        <w:tc>
          <w:tcPr>
            <w:tcW w:w="7265" w:type="dxa"/>
          </w:tcPr>
          <w:p w14:paraId="43EE5364"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Michelle Matheron</w:t>
            </w:r>
          </w:p>
        </w:tc>
      </w:tr>
      <w:tr w:rsidR="00967D04" w:rsidRPr="00214ADF" w14:paraId="2168097F" w14:textId="77777777" w:rsidTr="00C7736E">
        <w:tc>
          <w:tcPr>
            <w:tcW w:w="1872" w:type="dxa"/>
          </w:tcPr>
          <w:p w14:paraId="4C93A9B5"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14ADF">
              <w:rPr>
                <w:rFonts w:ascii="Arial" w:hAnsi="Arial" w:cs="Arial"/>
                <w:sz w:val="22"/>
                <w:szCs w:val="22"/>
              </w:rPr>
              <w:t>Title:</w:t>
            </w:r>
          </w:p>
        </w:tc>
        <w:tc>
          <w:tcPr>
            <w:tcW w:w="7265" w:type="dxa"/>
          </w:tcPr>
          <w:p w14:paraId="57E25873" w14:textId="77777777" w:rsidR="00967D04" w:rsidRPr="00214ADF" w:rsidRDefault="00967D04" w:rsidP="007A1FF9">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19643D">
              <w:rPr>
                <w:rFonts w:ascii="Arial" w:hAnsi="Arial" w:cs="Arial"/>
                <w:sz w:val="22"/>
                <w:szCs w:val="22"/>
              </w:rPr>
              <w:t>D</w:t>
            </w:r>
            <w:r>
              <w:rPr>
                <w:rFonts w:ascii="Arial" w:hAnsi="Arial" w:cs="Arial"/>
                <w:sz w:val="22"/>
                <w:szCs w:val="22"/>
              </w:rPr>
              <w:t>ata Administration Manager 2</w:t>
            </w:r>
          </w:p>
        </w:tc>
      </w:tr>
      <w:tr w:rsidR="00967D04" w:rsidRPr="00214ADF" w14:paraId="71F3DE11" w14:textId="77777777" w:rsidTr="00C7736E">
        <w:tc>
          <w:tcPr>
            <w:tcW w:w="1872" w:type="dxa"/>
          </w:tcPr>
          <w:p w14:paraId="2F411F2F"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 xml:space="preserve">Mailing </w:t>
            </w:r>
            <w:r w:rsidRPr="00214ADF">
              <w:rPr>
                <w:rFonts w:ascii="Arial" w:hAnsi="Arial" w:cs="Arial"/>
                <w:sz w:val="22"/>
                <w:szCs w:val="22"/>
              </w:rPr>
              <w:t>Address:</w:t>
            </w:r>
          </w:p>
        </w:tc>
        <w:tc>
          <w:tcPr>
            <w:tcW w:w="7265" w:type="dxa"/>
          </w:tcPr>
          <w:p w14:paraId="705623F0" w14:textId="77777777" w:rsidR="00967D04" w:rsidRDefault="00967D04" w:rsidP="00967D04">
            <w:pPr>
              <w:widowControl w:val="0"/>
              <w:tabs>
                <w:tab w:val="left" w:pos="2250"/>
                <w:tab w:val="left" w:pos="2320"/>
              </w:tabs>
              <w:ind w:hanging="8"/>
              <w:rPr>
                <w:rFonts w:ascii="Arial" w:eastAsia="Arial" w:hAnsi="Arial" w:cstheme="minorBidi"/>
                <w:sz w:val="22"/>
                <w:szCs w:val="22"/>
              </w:rPr>
            </w:pPr>
            <w:r>
              <w:rPr>
                <w:rFonts w:ascii="Arial" w:eastAsia="Arial" w:hAnsi="Arial" w:cstheme="minorBidi"/>
                <w:sz w:val="22"/>
                <w:szCs w:val="22"/>
              </w:rPr>
              <w:t xml:space="preserve">Ohio Department of Rehabilitation and    </w:t>
            </w:r>
          </w:p>
          <w:p w14:paraId="33ADB489" w14:textId="77777777" w:rsidR="00967D04" w:rsidRDefault="00967D04" w:rsidP="00967D0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eastAsia="Arial" w:hAnsi="Arial" w:cstheme="minorBidi"/>
                <w:sz w:val="22"/>
                <w:szCs w:val="22"/>
              </w:rPr>
              <w:t>Correction</w:t>
            </w:r>
            <w:r>
              <w:rPr>
                <w:rFonts w:ascii="Arial" w:eastAsia="Arial" w:hAnsi="Arial" w:cs="Arial"/>
                <w:sz w:val="22"/>
                <w:szCs w:val="22"/>
              </w:rPr>
              <w:t xml:space="preserve">                                 </w:t>
            </w:r>
          </w:p>
          <w:p w14:paraId="29F3B979" w14:textId="77777777" w:rsidR="00967D04" w:rsidRDefault="00967D04" w:rsidP="00967D0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770 West Broad Street</w:t>
            </w:r>
          </w:p>
          <w:p w14:paraId="061F184C" w14:textId="77777777" w:rsidR="00967D04" w:rsidRPr="00214ADF" w:rsidRDefault="00967D04" w:rsidP="0019643D">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Columbus, OH 43322</w:t>
            </w:r>
          </w:p>
        </w:tc>
      </w:tr>
      <w:tr w:rsidR="00967D04" w:rsidRPr="00214ADF" w14:paraId="547FDF53" w14:textId="77777777" w:rsidTr="00C7736E">
        <w:tc>
          <w:tcPr>
            <w:tcW w:w="1872" w:type="dxa"/>
          </w:tcPr>
          <w:p w14:paraId="339B36CD"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14ADF">
              <w:rPr>
                <w:rFonts w:ascii="Arial" w:hAnsi="Arial" w:cs="Arial"/>
                <w:bCs/>
                <w:sz w:val="22"/>
                <w:szCs w:val="22"/>
              </w:rPr>
              <w:t>Phone</w:t>
            </w:r>
            <w:r>
              <w:rPr>
                <w:rFonts w:ascii="Arial" w:hAnsi="Arial" w:cs="Arial"/>
                <w:bCs/>
                <w:sz w:val="22"/>
                <w:szCs w:val="22"/>
              </w:rPr>
              <w:t xml:space="preserve"> Number</w:t>
            </w:r>
            <w:r w:rsidRPr="00214ADF">
              <w:rPr>
                <w:rFonts w:ascii="Arial" w:hAnsi="Arial" w:cs="Arial"/>
                <w:bCs/>
                <w:sz w:val="22"/>
                <w:szCs w:val="22"/>
              </w:rPr>
              <w:t>:</w:t>
            </w:r>
          </w:p>
        </w:tc>
        <w:tc>
          <w:tcPr>
            <w:tcW w:w="7265" w:type="dxa"/>
          </w:tcPr>
          <w:p w14:paraId="64921D6E"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D7327C">
              <w:rPr>
                <w:rFonts w:ascii="Arial" w:hAnsi="Arial" w:cs="Arial"/>
                <w:sz w:val="22"/>
                <w:szCs w:val="22"/>
              </w:rPr>
              <w:t>614-752-1306</w:t>
            </w:r>
          </w:p>
        </w:tc>
      </w:tr>
      <w:tr w:rsidR="00967D04" w:rsidRPr="00214ADF" w14:paraId="38C9EF06" w14:textId="77777777" w:rsidTr="00C7736E">
        <w:tc>
          <w:tcPr>
            <w:tcW w:w="1872" w:type="dxa"/>
          </w:tcPr>
          <w:p w14:paraId="48A74F3D"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bCs/>
                <w:sz w:val="22"/>
                <w:szCs w:val="22"/>
              </w:rPr>
            </w:pPr>
            <w:r>
              <w:rPr>
                <w:rFonts w:ascii="Arial" w:hAnsi="Arial" w:cs="Arial"/>
                <w:bCs/>
                <w:sz w:val="22"/>
                <w:szCs w:val="22"/>
              </w:rPr>
              <w:t xml:space="preserve">E-mail Address: </w:t>
            </w:r>
          </w:p>
        </w:tc>
        <w:tc>
          <w:tcPr>
            <w:tcW w:w="7265" w:type="dxa"/>
          </w:tcPr>
          <w:p w14:paraId="5597BA11" w14:textId="77777777" w:rsidR="00967D04" w:rsidRPr="00214ADF" w:rsidRDefault="00967D04"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D7327C">
              <w:rPr>
                <w:rFonts w:ascii="Arial" w:hAnsi="Arial" w:cs="Arial"/>
                <w:sz w:val="22"/>
                <w:szCs w:val="22"/>
              </w:rPr>
              <w:t>Michelle.Matheron</w:t>
            </w:r>
            <w:r>
              <w:rPr>
                <w:rFonts w:ascii="Arial" w:hAnsi="Arial" w:cs="Arial"/>
                <w:sz w:val="22"/>
                <w:szCs w:val="22"/>
              </w:rPr>
              <w:t>@odrc.state.oh.us</w:t>
            </w:r>
          </w:p>
        </w:tc>
      </w:tr>
      <w:tr w:rsidR="00214ADF" w:rsidRPr="00214ADF" w14:paraId="4B689B59" w14:textId="77777777" w:rsidTr="00C7736E">
        <w:tc>
          <w:tcPr>
            <w:tcW w:w="1872" w:type="dxa"/>
          </w:tcPr>
          <w:p w14:paraId="35E392A5" w14:textId="77777777" w:rsidR="00214ADF" w:rsidRPr="00214ADF"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7265" w:type="dxa"/>
          </w:tcPr>
          <w:p w14:paraId="767D9922" w14:textId="77777777" w:rsidR="002D7525" w:rsidRPr="00214ADF" w:rsidRDefault="002D7525" w:rsidP="00D7327C">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bl>
    <w:p w14:paraId="071C71B0" w14:textId="77777777" w:rsidR="00214ADF" w:rsidRPr="00214ADF" w:rsidRDefault="00214ADF" w:rsidP="00214ADF">
      <w:pPr>
        <w:widowControl w:val="0"/>
        <w:spacing w:line="241" w:lineRule="auto"/>
        <w:ind w:left="160" w:right="117"/>
        <w:jc w:val="both"/>
        <w:rPr>
          <w:rFonts w:ascii="Arial" w:eastAsia="Arial" w:hAnsi="Arial" w:cs="Arial"/>
          <w:sz w:val="22"/>
          <w:szCs w:val="22"/>
        </w:rPr>
      </w:pPr>
    </w:p>
    <w:p w14:paraId="694223EF"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29696E1A"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4CB1B2F6"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582B6733"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1422F595"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1C3417BE"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157F99DC" w14:textId="77777777" w:rsidR="00C032E2" w:rsidRPr="00BD6D39" w:rsidRDefault="00C032E2" w:rsidP="00BA73D8">
      <w:pPr>
        <w:pStyle w:val="Header"/>
        <w:tabs>
          <w:tab w:val="clear" w:pos="4320"/>
          <w:tab w:val="center" w:pos="4410"/>
        </w:tabs>
        <w:jc w:val="center"/>
        <w:rPr>
          <w:rFonts w:ascii="Arial" w:hAnsi="Arial" w:cs="Arial"/>
          <w:b/>
          <w:caps/>
          <w:sz w:val="22"/>
          <w:szCs w:val="22"/>
        </w:rPr>
      </w:pPr>
      <w:r w:rsidRPr="00BD6D39">
        <w:rPr>
          <w:rFonts w:ascii="Arial" w:hAnsi="Arial" w:cs="Arial"/>
          <w:b/>
          <w:caps/>
          <w:sz w:val="22"/>
          <w:szCs w:val="22"/>
        </w:rPr>
        <w:t>Remainder of Page Intentionally Left Blank</w:t>
      </w:r>
    </w:p>
    <w:p w14:paraId="5B3E4B7C"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7FE2C795"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3A0FA2C7"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04E48BAE"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4ECF4E74"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0201937B" w14:textId="77777777" w:rsidR="00D7327C" w:rsidRDefault="00D7327C">
      <w:pPr>
        <w:rPr>
          <w:rFonts w:ascii="Arial" w:hAnsi="Arial" w:cs="Arial"/>
          <w:sz w:val="22"/>
          <w:szCs w:val="22"/>
        </w:rPr>
      </w:pPr>
      <w:r>
        <w:rPr>
          <w:rFonts w:ascii="Arial" w:hAnsi="Arial" w:cs="Arial"/>
          <w:sz w:val="22"/>
          <w:szCs w:val="22"/>
        </w:rPr>
        <w:br w:type="page"/>
      </w:r>
    </w:p>
    <w:p w14:paraId="11839946"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009BBFC5"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7218888F"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323BC54C" w14:textId="77777777" w:rsidR="00C032E2" w:rsidRPr="00BD6D39" w:rsidRDefault="00C032E2" w:rsidP="002F0EE8">
      <w:pPr>
        <w:pStyle w:val="Header"/>
        <w:tabs>
          <w:tab w:val="clear" w:pos="4320"/>
          <w:tab w:val="center" w:pos="4410"/>
        </w:tabs>
        <w:jc w:val="center"/>
        <w:rPr>
          <w:rFonts w:ascii="Arial" w:hAnsi="Arial" w:cs="Arial"/>
          <w:b/>
          <w:sz w:val="22"/>
          <w:szCs w:val="22"/>
        </w:rPr>
      </w:pPr>
      <w:r w:rsidRPr="00BD6D39">
        <w:rPr>
          <w:rFonts w:ascii="Arial" w:hAnsi="Arial" w:cs="Arial"/>
          <w:b/>
          <w:sz w:val="22"/>
          <w:szCs w:val="22"/>
        </w:rPr>
        <w:t>PART TWO: GENERAL INSTRUCTIONS</w:t>
      </w:r>
    </w:p>
    <w:p w14:paraId="3A0CB07A" w14:textId="77777777" w:rsidR="00C032E2" w:rsidRPr="0009187B" w:rsidRDefault="00C032E2" w:rsidP="008930C4">
      <w:pPr>
        <w:tabs>
          <w:tab w:val="left" w:pos="5839"/>
          <w:tab w:val="left" w:pos="6660"/>
          <w:tab w:val="left" w:pos="8359"/>
          <w:tab w:val="left" w:pos="8640"/>
          <w:tab w:val="left" w:pos="9360"/>
        </w:tabs>
        <w:jc w:val="both"/>
        <w:rPr>
          <w:rFonts w:ascii="Arial" w:hAnsi="Arial" w:cs="Arial"/>
          <w:sz w:val="16"/>
          <w:szCs w:val="16"/>
        </w:rPr>
      </w:pPr>
    </w:p>
    <w:p w14:paraId="13DB172F" w14:textId="77777777" w:rsidR="00C032E2" w:rsidRPr="00BD6D39" w:rsidRDefault="00C032E2" w:rsidP="008930C4">
      <w:pPr>
        <w:tabs>
          <w:tab w:val="left" w:pos="5839"/>
          <w:tab w:val="left" w:pos="6660"/>
          <w:tab w:val="left" w:pos="8359"/>
          <w:tab w:val="left" w:pos="8640"/>
          <w:tab w:val="left" w:pos="9360"/>
        </w:tabs>
        <w:jc w:val="both"/>
        <w:rPr>
          <w:rFonts w:ascii="Arial" w:hAnsi="Arial" w:cs="Arial"/>
          <w:sz w:val="22"/>
          <w:szCs w:val="22"/>
        </w:rPr>
      </w:pPr>
      <w:r w:rsidRPr="00BD6D39">
        <w:rPr>
          <w:rFonts w:ascii="Arial" w:hAnsi="Arial" w:cs="Arial"/>
          <w:b/>
          <w:sz w:val="22"/>
          <w:szCs w:val="22"/>
        </w:rPr>
        <w:t>Inquiries</w:t>
      </w:r>
      <w:r w:rsidR="00F77200" w:rsidRPr="00BD6D39">
        <w:rPr>
          <w:rFonts w:ascii="Arial" w:hAnsi="Arial" w:cs="Arial"/>
          <w:sz w:val="22"/>
          <w:szCs w:val="22"/>
        </w:rPr>
        <w:t xml:space="preserve"> </w:t>
      </w:r>
      <w:r w:rsidRPr="00BD6D39">
        <w:rPr>
          <w:rFonts w:ascii="Arial" w:hAnsi="Arial" w:cs="Arial"/>
          <w:sz w:val="22"/>
          <w:szCs w:val="22"/>
        </w:rPr>
        <w:t xml:space="preserve">Offerors may make inquiries or seek clarifications regarding this </w:t>
      </w:r>
      <w:r w:rsidR="00FF5A29" w:rsidRPr="00BD6D39">
        <w:rPr>
          <w:rFonts w:ascii="Arial" w:hAnsi="Arial" w:cs="Arial"/>
          <w:sz w:val="22"/>
          <w:szCs w:val="22"/>
        </w:rPr>
        <w:t>RFP</w:t>
      </w:r>
      <w:r w:rsidRPr="00BD6D39">
        <w:rPr>
          <w:rFonts w:ascii="Arial" w:hAnsi="Arial" w:cs="Arial"/>
          <w:sz w:val="22"/>
          <w:szCs w:val="22"/>
        </w:rPr>
        <w:t xml:space="preserve"> any time during the inquiry period listed in the </w:t>
      </w:r>
      <w:r w:rsidR="00FF5A29" w:rsidRPr="00BD6D39">
        <w:rPr>
          <w:rFonts w:ascii="Arial" w:hAnsi="Arial" w:cs="Arial"/>
          <w:sz w:val="22"/>
          <w:szCs w:val="22"/>
        </w:rPr>
        <w:t>RFP</w:t>
      </w:r>
      <w:r w:rsidRPr="00BD6D39">
        <w:rPr>
          <w:rFonts w:ascii="Arial" w:hAnsi="Arial" w:cs="Arial"/>
          <w:sz w:val="22"/>
          <w:szCs w:val="22"/>
        </w:rPr>
        <w:t xml:space="preserve"> Calendar of Events.  To make an inquiry, Offerors must use the following process:</w:t>
      </w:r>
    </w:p>
    <w:p w14:paraId="571517E7" w14:textId="77777777" w:rsidR="00C032E2" w:rsidRPr="00BD6D39" w:rsidRDefault="00C032E2" w:rsidP="008930C4">
      <w:pPr>
        <w:pStyle w:val="1stBulletendoflist"/>
        <w:rPr>
          <w:rFonts w:cs="Arial"/>
          <w:sz w:val="22"/>
          <w:szCs w:val="22"/>
        </w:rPr>
      </w:pPr>
      <w:r w:rsidRPr="00BD6D39">
        <w:rPr>
          <w:rFonts w:cs="Arial"/>
          <w:sz w:val="22"/>
          <w:szCs w:val="22"/>
        </w:rPr>
        <w:t xml:space="preserve">Access the State Procurement web site at </w:t>
      </w:r>
      <w:hyperlink r:id="rId8" w:history="1">
        <w:r w:rsidRPr="00BD6D39">
          <w:rPr>
            <w:rFonts w:cs="Arial"/>
            <w:sz w:val="22"/>
            <w:szCs w:val="22"/>
          </w:rPr>
          <w:t>http://www.ohio.gov/procure</w:t>
        </w:r>
      </w:hyperlink>
      <w:r w:rsidRPr="00BD6D39">
        <w:rPr>
          <w:rFonts w:cs="Arial"/>
          <w:sz w:val="22"/>
          <w:szCs w:val="22"/>
        </w:rPr>
        <w:t>;</w:t>
      </w:r>
    </w:p>
    <w:p w14:paraId="5F42CABD" w14:textId="77777777" w:rsidR="00C032E2" w:rsidRPr="00BD6D39" w:rsidRDefault="00C032E2" w:rsidP="008930C4">
      <w:pPr>
        <w:pStyle w:val="1stBulletendoflist"/>
        <w:rPr>
          <w:rFonts w:cs="Arial"/>
          <w:sz w:val="22"/>
          <w:szCs w:val="22"/>
        </w:rPr>
      </w:pPr>
      <w:r w:rsidRPr="00BD6D39">
        <w:rPr>
          <w:rFonts w:cs="Arial"/>
          <w:sz w:val="22"/>
          <w:szCs w:val="22"/>
        </w:rPr>
        <w:t>From the Navigation Bar on the left, select “Find it Fast”;</w:t>
      </w:r>
    </w:p>
    <w:p w14:paraId="20689BFD" w14:textId="77777777" w:rsidR="00C032E2" w:rsidRPr="00BD6D39" w:rsidRDefault="00C032E2" w:rsidP="008930C4">
      <w:pPr>
        <w:pStyle w:val="1stBulletendoflist"/>
        <w:rPr>
          <w:rFonts w:cs="Arial"/>
          <w:sz w:val="22"/>
          <w:szCs w:val="22"/>
        </w:rPr>
      </w:pPr>
      <w:r w:rsidRPr="00BD6D39">
        <w:rPr>
          <w:rFonts w:cs="Arial"/>
          <w:sz w:val="22"/>
          <w:szCs w:val="22"/>
        </w:rPr>
        <w:t>Select “Doc/Bid/Schedule #” as the Type;</w:t>
      </w:r>
    </w:p>
    <w:p w14:paraId="6834FEE4" w14:textId="77777777" w:rsidR="00C032E2" w:rsidRPr="00BD6D39" w:rsidRDefault="00C032E2" w:rsidP="008930C4">
      <w:pPr>
        <w:pStyle w:val="1stBulletendoflist"/>
        <w:rPr>
          <w:rFonts w:cs="Arial"/>
          <w:sz w:val="22"/>
          <w:szCs w:val="22"/>
        </w:rPr>
      </w:pPr>
      <w:r w:rsidRPr="00BD6D39">
        <w:rPr>
          <w:rFonts w:cs="Arial"/>
          <w:sz w:val="22"/>
          <w:szCs w:val="22"/>
        </w:rPr>
        <w:t xml:space="preserve">Enter the </w:t>
      </w:r>
      <w:r w:rsidR="00FF5A29" w:rsidRPr="00BD6D39">
        <w:rPr>
          <w:rFonts w:cs="Arial"/>
          <w:sz w:val="22"/>
          <w:szCs w:val="22"/>
        </w:rPr>
        <w:t>RFP</w:t>
      </w:r>
      <w:r w:rsidRPr="00BD6D39">
        <w:rPr>
          <w:rFonts w:cs="Arial"/>
          <w:sz w:val="22"/>
          <w:szCs w:val="22"/>
        </w:rPr>
        <w:t xml:space="preserve"> Number found on Page 1 of the document (</w:t>
      </w:r>
      <w:r w:rsidR="00FF5A29" w:rsidRPr="00BD6D39">
        <w:rPr>
          <w:rFonts w:cs="Arial"/>
          <w:sz w:val="22"/>
          <w:szCs w:val="22"/>
        </w:rPr>
        <w:t>RFP</w:t>
      </w:r>
      <w:r w:rsidRPr="00BD6D39">
        <w:rPr>
          <w:rFonts w:cs="Arial"/>
          <w:sz w:val="22"/>
          <w:szCs w:val="22"/>
        </w:rPr>
        <w:t xml:space="preserve"> Numbers begin with DRC followed by a number);</w:t>
      </w:r>
    </w:p>
    <w:p w14:paraId="542363B1" w14:textId="77777777" w:rsidR="00C032E2" w:rsidRPr="00BD6D39" w:rsidRDefault="00C032E2" w:rsidP="008930C4">
      <w:pPr>
        <w:pStyle w:val="1stBulletendoflist"/>
        <w:rPr>
          <w:rFonts w:cs="Arial"/>
          <w:sz w:val="22"/>
          <w:szCs w:val="22"/>
        </w:rPr>
      </w:pPr>
      <w:r w:rsidRPr="00BD6D39">
        <w:rPr>
          <w:rFonts w:cs="Arial"/>
          <w:sz w:val="22"/>
          <w:szCs w:val="22"/>
        </w:rPr>
        <w:t>Click the “Find It Fast” button;</w:t>
      </w:r>
    </w:p>
    <w:p w14:paraId="6CB46898" w14:textId="77777777" w:rsidR="00C032E2" w:rsidRPr="00BD6D39" w:rsidRDefault="00C032E2" w:rsidP="008930C4">
      <w:pPr>
        <w:pStyle w:val="1stBulletendoflist"/>
        <w:rPr>
          <w:rFonts w:cs="Arial"/>
          <w:sz w:val="22"/>
          <w:szCs w:val="22"/>
        </w:rPr>
      </w:pPr>
      <w:r w:rsidRPr="00BD6D39">
        <w:rPr>
          <w:rFonts w:cs="Arial"/>
          <w:sz w:val="22"/>
          <w:szCs w:val="22"/>
        </w:rPr>
        <w:t>On the document information page, click the “Submit Inquiry” button;</w:t>
      </w:r>
    </w:p>
    <w:p w14:paraId="601D939E" w14:textId="77777777" w:rsidR="00C032E2" w:rsidRPr="00BD6D39" w:rsidRDefault="00C032E2" w:rsidP="008930C4">
      <w:pPr>
        <w:pStyle w:val="1stBulletendoflist"/>
        <w:rPr>
          <w:rFonts w:cs="Arial"/>
          <w:sz w:val="22"/>
          <w:szCs w:val="22"/>
        </w:rPr>
      </w:pPr>
      <w:r w:rsidRPr="00BD6D39">
        <w:rPr>
          <w:rFonts w:cs="Arial"/>
          <w:sz w:val="22"/>
          <w:szCs w:val="22"/>
        </w:rPr>
        <w:t>On the document inquiry page, complete the required “Personal Information” section by providing:</w:t>
      </w:r>
    </w:p>
    <w:p w14:paraId="69B4ECBD" w14:textId="77777777" w:rsidR="00C032E2" w:rsidRPr="00BD6D39" w:rsidRDefault="00C032E2" w:rsidP="001A4A8C">
      <w:pPr>
        <w:pStyle w:val="1stBulletendoflist"/>
        <w:numPr>
          <w:ilvl w:val="1"/>
          <w:numId w:val="11"/>
        </w:numPr>
        <w:tabs>
          <w:tab w:val="clear" w:pos="1080"/>
          <w:tab w:val="left" w:pos="1170"/>
          <w:tab w:val="left" w:pos="1440"/>
        </w:tabs>
        <w:ind w:left="1440" w:hanging="270"/>
        <w:rPr>
          <w:rFonts w:cs="Arial"/>
          <w:sz w:val="22"/>
          <w:szCs w:val="22"/>
        </w:rPr>
      </w:pPr>
      <w:r w:rsidRPr="00BD6D39">
        <w:rPr>
          <w:rFonts w:cs="Arial"/>
          <w:sz w:val="22"/>
          <w:szCs w:val="22"/>
        </w:rPr>
        <w:t xml:space="preserve">First and last name of the prospective Offeror’s representative who is responsible for the inquiry; </w:t>
      </w:r>
    </w:p>
    <w:p w14:paraId="5CEAEE6B" w14:textId="77777777" w:rsidR="00C032E2" w:rsidRPr="00BD6D39" w:rsidRDefault="00C032E2" w:rsidP="001A4A8C">
      <w:pPr>
        <w:pStyle w:val="1stBulletendoflist"/>
        <w:numPr>
          <w:ilvl w:val="1"/>
          <w:numId w:val="11"/>
        </w:numPr>
        <w:tabs>
          <w:tab w:val="clear" w:pos="1080"/>
          <w:tab w:val="left" w:pos="1170"/>
          <w:tab w:val="left" w:pos="1440"/>
        </w:tabs>
        <w:ind w:firstLine="90"/>
        <w:rPr>
          <w:rFonts w:cs="Arial"/>
          <w:sz w:val="22"/>
          <w:szCs w:val="22"/>
        </w:rPr>
      </w:pPr>
      <w:r w:rsidRPr="00BD6D39">
        <w:rPr>
          <w:rFonts w:cs="Arial"/>
          <w:sz w:val="22"/>
          <w:szCs w:val="22"/>
        </w:rPr>
        <w:t xml:space="preserve">Name of the prospective Offeror; </w:t>
      </w:r>
    </w:p>
    <w:p w14:paraId="3BC95DF5" w14:textId="77777777" w:rsidR="00C032E2" w:rsidRPr="00BD6D39" w:rsidRDefault="00C032E2" w:rsidP="001A4A8C">
      <w:pPr>
        <w:pStyle w:val="1stBulletendoflist"/>
        <w:numPr>
          <w:ilvl w:val="1"/>
          <w:numId w:val="11"/>
        </w:numPr>
        <w:tabs>
          <w:tab w:val="clear" w:pos="1080"/>
          <w:tab w:val="left" w:pos="1170"/>
          <w:tab w:val="left" w:pos="1440"/>
        </w:tabs>
        <w:ind w:firstLine="90"/>
        <w:rPr>
          <w:rFonts w:cs="Arial"/>
          <w:sz w:val="22"/>
          <w:szCs w:val="22"/>
        </w:rPr>
      </w:pPr>
      <w:r w:rsidRPr="00BD6D39">
        <w:rPr>
          <w:rFonts w:cs="Arial"/>
          <w:sz w:val="22"/>
          <w:szCs w:val="22"/>
        </w:rPr>
        <w:t>Representative’s business phone number; and</w:t>
      </w:r>
    </w:p>
    <w:p w14:paraId="372646BD" w14:textId="77777777" w:rsidR="00C032E2" w:rsidRPr="00BD6D39" w:rsidRDefault="00C032E2" w:rsidP="001A4A8C">
      <w:pPr>
        <w:pStyle w:val="1stBulletendoflist"/>
        <w:numPr>
          <w:ilvl w:val="1"/>
          <w:numId w:val="11"/>
        </w:numPr>
        <w:tabs>
          <w:tab w:val="clear" w:pos="1080"/>
          <w:tab w:val="left" w:pos="1170"/>
          <w:tab w:val="left" w:pos="1440"/>
        </w:tabs>
        <w:ind w:firstLine="90"/>
        <w:rPr>
          <w:rFonts w:cs="Arial"/>
          <w:sz w:val="22"/>
          <w:szCs w:val="22"/>
        </w:rPr>
      </w:pPr>
      <w:r w:rsidRPr="00BD6D39">
        <w:rPr>
          <w:rFonts w:cs="Arial"/>
          <w:sz w:val="22"/>
          <w:szCs w:val="22"/>
        </w:rPr>
        <w:t>Representative’s e-mail address.</w:t>
      </w:r>
    </w:p>
    <w:p w14:paraId="5274861E" w14:textId="77777777" w:rsidR="00C032E2" w:rsidRPr="00BD6D39" w:rsidRDefault="00C032E2" w:rsidP="008930C4">
      <w:pPr>
        <w:pStyle w:val="1stBulletendoflist"/>
        <w:rPr>
          <w:rFonts w:cs="Arial"/>
          <w:sz w:val="22"/>
          <w:szCs w:val="22"/>
        </w:rPr>
      </w:pPr>
      <w:r w:rsidRPr="00BD6D39">
        <w:rPr>
          <w:rFonts w:cs="Arial"/>
          <w:sz w:val="22"/>
          <w:szCs w:val="22"/>
        </w:rPr>
        <w:t>Type the inquiry in the space provided including:</w:t>
      </w:r>
    </w:p>
    <w:p w14:paraId="5B4A1559" w14:textId="77777777" w:rsidR="00C032E2" w:rsidRPr="00BD6D39" w:rsidRDefault="00C032E2" w:rsidP="001A4A8C">
      <w:pPr>
        <w:pStyle w:val="1stBulletendoflist"/>
        <w:numPr>
          <w:ilvl w:val="1"/>
          <w:numId w:val="17"/>
        </w:numPr>
        <w:tabs>
          <w:tab w:val="clear" w:pos="1080"/>
          <w:tab w:val="num" w:pos="1440"/>
        </w:tabs>
        <w:ind w:left="1440" w:hanging="270"/>
        <w:rPr>
          <w:rFonts w:cs="Arial"/>
          <w:sz w:val="22"/>
          <w:szCs w:val="22"/>
        </w:rPr>
      </w:pPr>
      <w:r w:rsidRPr="00BD6D39">
        <w:rPr>
          <w:rFonts w:cs="Arial"/>
          <w:sz w:val="22"/>
          <w:szCs w:val="22"/>
        </w:rPr>
        <w:t xml:space="preserve">A reference to the relevant part of this </w:t>
      </w:r>
      <w:r w:rsidR="00FF5A29" w:rsidRPr="00BD6D39">
        <w:rPr>
          <w:rFonts w:cs="Arial"/>
          <w:sz w:val="22"/>
          <w:szCs w:val="22"/>
        </w:rPr>
        <w:t>RFP</w:t>
      </w:r>
      <w:r w:rsidRPr="00BD6D39">
        <w:rPr>
          <w:rFonts w:cs="Arial"/>
          <w:sz w:val="22"/>
          <w:szCs w:val="22"/>
        </w:rPr>
        <w:t>;</w:t>
      </w:r>
    </w:p>
    <w:p w14:paraId="4421D91D" w14:textId="77777777" w:rsidR="00C032E2" w:rsidRPr="00BD6D39" w:rsidRDefault="00C032E2" w:rsidP="001A4A8C">
      <w:pPr>
        <w:pStyle w:val="1stBulletendoflist"/>
        <w:numPr>
          <w:ilvl w:val="1"/>
          <w:numId w:val="17"/>
        </w:numPr>
        <w:tabs>
          <w:tab w:val="clear" w:pos="1080"/>
          <w:tab w:val="num" w:pos="1440"/>
        </w:tabs>
        <w:ind w:left="1440" w:hanging="270"/>
        <w:rPr>
          <w:rFonts w:cs="Arial"/>
          <w:sz w:val="22"/>
          <w:szCs w:val="22"/>
        </w:rPr>
      </w:pPr>
      <w:r w:rsidRPr="00BD6D39">
        <w:rPr>
          <w:rFonts w:cs="Arial"/>
          <w:sz w:val="22"/>
          <w:szCs w:val="22"/>
        </w:rPr>
        <w:t xml:space="preserve">The heading for the provision under question; and </w:t>
      </w:r>
    </w:p>
    <w:p w14:paraId="619308F2" w14:textId="77777777" w:rsidR="00C032E2" w:rsidRPr="00BD6D39" w:rsidRDefault="00C032E2" w:rsidP="001A4A8C">
      <w:pPr>
        <w:pStyle w:val="1stBulletendoflist"/>
        <w:numPr>
          <w:ilvl w:val="1"/>
          <w:numId w:val="17"/>
        </w:numPr>
        <w:tabs>
          <w:tab w:val="clear" w:pos="1080"/>
          <w:tab w:val="num" w:pos="1440"/>
        </w:tabs>
        <w:ind w:left="1440" w:hanging="270"/>
        <w:rPr>
          <w:rFonts w:cs="Arial"/>
          <w:sz w:val="22"/>
          <w:szCs w:val="22"/>
        </w:rPr>
      </w:pPr>
      <w:r w:rsidRPr="00BD6D39">
        <w:rPr>
          <w:rFonts w:cs="Arial"/>
          <w:sz w:val="22"/>
          <w:szCs w:val="22"/>
        </w:rPr>
        <w:t xml:space="preserve">The page number of the </w:t>
      </w:r>
      <w:r w:rsidR="00FF5A29" w:rsidRPr="00BD6D39">
        <w:rPr>
          <w:rFonts w:cs="Arial"/>
          <w:sz w:val="22"/>
          <w:szCs w:val="22"/>
        </w:rPr>
        <w:t>RFP</w:t>
      </w:r>
      <w:r w:rsidRPr="00BD6D39">
        <w:rPr>
          <w:rFonts w:cs="Arial"/>
          <w:sz w:val="22"/>
          <w:szCs w:val="22"/>
        </w:rPr>
        <w:t xml:space="preserve"> where the provision can be found.</w:t>
      </w:r>
    </w:p>
    <w:p w14:paraId="60CB1CD4" w14:textId="77777777" w:rsidR="00C032E2" w:rsidRPr="00BD6D39" w:rsidRDefault="00C032E2" w:rsidP="008930C4">
      <w:pPr>
        <w:pStyle w:val="1stBulletendoflist"/>
        <w:rPr>
          <w:rFonts w:cs="Arial"/>
          <w:sz w:val="22"/>
          <w:szCs w:val="22"/>
        </w:rPr>
      </w:pPr>
      <w:r w:rsidRPr="00BD6D39">
        <w:rPr>
          <w:rFonts w:cs="Arial"/>
          <w:sz w:val="22"/>
          <w:szCs w:val="22"/>
        </w:rPr>
        <w:t>Click the “Submit” button.</w:t>
      </w:r>
    </w:p>
    <w:p w14:paraId="6B1DE6F3" w14:textId="77777777" w:rsidR="00C032E2" w:rsidRPr="0009187B" w:rsidRDefault="00C032E2" w:rsidP="008930C4">
      <w:pPr>
        <w:pStyle w:val="1stBulletendoflist"/>
        <w:numPr>
          <w:ilvl w:val="0"/>
          <w:numId w:val="0"/>
        </w:numPr>
        <w:ind w:left="360"/>
        <w:rPr>
          <w:rFonts w:cs="Arial"/>
          <w:sz w:val="16"/>
          <w:szCs w:val="16"/>
        </w:rPr>
      </w:pPr>
    </w:p>
    <w:p w14:paraId="7531F4BB" w14:textId="77777777" w:rsidR="00C032E2" w:rsidRPr="00BD6D39" w:rsidRDefault="00C032E2" w:rsidP="008930C4">
      <w:pPr>
        <w:pStyle w:val="BodyText"/>
        <w:rPr>
          <w:rFonts w:cs="Arial"/>
          <w:sz w:val="22"/>
          <w:szCs w:val="22"/>
        </w:rPr>
      </w:pPr>
      <w:r w:rsidRPr="00BD6D39">
        <w:rPr>
          <w:rFonts w:cs="Arial"/>
          <w:sz w:val="22"/>
          <w:szCs w:val="22"/>
        </w:rPr>
        <w:t>Offerors submitting inquiries will receive an immediate acknowledgement that their inquiry has been received.  Offerors will not receive a personalized e-mail response to their question nor will they receive notification when the question has been answered.</w:t>
      </w:r>
    </w:p>
    <w:p w14:paraId="18869EE6" w14:textId="77777777" w:rsidR="00C032E2" w:rsidRPr="0009187B" w:rsidRDefault="00C032E2" w:rsidP="008930C4">
      <w:pPr>
        <w:jc w:val="both"/>
        <w:rPr>
          <w:rFonts w:ascii="Arial" w:hAnsi="Arial" w:cs="Arial"/>
          <w:sz w:val="16"/>
          <w:szCs w:val="16"/>
        </w:rPr>
      </w:pPr>
    </w:p>
    <w:p w14:paraId="7F8AA5DB" w14:textId="77777777" w:rsidR="00C032E2" w:rsidRPr="00BD6D39" w:rsidRDefault="00C032E2" w:rsidP="008930C4">
      <w:pPr>
        <w:jc w:val="both"/>
        <w:rPr>
          <w:rFonts w:ascii="Arial" w:hAnsi="Arial" w:cs="Arial"/>
          <w:sz w:val="22"/>
          <w:szCs w:val="22"/>
        </w:rPr>
      </w:pPr>
      <w:r w:rsidRPr="00BD6D39">
        <w:rPr>
          <w:rFonts w:ascii="Arial" w:hAnsi="Arial" w:cs="Arial"/>
          <w:sz w:val="22"/>
          <w:szCs w:val="22"/>
        </w:rPr>
        <w:t>Offerors may view inquiries using the following process:</w:t>
      </w:r>
    </w:p>
    <w:p w14:paraId="0509CDA1" w14:textId="77777777" w:rsidR="00C032E2" w:rsidRPr="00BD6D39" w:rsidRDefault="00C032E2" w:rsidP="008930C4">
      <w:pPr>
        <w:pStyle w:val="1stBulletendoflist"/>
        <w:rPr>
          <w:rFonts w:cs="Arial"/>
          <w:sz w:val="22"/>
          <w:szCs w:val="22"/>
        </w:rPr>
      </w:pPr>
      <w:r w:rsidRPr="00BD6D39">
        <w:rPr>
          <w:rFonts w:cs="Arial"/>
          <w:sz w:val="22"/>
          <w:szCs w:val="22"/>
        </w:rPr>
        <w:t xml:space="preserve">Access the State Procurement web site at </w:t>
      </w:r>
      <w:hyperlink r:id="rId9" w:history="1">
        <w:r w:rsidRPr="00BD6D39">
          <w:rPr>
            <w:rFonts w:cs="Arial"/>
            <w:sz w:val="22"/>
            <w:szCs w:val="22"/>
          </w:rPr>
          <w:t>http://ww</w:t>
        </w:r>
        <w:bookmarkStart w:id="14" w:name="_Hlt224313113"/>
        <w:r w:rsidRPr="00BD6D39">
          <w:rPr>
            <w:rFonts w:cs="Arial"/>
            <w:sz w:val="22"/>
            <w:szCs w:val="22"/>
          </w:rPr>
          <w:t>w</w:t>
        </w:r>
        <w:bookmarkEnd w:id="14"/>
        <w:r w:rsidRPr="00BD6D39">
          <w:rPr>
            <w:rFonts w:cs="Arial"/>
            <w:sz w:val="22"/>
            <w:szCs w:val="22"/>
          </w:rPr>
          <w:t>.ohio.gov/p</w:t>
        </w:r>
        <w:bookmarkStart w:id="15" w:name="_Hlt224313115"/>
        <w:r w:rsidRPr="00BD6D39">
          <w:rPr>
            <w:rFonts w:cs="Arial"/>
            <w:sz w:val="22"/>
            <w:szCs w:val="22"/>
          </w:rPr>
          <w:t>r</w:t>
        </w:r>
        <w:bookmarkEnd w:id="15"/>
        <w:r w:rsidRPr="00BD6D39">
          <w:rPr>
            <w:rFonts w:cs="Arial"/>
            <w:sz w:val="22"/>
            <w:szCs w:val="22"/>
          </w:rPr>
          <w:t>ocure</w:t>
        </w:r>
      </w:hyperlink>
      <w:r w:rsidRPr="00BD6D39">
        <w:rPr>
          <w:rFonts w:cs="Arial"/>
          <w:sz w:val="22"/>
          <w:szCs w:val="22"/>
        </w:rPr>
        <w:t>;</w:t>
      </w:r>
    </w:p>
    <w:p w14:paraId="642251C2" w14:textId="77777777" w:rsidR="00C032E2" w:rsidRPr="00BD6D39" w:rsidRDefault="00C032E2" w:rsidP="008930C4">
      <w:pPr>
        <w:pStyle w:val="1stBulletendoflist"/>
        <w:rPr>
          <w:rFonts w:cs="Arial"/>
          <w:sz w:val="22"/>
          <w:szCs w:val="22"/>
        </w:rPr>
      </w:pPr>
      <w:r w:rsidRPr="00BD6D39">
        <w:rPr>
          <w:rFonts w:cs="Arial"/>
          <w:sz w:val="22"/>
          <w:szCs w:val="22"/>
        </w:rPr>
        <w:t>From the Navigation Bar on the left, select “Find it Fast”;</w:t>
      </w:r>
    </w:p>
    <w:p w14:paraId="13A76921" w14:textId="77777777" w:rsidR="00C032E2" w:rsidRPr="00BD6D39" w:rsidRDefault="00C032E2" w:rsidP="008930C4">
      <w:pPr>
        <w:pStyle w:val="1stBulletendoflist"/>
        <w:rPr>
          <w:rFonts w:cs="Arial"/>
          <w:sz w:val="22"/>
          <w:szCs w:val="22"/>
        </w:rPr>
      </w:pPr>
      <w:r w:rsidRPr="00BD6D39">
        <w:rPr>
          <w:rFonts w:cs="Arial"/>
          <w:sz w:val="22"/>
          <w:szCs w:val="22"/>
        </w:rPr>
        <w:t>Select “Doc/Bid/Schedule #” as the Type;</w:t>
      </w:r>
    </w:p>
    <w:p w14:paraId="1878CED0" w14:textId="77777777" w:rsidR="00C032E2" w:rsidRPr="00BD6D39" w:rsidRDefault="00C032E2" w:rsidP="008930C4">
      <w:pPr>
        <w:pStyle w:val="1stBulletendoflist"/>
        <w:rPr>
          <w:rFonts w:cs="Arial"/>
          <w:sz w:val="22"/>
          <w:szCs w:val="22"/>
        </w:rPr>
      </w:pPr>
      <w:r w:rsidRPr="00BD6D39">
        <w:rPr>
          <w:rFonts w:cs="Arial"/>
          <w:sz w:val="22"/>
          <w:szCs w:val="22"/>
        </w:rPr>
        <w:t xml:space="preserve">Enter the </w:t>
      </w:r>
      <w:r w:rsidR="00FF5A29" w:rsidRPr="00BD6D39">
        <w:rPr>
          <w:rFonts w:cs="Arial"/>
          <w:sz w:val="22"/>
          <w:szCs w:val="22"/>
        </w:rPr>
        <w:t>RFP</w:t>
      </w:r>
      <w:r w:rsidRPr="00BD6D39">
        <w:rPr>
          <w:rFonts w:cs="Arial"/>
          <w:sz w:val="22"/>
          <w:szCs w:val="22"/>
        </w:rPr>
        <w:t xml:space="preserve"> Number found on Page 1 of the document (</w:t>
      </w:r>
      <w:r w:rsidR="00FF5A29" w:rsidRPr="00BD6D39">
        <w:rPr>
          <w:rFonts w:cs="Arial"/>
          <w:sz w:val="22"/>
          <w:szCs w:val="22"/>
        </w:rPr>
        <w:t>RFP</w:t>
      </w:r>
      <w:r w:rsidRPr="00BD6D39">
        <w:rPr>
          <w:rFonts w:cs="Arial"/>
          <w:sz w:val="22"/>
          <w:szCs w:val="22"/>
        </w:rPr>
        <w:t xml:space="preserve"> Numbers begin with DRC followed by a number);</w:t>
      </w:r>
    </w:p>
    <w:p w14:paraId="6DA2C166" w14:textId="77777777" w:rsidR="00C032E2" w:rsidRPr="00BD6D39" w:rsidRDefault="00C032E2" w:rsidP="008930C4">
      <w:pPr>
        <w:pStyle w:val="1stBulletendoflist"/>
        <w:rPr>
          <w:rFonts w:cs="Arial"/>
          <w:sz w:val="22"/>
          <w:szCs w:val="22"/>
        </w:rPr>
      </w:pPr>
      <w:r w:rsidRPr="00BD6D39">
        <w:rPr>
          <w:rFonts w:cs="Arial"/>
          <w:sz w:val="22"/>
          <w:szCs w:val="22"/>
        </w:rPr>
        <w:t>Click the “Find It Fast” button;</w:t>
      </w:r>
    </w:p>
    <w:p w14:paraId="17E25CF8" w14:textId="77777777" w:rsidR="00C032E2" w:rsidRPr="00BD6D39" w:rsidRDefault="00C032E2" w:rsidP="008930C4">
      <w:pPr>
        <w:pStyle w:val="1stBulletendoflist"/>
        <w:rPr>
          <w:rFonts w:cs="Arial"/>
          <w:sz w:val="22"/>
          <w:szCs w:val="22"/>
        </w:rPr>
      </w:pPr>
      <w:r w:rsidRPr="00BD6D39">
        <w:rPr>
          <w:rFonts w:cs="Arial"/>
          <w:sz w:val="22"/>
          <w:szCs w:val="22"/>
        </w:rPr>
        <w:t xml:space="preserve">On the document information page, click the “View Q &amp; A” button to display all inquiries with responses submitted to date. </w:t>
      </w:r>
    </w:p>
    <w:p w14:paraId="621553C2" w14:textId="77777777" w:rsidR="00C032E2" w:rsidRPr="0009187B" w:rsidRDefault="00C032E2" w:rsidP="008930C4">
      <w:pPr>
        <w:jc w:val="both"/>
        <w:rPr>
          <w:rFonts w:ascii="Arial" w:hAnsi="Arial" w:cs="Arial"/>
          <w:sz w:val="16"/>
          <w:szCs w:val="16"/>
        </w:rPr>
      </w:pPr>
    </w:p>
    <w:p w14:paraId="673B261F" w14:textId="77777777" w:rsidR="00C032E2" w:rsidRPr="00BD6D39" w:rsidRDefault="00C032E2" w:rsidP="008930C4">
      <w:pPr>
        <w:tabs>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 xml:space="preserve">The </w:t>
      </w:r>
      <w:r w:rsidR="00561011">
        <w:rPr>
          <w:rFonts w:ascii="Arial" w:hAnsi="Arial" w:cs="Arial"/>
          <w:sz w:val="22"/>
          <w:szCs w:val="22"/>
        </w:rPr>
        <w:t>ODRC</w:t>
      </w:r>
      <w:r w:rsidRPr="00BD6D39">
        <w:rPr>
          <w:rFonts w:ascii="Arial" w:hAnsi="Arial" w:cs="Arial"/>
          <w:sz w:val="22"/>
          <w:szCs w:val="22"/>
        </w:rPr>
        <w:t xml:space="preserve"> will try to respond to all inquiries within 48 hours, excluding weekends and State holidays. </w:t>
      </w:r>
      <w:r w:rsidR="001A4A8C">
        <w:rPr>
          <w:rFonts w:ascii="Arial" w:hAnsi="Arial" w:cs="Arial"/>
          <w:sz w:val="22"/>
          <w:szCs w:val="22"/>
        </w:rPr>
        <w:t>However,</w:t>
      </w:r>
      <w:r w:rsidRPr="00BD6D39">
        <w:rPr>
          <w:rFonts w:ascii="Arial" w:hAnsi="Arial" w:cs="Arial"/>
          <w:sz w:val="22"/>
          <w:szCs w:val="22"/>
        </w:rPr>
        <w:t xml:space="preserve"> the </w:t>
      </w:r>
      <w:r w:rsidR="00561011">
        <w:rPr>
          <w:rFonts w:ascii="Arial" w:hAnsi="Arial" w:cs="Arial"/>
          <w:sz w:val="22"/>
          <w:szCs w:val="22"/>
        </w:rPr>
        <w:t>ODRC</w:t>
      </w:r>
      <w:r w:rsidRPr="00BD6D39">
        <w:rPr>
          <w:rFonts w:ascii="Arial" w:hAnsi="Arial" w:cs="Arial"/>
          <w:sz w:val="22"/>
          <w:szCs w:val="22"/>
        </w:rPr>
        <w:t xml:space="preserve"> will not respond to any inquiries received after 8:00 </w:t>
      </w:r>
      <w:r w:rsidR="00C7736E">
        <w:rPr>
          <w:rFonts w:ascii="Arial" w:hAnsi="Arial" w:cs="Arial"/>
          <w:sz w:val="22"/>
          <w:szCs w:val="22"/>
        </w:rPr>
        <w:t>a.m.</w:t>
      </w:r>
      <w:r w:rsidRPr="00BD6D39">
        <w:rPr>
          <w:rFonts w:ascii="Arial" w:hAnsi="Arial" w:cs="Arial"/>
          <w:sz w:val="22"/>
          <w:szCs w:val="22"/>
        </w:rPr>
        <w:t xml:space="preserve"> on the Inquiry Period End Date.</w:t>
      </w:r>
    </w:p>
    <w:p w14:paraId="63325BA3" w14:textId="77777777" w:rsidR="00C032E2" w:rsidRPr="0009187B" w:rsidRDefault="00C032E2" w:rsidP="008930C4">
      <w:pPr>
        <w:tabs>
          <w:tab w:val="left" w:pos="7200"/>
          <w:tab w:val="left" w:pos="7920"/>
          <w:tab w:val="left" w:pos="8640"/>
          <w:tab w:val="left" w:pos="9360"/>
        </w:tabs>
        <w:jc w:val="both"/>
        <w:rPr>
          <w:rFonts w:ascii="Arial" w:hAnsi="Arial" w:cs="Arial"/>
          <w:sz w:val="16"/>
          <w:szCs w:val="16"/>
        </w:rPr>
      </w:pPr>
    </w:p>
    <w:p w14:paraId="1DF25708"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Inquiries and or requests for clarification about a specific portion of this </w:t>
      </w:r>
      <w:r w:rsidR="00FF5A29" w:rsidRPr="00BD6D39">
        <w:rPr>
          <w:rFonts w:ascii="Arial" w:hAnsi="Arial" w:cs="Arial"/>
          <w:sz w:val="22"/>
          <w:szCs w:val="22"/>
        </w:rPr>
        <w:t>RFP</w:t>
      </w:r>
      <w:r w:rsidRPr="00BD6D39">
        <w:rPr>
          <w:rFonts w:ascii="Arial" w:hAnsi="Arial" w:cs="Arial"/>
          <w:sz w:val="22"/>
          <w:szCs w:val="22"/>
        </w:rPr>
        <w:t xml:space="preserve"> must reference the relevant Part and/or Attachment of this </w:t>
      </w:r>
      <w:r w:rsidR="00FF5A29" w:rsidRPr="00BD6D39">
        <w:rPr>
          <w:rFonts w:ascii="Arial" w:hAnsi="Arial" w:cs="Arial"/>
          <w:sz w:val="22"/>
          <w:szCs w:val="22"/>
        </w:rPr>
        <w:t>RFP</w:t>
      </w:r>
      <w:r w:rsidRPr="00BD6D39">
        <w:rPr>
          <w:rFonts w:ascii="Arial" w:hAnsi="Arial" w:cs="Arial"/>
          <w:sz w:val="22"/>
          <w:szCs w:val="22"/>
        </w:rPr>
        <w:t xml:space="preserve"> and include the provision heading with the </w:t>
      </w:r>
      <w:r w:rsidR="00FF5A29" w:rsidRPr="00BD6D39">
        <w:rPr>
          <w:rFonts w:ascii="Arial" w:hAnsi="Arial" w:cs="Arial"/>
          <w:sz w:val="22"/>
          <w:szCs w:val="22"/>
        </w:rPr>
        <w:t>RFP</w:t>
      </w:r>
      <w:r w:rsidRPr="00BD6D39">
        <w:rPr>
          <w:rFonts w:ascii="Arial" w:hAnsi="Arial" w:cs="Arial"/>
          <w:sz w:val="22"/>
          <w:szCs w:val="22"/>
        </w:rPr>
        <w:t xml:space="preserve"> page number.  </w:t>
      </w:r>
    </w:p>
    <w:p w14:paraId="75018713" w14:textId="77777777" w:rsidR="00C032E2" w:rsidRPr="0009187B"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56A7D472" w14:textId="77777777" w:rsidR="00C032E2" w:rsidRDefault="00C032E2" w:rsidP="008930C4">
      <w:pPr>
        <w:pStyle w:val="BodyText2"/>
        <w:tabs>
          <w:tab w:val="left" w:pos="-360"/>
        </w:tabs>
        <w:rPr>
          <w:rFonts w:cs="Arial"/>
          <w:b w:val="0"/>
          <w:sz w:val="22"/>
          <w:szCs w:val="22"/>
        </w:rPr>
      </w:pPr>
      <w:r w:rsidRPr="00BD6D39">
        <w:rPr>
          <w:rFonts w:cs="Arial"/>
          <w:b w:val="0"/>
          <w:sz w:val="22"/>
          <w:szCs w:val="22"/>
        </w:rPr>
        <w:t>Offerors who attempt to seek information or clarifications verbally will be directed to reduce their questions to writing in accordance with state purchasing policy.  No other form of communication is acceptable, and use of any other form of communication or any attempt to communicate with ODRC staff or any other agency of the State to discuss the Proposal may result in the Offeror being deemed not responsive.</w:t>
      </w:r>
    </w:p>
    <w:p w14:paraId="7F8DECA8" w14:textId="77777777" w:rsidR="00583D7D" w:rsidRPr="00BD6D39" w:rsidRDefault="00583D7D" w:rsidP="008930C4">
      <w:pPr>
        <w:pStyle w:val="BodyText2"/>
        <w:tabs>
          <w:tab w:val="left" w:pos="-360"/>
        </w:tabs>
        <w:rPr>
          <w:rFonts w:cs="Arial"/>
          <w:b w:val="0"/>
          <w:sz w:val="22"/>
          <w:szCs w:val="22"/>
        </w:rPr>
      </w:pPr>
    </w:p>
    <w:p w14:paraId="02BCE1A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b/>
          <w:sz w:val="22"/>
          <w:szCs w:val="22"/>
        </w:rPr>
        <w:t>Proposal Submission Require</w:t>
      </w:r>
      <w:r w:rsidR="006550FE" w:rsidRPr="00BD6D39">
        <w:rPr>
          <w:rFonts w:ascii="Arial" w:hAnsi="Arial" w:cs="Arial"/>
          <w:b/>
          <w:sz w:val="22"/>
          <w:szCs w:val="22"/>
        </w:rPr>
        <w:t>ments</w:t>
      </w:r>
      <w:r w:rsidR="004710AD">
        <w:rPr>
          <w:rFonts w:ascii="Arial" w:hAnsi="Arial" w:cs="Arial"/>
          <w:b/>
          <w:sz w:val="22"/>
          <w:szCs w:val="22"/>
        </w:rPr>
        <w:t>:</w:t>
      </w:r>
      <w:r w:rsidRPr="00BD6D39">
        <w:rPr>
          <w:rFonts w:ascii="Arial" w:hAnsi="Arial" w:cs="Arial"/>
          <w:sz w:val="22"/>
          <w:szCs w:val="22"/>
        </w:rPr>
        <w:t xml:space="preserve"> </w:t>
      </w:r>
      <w:r w:rsidR="00803DB0" w:rsidRPr="00BD6D39">
        <w:rPr>
          <w:rFonts w:ascii="Arial" w:hAnsi="Arial" w:cs="Arial"/>
          <w:sz w:val="22"/>
          <w:szCs w:val="22"/>
        </w:rPr>
        <w:t xml:space="preserve"> </w:t>
      </w:r>
      <w:r w:rsidRPr="00BD6D39">
        <w:rPr>
          <w:rFonts w:ascii="Arial" w:hAnsi="Arial" w:cs="Arial"/>
          <w:sz w:val="22"/>
          <w:szCs w:val="22"/>
        </w:rPr>
        <w:t xml:space="preserve">Each Offeror must submit </w:t>
      </w:r>
      <w:r w:rsidR="00663FB6" w:rsidRPr="00BD6D39">
        <w:rPr>
          <w:rFonts w:ascii="Arial" w:hAnsi="Arial" w:cs="Arial"/>
          <w:sz w:val="22"/>
          <w:szCs w:val="22"/>
        </w:rPr>
        <w:t>f</w:t>
      </w:r>
      <w:r w:rsidR="006848C1" w:rsidRPr="00BD6D39">
        <w:rPr>
          <w:rFonts w:ascii="Arial" w:hAnsi="Arial" w:cs="Arial"/>
          <w:sz w:val="22"/>
          <w:szCs w:val="22"/>
        </w:rPr>
        <w:t>our (4)</w:t>
      </w:r>
      <w:r w:rsidR="006E616F" w:rsidRPr="00BD6D39">
        <w:rPr>
          <w:rFonts w:ascii="Arial" w:hAnsi="Arial" w:cs="Arial"/>
          <w:sz w:val="22"/>
          <w:szCs w:val="22"/>
        </w:rPr>
        <w:t xml:space="preserve"> </w:t>
      </w:r>
      <w:r w:rsidRPr="00BD6D39">
        <w:rPr>
          <w:rFonts w:ascii="Arial" w:hAnsi="Arial" w:cs="Arial"/>
          <w:sz w:val="22"/>
          <w:szCs w:val="22"/>
        </w:rPr>
        <w:t xml:space="preserve">complete, sealed, and signed copies of its Proposal to the </w:t>
      </w:r>
      <w:r w:rsidR="005F6E96" w:rsidRPr="00BD6D39">
        <w:rPr>
          <w:rFonts w:ascii="Arial" w:hAnsi="Arial" w:cs="Arial"/>
          <w:sz w:val="22"/>
          <w:szCs w:val="22"/>
        </w:rPr>
        <w:t>ODRC Contract</w:t>
      </w:r>
      <w:r w:rsidRPr="00BD6D39">
        <w:rPr>
          <w:rFonts w:ascii="Arial" w:hAnsi="Arial" w:cs="Arial"/>
          <w:sz w:val="22"/>
          <w:szCs w:val="22"/>
        </w:rPr>
        <w:t xml:space="preserve"> Representative at the address listed in Part One with the outside of each envelope clearly marked:</w:t>
      </w:r>
    </w:p>
    <w:p w14:paraId="232A21AF" w14:textId="77777777" w:rsidR="006E26D6" w:rsidRPr="001856FF" w:rsidRDefault="006E26D6"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225AF1C6" w14:textId="77777777" w:rsidR="00D7327C" w:rsidRPr="0019643D" w:rsidRDefault="004710AD" w:rsidP="00D7327C">
      <w:pPr>
        <w:pStyle w:val="BlockText"/>
        <w:spacing w:after="120"/>
        <w:ind w:left="634"/>
        <w:jc w:val="center"/>
        <w:rPr>
          <w:rFonts w:cs="Arial"/>
          <w:sz w:val="24"/>
        </w:rPr>
      </w:pPr>
      <w:r>
        <w:rPr>
          <w:rFonts w:cs="Arial"/>
          <w:sz w:val="24"/>
        </w:rPr>
        <w:t>“</w:t>
      </w:r>
      <w:r w:rsidR="00D7327C" w:rsidRPr="0019643D">
        <w:rPr>
          <w:rFonts w:cs="Arial"/>
          <w:sz w:val="24"/>
        </w:rPr>
        <w:t>Check Printing Application</w:t>
      </w:r>
      <w:r>
        <w:rPr>
          <w:rFonts w:cs="Arial"/>
          <w:sz w:val="24"/>
        </w:rPr>
        <w:t>”</w:t>
      </w:r>
    </w:p>
    <w:p w14:paraId="15F9F014" w14:textId="77777777" w:rsidR="00C032E2" w:rsidRPr="001856FF" w:rsidRDefault="00C032E2" w:rsidP="008930C4">
      <w:pPr>
        <w:pStyle w:val="BodyText"/>
        <w:rPr>
          <w:rFonts w:cs="Arial"/>
          <w:sz w:val="22"/>
          <w:szCs w:val="22"/>
        </w:rPr>
      </w:pPr>
    </w:p>
    <w:p w14:paraId="307BFD1E" w14:textId="77777777" w:rsidR="00C032E2" w:rsidRPr="00BD6D39" w:rsidRDefault="00C032E2" w:rsidP="008930C4">
      <w:pPr>
        <w:pStyle w:val="BodyText"/>
        <w:rPr>
          <w:rFonts w:cs="Arial"/>
          <w:sz w:val="22"/>
          <w:szCs w:val="22"/>
        </w:rPr>
      </w:pPr>
      <w:r w:rsidRPr="00BD6D39">
        <w:rPr>
          <w:rFonts w:cs="Arial"/>
          <w:sz w:val="22"/>
          <w:szCs w:val="22"/>
        </w:rPr>
        <w:t>Proposals must be received</w:t>
      </w:r>
      <w:r w:rsidR="00D968C2" w:rsidRPr="00BD6D39">
        <w:rPr>
          <w:rFonts w:cs="Arial"/>
          <w:sz w:val="22"/>
          <w:szCs w:val="22"/>
        </w:rPr>
        <w:t xml:space="preserve"> by Ohio Department of Rehabilitation and Correction</w:t>
      </w:r>
      <w:r w:rsidR="00FF5A29" w:rsidRPr="00BD6D39">
        <w:rPr>
          <w:rFonts w:cs="Arial"/>
          <w:sz w:val="22"/>
          <w:szCs w:val="22"/>
        </w:rPr>
        <w:t xml:space="preserve">, Attention: Contract Administration; </w:t>
      </w:r>
      <w:r w:rsidR="00D968C2" w:rsidRPr="00BD6D39">
        <w:rPr>
          <w:rFonts w:cs="Arial"/>
          <w:sz w:val="22"/>
          <w:szCs w:val="22"/>
        </w:rPr>
        <w:t>770 West Broad Street; Columbus, Ohio 43222,</w:t>
      </w:r>
      <w:r w:rsidRPr="00BD6D39">
        <w:rPr>
          <w:rFonts w:cs="Arial"/>
          <w:sz w:val="22"/>
          <w:szCs w:val="22"/>
        </w:rPr>
        <w:t xml:space="preserve"> no later </w:t>
      </w:r>
      <w:r w:rsidRPr="001856FF">
        <w:rPr>
          <w:rFonts w:cs="Arial"/>
          <w:sz w:val="22"/>
          <w:szCs w:val="22"/>
        </w:rPr>
        <w:t xml:space="preserve">than </w:t>
      </w:r>
      <w:r w:rsidR="00015467" w:rsidRPr="001856FF">
        <w:rPr>
          <w:rFonts w:cs="Arial"/>
          <w:sz w:val="22"/>
          <w:szCs w:val="22"/>
        </w:rPr>
        <w:t>12</w:t>
      </w:r>
      <w:r w:rsidRPr="001856FF">
        <w:rPr>
          <w:rFonts w:cs="Arial"/>
          <w:sz w:val="22"/>
          <w:szCs w:val="22"/>
        </w:rPr>
        <w:t>:00 p.m</w:t>
      </w:r>
      <w:r w:rsidRPr="00BD6D39">
        <w:rPr>
          <w:rFonts w:cs="Arial"/>
          <w:color w:val="FF0000"/>
          <w:sz w:val="22"/>
          <w:szCs w:val="22"/>
        </w:rPr>
        <w:t>.</w:t>
      </w:r>
      <w:r w:rsidRPr="00BD6D39">
        <w:rPr>
          <w:rFonts w:cs="Arial"/>
          <w:sz w:val="22"/>
          <w:szCs w:val="22"/>
        </w:rPr>
        <w:t xml:space="preserve"> Eastern Standard Time on the Proposal Due Date. The </w:t>
      </w:r>
      <w:r w:rsidR="00261B8A" w:rsidRPr="00BD6D39">
        <w:rPr>
          <w:rFonts w:cs="Arial"/>
          <w:sz w:val="22"/>
          <w:szCs w:val="22"/>
        </w:rPr>
        <w:t>ODRC Contract</w:t>
      </w:r>
      <w:r w:rsidRPr="00BD6D39">
        <w:rPr>
          <w:rFonts w:cs="Arial"/>
          <w:sz w:val="22"/>
          <w:szCs w:val="22"/>
        </w:rPr>
        <w:t xml:space="preserve"> Representative shall reject any Proposals or unauthorized Proposal amendments submitted after the Proposal Due Date. Each Offeror must carefully review the requirements of this </w:t>
      </w:r>
      <w:r w:rsidR="00FF5A29" w:rsidRPr="00BD6D39">
        <w:rPr>
          <w:rFonts w:cs="Arial"/>
          <w:sz w:val="22"/>
          <w:szCs w:val="22"/>
        </w:rPr>
        <w:t>RFP</w:t>
      </w:r>
      <w:r w:rsidRPr="00BD6D39">
        <w:rPr>
          <w:rFonts w:cs="Arial"/>
          <w:sz w:val="22"/>
          <w:szCs w:val="22"/>
        </w:rPr>
        <w:t xml:space="preserve"> and the contents of its Proposal. Once the Proposal Due Date has passed, Proposals cannot be altered, except as allowed by this </w:t>
      </w:r>
      <w:r w:rsidR="00FF5A29" w:rsidRPr="00BD6D39">
        <w:rPr>
          <w:rFonts w:cs="Arial"/>
          <w:sz w:val="22"/>
          <w:szCs w:val="22"/>
        </w:rPr>
        <w:t>RFP</w:t>
      </w:r>
      <w:r w:rsidRPr="00BD6D39">
        <w:rPr>
          <w:rFonts w:cs="Arial"/>
          <w:sz w:val="22"/>
          <w:szCs w:val="22"/>
        </w:rPr>
        <w:t>.</w:t>
      </w:r>
    </w:p>
    <w:p w14:paraId="1FAA372D" w14:textId="77777777" w:rsidR="00C032E2" w:rsidRPr="003212ED" w:rsidRDefault="00C032E2" w:rsidP="008930C4">
      <w:pPr>
        <w:pStyle w:val="BodyText"/>
        <w:rPr>
          <w:rFonts w:cs="Arial"/>
          <w:strike/>
          <w:sz w:val="22"/>
          <w:szCs w:val="22"/>
        </w:rPr>
      </w:pPr>
    </w:p>
    <w:p w14:paraId="60137391" w14:textId="77777777" w:rsidR="00C032E2" w:rsidRPr="00BD6D39" w:rsidRDefault="00C032E2" w:rsidP="008930C4">
      <w:pPr>
        <w:pStyle w:val="BodyText"/>
        <w:rPr>
          <w:rFonts w:cs="Arial"/>
          <w:sz w:val="22"/>
          <w:szCs w:val="22"/>
        </w:rPr>
      </w:pPr>
      <w:r w:rsidRPr="00BD6D39">
        <w:rPr>
          <w:rFonts w:cs="Arial"/>
          <w:sz w:val="22"/>
          <w:szCs w:val="22"/>
        </w:rPr>
        <w:t>All Proposals and other submitted material shall be the property of the ODRC and shall not be returned. The Offeror should not include proprietary information in a Proposal because the ODRC maintains the right to use any materials or ideas submitted without compensation to the Offeror. Additionally, all Proposals will be open to the public after Contract award.</w:t>
      </w:r>
    </w:p>
    <w:p w14:paraId="654560AF" w14:textId="77777777" w:rsidR="00C032E2" w:rsidRPr="001856FF" w:rsidRDefault="00C032E2" w:rsidP="008930C4">
      <w:pPr>
        <w:pStyle w:val="BodyText"/>
        <w:rPr>
          <w:rFonts w:cs="Arial"/>
          <w:sz w:val="22"/>
          <w:szCs w:val="22"/>
        </w:rPr>
      </w:pPr>
    </w:p>
    <w:p w14:paraId="319AFFB4" w14:textId="77777777" w:rsidR="00C032E2" w:rsidRPr="00BD6D39" w:rsidRDefault="00C032E2" w:rsidP="008930C4">
      <w:pPr>
        <w:pStyle w:val="BodyText3"/>
        <w:rPr>
          <w:rFonts w:cs="Arial"/>
          <w:szCs w:val="22"/>
        </w:rPr>
      </w:pPr>
      <w:r w:rsidRPr="00BD6D39">
        <w:rPr>
          <w:rFonts w:cs="Arial"/>
          <w:szCs w:val="22"/>
        </w:rPr>
        <w:t xml:space="preserve">The ODRC will retain a copy of all Proposals received as part of the Contract file for the term of the Contract. After the state-scheduled retention period, the </w:t>
      </w:r>
      <w:r w:rsidR="005F6E96" w:rsidRPr="00BD6D39">
        <w:rPr>
          <w:rFonts w:cs="Arial"/>
          <w:szCs w:val="22"/>
        </w:rPr>
        <w:t>ODRC Contract</w:t>
      </w:r>
      <w:r w:rsidRPr="00BD6D39">
        <w:rPr>
          <w:rFonts w:cs="Arial"/>
          <w:szCs w:val="22"/>
        </w:rPr>
        <w:t xml:space="preserve"> Representative may return, destroy, or otherwise dispose of the Proposals and copies.</w:t>
      </w:r>
    </w:p>
    <w:p w14:paraId="225065F9" w14:textId="77777777" w:rsidR="00C032E2" w:rsidRPr="001856FF"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0164C32C"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b/>
          <w:sz w:val="22"/>
          <w:szCs w:val="22"/>
        </w:rPr>
        <w:t>Proposal Instructions</w:t>
      </w:r>
      <w:r w:rsidR="004710AD">
        <w:rPr>
          <w:rFonts w:ascii="Arial" w:hAnsi="Arial" w:cs="Arial"/>
          <w:b/>
          <w:sz w:val="22"/>
          <w:szCs w:val="22"/>
        </w:rPr>
        <w:t>:</w:t>
      </w:r>
      <w:r w:rsidR="00FA711C" w:rsidRPr="00BD6D39">
        <w:rPr>
          <w:rFonts w:ascii="Arial" w:hAnsi="Arial" w:cs="Arial"/>
          <w:b/>
          <w:sz w:val="22"/>
          <w:szCs w:val="22"/>
        </w:rPr>
        <w:t xml:space="preserve"> </w:t>
      </w:r>
      <w:r w:rsidRPr="00BD6D39">
        <w:rPr>
          <w:rFonts w:ascii="Arial" w:hAnsi="Arial" w:cs="Arial"/>
          <w:sz w:val="22"/>
          <w:szCs w:val="22"/>
        </w:rPr>
        <w:t xml:space="preserve">The ODRC </w:t>
      </w:r>
      <w:r w:rsidR="00517E3F" w:rsidRPr="00BD6D39">
        <w:rPr>
          <w:rFonts w:ascii="Arial" w:hAnsi="Arial" w:cs="Arial"/>
          <w:sz w:val="22"/>
          <w:szCs w:val="22"/>
        </w:rPr>
        <w:t>requires</w:t>
      </w:r>
      <w:r w:rsidRPr="00BD6D39">
        <w:rPr>
          <w:rFonts w:ascii="Arial" w:hAnsi="Arial" w:cs="Arial"/>
          <w:sz w:val="22"/>
          <w:szCs w:val="22"/>
        </w:rPr>
        <w:t xml:space="preserve"> clear and concise Proposals, and Offerors should take care to completely answer questions and meet the </w:t>
      </w:r>
      <w:r w:rsidR="00FF5A29" w:rsidRPr="00BD6D39">
        <w:rPr>
          <w:rFonts w:ascii="Arial" w:hAnsi="Arial" w:cs="Arial"/>
          <w:sz w:val="22"/>
          <w:szCs w:val="22"/>
        </w:rPr>
        <w:t>RFP</w:t>
      </w:r>
      <w:r w:rsidRPr="00BD6D39">
        <w:rPr>
          <w:rFonts w:ascii="Arial" w:hAnsi="Arial" w:cs="Arial"/>
          <w:sz w:val="22"/>
          <w:szCs w:val="22"/>
        </w:rPr>
        <w:t>’s requirements. Proposals must demonstrate an understanding of the requirements</w:t>
      </w:r>
      <w:r w:rsidR="00DB0CE8" w:rsidRPr="00BD6D39">
        <w:rPr>
          <w:rFonts w:ascii="Arial" w:hAnsi="Arial" w:cs="Arial"/>
          <w:sz w:val="22"/>
          <w:szCs w:val="22"/>
        </w:rPr>
        <w:t xml:space="preserve"> and </w:t>
      </w:r>
      <w:r w:rsidRPr="00BD6D39">
        <w:rPr>
          <w:rFonts w:ascii="Arial" w:hAnsi="Arial" w:cs="Arial"/>
          <w:sz w:val="22"/>
          <w:szCs w:val="22"/>
        </w:rPr>
        <w:t xml:space="preserve">show experience providing like services </w:t>
      </w:r>
      <w:r w:rsidR="00DB0CE8" w:rsidRPr="00BD6D39">
        <w:rPr>
          <w:rFonts w:ascii="Arial" w:hAnsi="Arial" w:cs="Arial"/>
          <w:sz w:val="22"/>
          <w:szCs w:val="22"/>
        </w:rPr>
        <w:t xml:space="preserve">and </w:t>
      </w:r>
      <w:r w:rsidRPr="00BD6D39">
        <w:rPr>
          <w:rFonts w:ascii="Arial" w:hAnsi="Arial" w:cs="Arial"/>
          <w:sz w:val="22"/>
          <w:szCs w:val="22"/>
        </w:rPr>
        <w:t xml:space="preserve">the ability to meet the service requirements.  </w:t>
      </w:r>
    </w:p>
    <w:p w14:paraId="11A02DED" w14:textId="77777777" w:rsidR="00C032E2" w:rsidRPr="001856FF"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490EA6C1"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requirements for the Proposal's contents and formatting are contained in Part Four of this </w:t>
      </w:r>
      <w:r w:rsidR="00FF5A29" w:rsidRPr="00BD6D39">
        <w:rPr>
          <w:rFonts w:ascii="Arial" w:hAnsi="Arial" w:cs="Arial"/>
          <w:sz w:val="22"/>
          <w:szCs w:val="22"/>
        </w:rPr>
        <w:t>RFP</w:t>
      </w:r>
      <w:r w:rsidRPr="00BD6D39">
        <w:rPr>
          <w:rFonts w:ascii="Arial" w:hAnsi="Arial" w:cs="Arial"/>
          <w:sz w:val="22"/>
          <w:szCs w:val="22"/>
        </w:rPr>
        <w:t>. Any Offeror shall submit only one Proposal.</w:t>
      </w:r>
    </w:p>
    <w:p w14:paraId="52200E4B" w14:textId="77777777" w:rsidR="00C032E2" w:rsidRPr="001856FF"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32D1430A" w14:textId="77777777" w:rsidR="00C032E2" w:rsidRPr="00BD6D39" w:rsidRDefault="00C032E2" w:rsidP="008930C4">
      <w:pPr>
        <w:pStyle w:val="BodyText2"/>
        <w:tabs>
          <w:tab w:val="left" w:pos="-360"/>
          <w:tab w:val="left" w:pos="4410"/>
        </w:tabs>
        <w:rPr>
          <w:rFonts w:cs="Arial"/>
          <w:b w:val="0"/>
          <w:sz w:val="22"/>
          <w:szCs w:val="22"/>
        </w:rPr>
      </w:pPr>
      <w:r w:rsidRPr="00BD6D39">
        <w:rPr>
          <w:rFonts w:cs="Arial"/>
          <w:b w:val="0"/>
          <w:sz w:val="22"/>
          <w:szCs w:val="22"/>
        </w:rPr>
        <w:t xml:space="preserve">The </w:t>
      </w:r>
      <w:r w:rsidR="00561011">
        <w:rPr>
          <w:rFonts w:cs="Arial"/>
          <w:b w:val="0"/>
          <w:sz w:val="22"/>
          <w:szCs w:val="22"/>
        </w:rPr>
        <w:t>ODRC</w:t>
      </w:r>
      <w:r w:rsidRPr="00BD6D39">
        <w:rPr>
          <w:rFonts w:cs="Arial"/>
          <w:b w:val="0"/>
          <w:sz w:val="22"/>
          <w:szCs w:val="22"/>
        </w:rPr>
        <w:t xml:space="preserve"> will not be liable for any costs incurred by any Offeror in responding to this </w:t>
      </w:r>
      <w:r w:rsidR="00FF5A29" w:rsidRPr="00BD6D39">
        <w:rPr>
          <w:rFonts w:cs="Arial"/>
          <w:b w:val="0"/>
          <w:sz w:val="22"/>
          <w:szCs w:val="22"/>
        </w:rPr>
        <w:t>RFP</w:t>
      </w:r>
      <w:r w:rsidRPr="00BD6D39">
        <w:rPr>
          <w:rFonts w:cs="Arial"/>
          <w:b w:val="0"/>
          <w:sz w:val="22"/>
          <w:szCs w:val="22"/>
        </w:rPr>
        <w:t xml:space="preserve">, even if the </w:t>
      </w:r>
      <w:r w:rsidR="00561011">
        <w:rPr>
          <w:rFonts w:cs="Arial"/>
          <w:b w:val="0"/>
          <w:sz w:val="22"/>
          <w:szCs w:val="22"/>
        </w:rPr>
        <w:t>ODRC</w:t>
      </w:r>
      <w:r w:rsidRPr="00BD6D39">
        <w:rPr>
          <w:rFonts w:cs="Arial"/>
          <w:b w:val="0"/>
          <w:sz w:val="22"/>
          <w:szCs w:val="22"/>
        </w:rPr>
        <w:t xml:space="preserve"> does not award a Contract through this process.  The </w:t>
      </w:r>
      <w:r w:rsidR="00553004" w:rsidRPr="00BD6D39">
        <w:rPr>
          <w:rFonts w:cs="Arial"/>
          <w:b w:val="0"/>
          <w:sz w:val="22"/>
          <w:szCs w:val="22"/>
        </w:rPr>
        <w:t>ODRC</w:t>
      </w:r>
      <w:r w:rsidRPr="00BD6D39">
        <w:rPr>
          <w:rFonts w:cs="Arial"/>
          <w:b w:val="0"/>
          <w:sz w:val="22"/>
          <w:szCs w:val="22"/>
        </w:rPr>
        <w:t xml:space="preserve"> may decide not to award a Contract for the Project. It may also cancel this </w:t>
      </w:r>
      <w:r w:rsidR="00FF5A29" w:rsidRPr="00BD6D39">
        <w:rPr>
          <w:rFonts w:cs="Arial"/>
          <w:b w:val="0"/>
          <w:sz w:val="22"/>
          <w:szCs w:val="22"/>
        </w:rPr>
        <w:t>RFP</w:t>
      </w:r>
      <w:r w:rsidRPr="00BD6D39">
        <w:rPr>
          <w:rFonts w:cs="Arial"/>
          <w:b w:val="0"/>
          <w:sz w:val="22"/>
          <w:szCs w:val="22"/>
        </w:rPr>
        <w:t xml:space="preserve"> and Contract for the Project through some other process or by issuing another </w:t>
      </w:r>
      <w:r w:rsidR="00FF5A29" w:rsidRPr="00BD6D39">
        <w:rPr>
          <w:rFonts w:cs="Arial"/>
          <w:b w:val="0"/>
          <w:sz w:val="22"/>
          <w:szCs w:val="22"/>
        </w:rPr>
        <w:t>RFP</w:t>
      </w:r>
      <w:r w:rsidRPr="00BD6D39">
        <w:rPr>
          <w:rFonts w:cs="Arial"/>
          <w:b w:val="0"/>
          <w:sz w:val="22"/>
          <w:szCs w:val="22"/>
        </w:rPr>
        <w:t>.</w:t>
      </w:r>
    </w:p>
    <w:p w14:paraId="2105B0C6" w14:textId="77777777" w:rsidR="00C032E2" w:rsidRPr="001856FF" w:rsidRDefault="00C032E2" w:rsidP="008930C4">
      <w:pPr>
        <w:pStyle w:val="BodyText2"/>
        <w:tabs>
          <w:tab w:val="left" w:pos="-360"/>
        </w:tabs>
        <w:rPr>
          <w:rFonts w:cs="Arial"/>
          <w:sz w:val="22"/>
          <w:szCs w:val="22"/>
        </w:rPr>
      </w:pPr>
    </w:p>
    <w:p w14:paraId="725B631C" w14:textId="77777777" w:rsidR="00C032E2" w:rsidRPr="00BD6D39" w:rsidRDefault="00C032E2" w:rsidP="008930C4">
      <w:pPr>
        <w:pStyle w:val="BodyText2"/>
        <w:tabs>
          <w:tab w:val="left" w:pos="-360"/>
        </w:tabs>
        <w:rPr>
          <w:rFonts w:cs="Arial"/>
          <w:b w:val="0"/>
          <w:sz w:val="22"/>
          <w:szCs w:val="22"/>
        </w:rPr>
      </w:pPr>
      <w:r w:rsidRPr="00BD6D39">
        <w:rPr>
          <w:rFonts w:cs="Arial"/>
          <w:sz w:val="22"/>
          <w:szCs w:val="22"/>
        </w:rPr>
        <w:t>Waiver of Defects</w:t>
      </w:r>
      <w:r w:rsidR="004710AD">
        <w:rPr>
          <w:rFonts w:cs="Arial"/>
          <w:sz w:val="22"/>
          <w:szCs w:val="22"/>
        </w:rPr>
        <w:t>:</w:t>
      </w:r>
      <w:r w:rsidR="003F0A54" w:rsidRPr="00BD6D39">
        <w:rPr>
          <w:rFonts w:cs="Arial"/>
          <w:sz w:val="22"/>
          <w:szCs w:val="22"/>
        </w:rPr>
        <w:t xml:space="preserve"> </w:t>
      </w:r>
      <w:r w:rsidRPr="00BD6D39">
        <w:rPr>
          <w:rFonts w:cs="Arial"/>
          <w:b w:val="0"/>
          <w:sz w:val="22"/>
          <w:szCs w:val="22"/>
        </w:rPr>
        <w:t xml:space="preserve">The </w:t>
      </w:r>
      <w:r w:rsidR="00553004" w:rsidRPr="00BD6D39">
        <w:rPr>
          <w:rFonts w:cs="Arial"/>
          <w:b w:val="0"/>
          <w:sz w:val="22"/>
          <w:szCs w:val="22"/>
        </w:rPr>
        <w:t>ODRC</w:t>
      </w:r>
      <w:r w:rsidRPr="00BD6D39">
        <w:rPr>
          <w:rFonts w:cs="Arial"/>
          <w:b w:val="0"/>
          <w:sz w:val="22"/>
          <w:szCs w:val="22"/>
        </w:rPr>
        <w:t xml:space="preserve"> has the right to waive any defects in any Proposal or in the submission process followed by an Offeror, but the </w:t>
      </w:r>
      <w:r w:rsidR="00553004" w:rsidRPr="00BD6D39">
        <w:rPr>
          <w:rFonts w:cs="Arial"/>
          <w:b w:val="0"/>
          <w:sz w:val="22"/>
          <w:szCs w:val="22"/>
        </w:rPr>
        <w:t xml:space="preserve">ODRC </w:t>
      </w:r>
      <w:r w:rsidRPr="00BD6D39">
        <w:rPr>
          <w:rFonts w:cs="Arial"/>
          <w:b w:val="0"/>
          <w:sz w:val="22"/>
          <w:szCs w:val="22"/>
        </w:rPr>
        <w:t xml:space="preserve">will only do so if it believes </w:t>
      </w:r>
      <w:r w:rsidR="008B21E8" w:rsidRPr="00BD6D39">
        <w:rPr>
          <w:rFonts w:cs="Arial"/>
          <w:b w:val="0"/>
          <w:sz w:val="22"/>
          <w:szCs w:val="22"/>
        </w:rPr>
        <w:t>that it</w:t>
      </w:r>
      <w:r w:rsidRPr="00BD6D39">
        <w:rPr>
          <w:rFonts w:cs="Arial"/>
          <w:b w:val="0"/>
          <w:sz w:val="22"/>
          <w:szCs w:val="22"/>
        </w:rPr>
        <w:t xml:space="preserve"> is in the </w:t>
      </w:r>
      <w:r w:rsidR="00553004" w:rsidRPr="00BD6D39">
        <w:rPr>
          <w:rFonts w:cs="Arial"/>
          <w:b w:val="0"/>
          <w:sz w:val="22"/>
          <w:szCs w:val="22"/>
        </w:rPr>
        <w:t>ODRC</w:t>
      </w:r>
      <w:r w:rsidRPr="00BD6D39">
        <w:rPr>
          <w:rFonts w:cs="Arial"/>
          <w:b w:val="0"/>
          <w:sz w:val="22"/>
          <w:szCs w:val="22"/>
        </w:rPr>
        <w:t xml:space="preserve">'s </w:t>
      </w:r>
      <w:r w:rsidR="008B21E8" w:rsidRPr="00BD6D39">
        <w:rPr>
          <w:rFonts w:cs="Arial"/>
          <w:b w:val="0"/>
          <w:sz w:val="22"/>
          <w:szCs w:val="22"/>
        </w:rPr>
        <w:t xml:space="preserve">best </w:t>
      </w:r>
      <w:r w:rsidRPr="00BD6D39">
        <w:rPr>
          <w:rFonts w:cs="Arial"/>
          <w:b w:val="0"/>
          <w:sz w:val="22"/>
          <w:szCs w:val="22"/>
        </w:rPr>
        <w:t xml:space="preserve">interests and will not cause any material </w:t>
      </w:r>
      <w:r w:rsidR="004710AD" w:rsidRPr="00BD6D39">
        <w:rPr>
          <w:rFonts w:cs="Arial"/>
          <w:b w:val="0"/>
          <w:sz w:val="22"/>
          <w:szCs w:val="22"/>
        </w:rPr>
        <w:t>inequity</w:t>
      </w:r>
      <w:r w:rsidRPr="00BD6D39">
        <w:rPr>
          <w:rFonts w:cs="Arial"/>
          <w:b w:val="0"/>
          <w:sz w:val="22"/>
          <w:szCs w:val="22"/>
        </w:rPr>
        <w:t xml:space="preserve"> to other Offerors.  </w:t>
      </w:r>
    </w:p>
    <w:p w14:paraId="36F61871" w14:textId="77777777" w:rsidR="00C032E2" w:rsidRPr="003212ED" w:rsidRDefault="00C032E2" w:rsidP="008930C4">
      <w:pPr>
        <w:pStyle w:val="BodyText2"/>
        <w:tabs>
          <w:tab w:val="left" w:pos="-360"/>
        </w:tabs>
        <w:rPr>
          <w:rFonts w:cs="Arial"/>
          <w:sz w:val="22"/>
          <w:szCs w:val="22"/>
        </w:rPr>
      </w:pPr>
    </w:p>
    <w:p w14:paraId="1A1476DA" w14:textId="77777777" w:rsidR="00C032E2" w:rsidRPr="00BD6D39" w:rsidRDefault="00C032E2" w:rsidP="008930C4">
      <w:pPr>
        <w:pStyle w:val="Header"/>
        <w:tabs>
          <w:tab w:val="clear" w:pos="4320"/>
          <w:tab w:val="center" w:pos="4410"/>
        </w:tabs>
        <w:jc w:val="both"/>
        <w:rPr>
          <w:rFonts w:ascii="Arial" w:hAnsi="Arial" w:cs="Arial"/>
          <w:sz w:val="22"/>
          <w:szCs w:val="22"/>
        </w:rPr>
      </w:pPr>
      <w:r w:rsidRPr="00BD6D39">
        <w:rPr>
          <w:rFonts w:ascii="Arial" w:hAnsi="Arial" w:cs="Arial"/>
          <w:b/>
          <w:sz w:val="22"/>
          <w:szCs w:val="22"/>
        </w:rPr>
        <w:t>Amendments to Proposals</w:t>
      </w:r>
      <w:r w:rsidR="003F0A54" w:rsidRPr="00BD6D39">
        <w:rPr>
          <w:rFonts w:ascii="Arial" w:hAnsi="Arial" w:cs="Arial"/>
          <w:b/>
          <w:sz w:val="22"/>
          <w:szCs w:val="22"/>
        </w:rPr>
        <w:t xml:space="preserve"> </w:t>
      </w:r>
      <w:r w:rsidRPr="00BD6D39">
        <w:rPr>
          <w:rFonts w:ascii="Arial" w:hAnsi="Arial" w:cs="Arial"/>
          <w:sz w:val="22"/>
          <w:szCs w:val="22"/>
        </w:rPr>
        <w:t xml:space="preserve">Amendments or withdrawals of Proposals are allowed until </w:t>
      </w:r>
      <w:r w:rsidR="00015467" w:rsidRPr="00015467">
        <w:rPr>
          <w:rFonts w:ascii="Arial" w:hAnsi="Arial" w:cs="Arial"/>
          <w:sz w:val="22"/>
          <w:szCs w:val="22"/>
        </w:rPr>
        <w:t>12</w:t>
      </w:r>
      <w:r w:rsidRPr="00015467">
        <w:rPr>
          <w:rFonts w:ascii="Arial" w:hAnsi="Arial" w:cs="Arial"/>
          <w:sz w:val="22"/>
          <w:szCs w:val="22"/>
        </w:rPr>
        <w:t xml:space="preserve">:00 p.m. </w:t>
      </w:r>
      <w:r w:rsidR="00554CFA" w:rsidRPr="00284684">
        <w:rPr>
          <w:rFonts w:ascii="Arial" w:hAnsi="Arial" w:cs="Arial"/>
          <w:sz w:val="22"/>
          <w:szCs w:val="22"/>
        </w:rPr>
        <w:t>Eastern Standard Time</w:t>
      </w:r>
      <w:r w:rsidR="00554CFA" w:rsidRPr="00BD6D39">
        <w:rPr>
          <w:rFonts w:cs="Arial"/>
          <w:sz w:val="22"/>
          <w:szCs w:val="22"/>
        </w:rPr>
        <w:t xml:space="preserve"> </w:t>
      </w:r>
      <w:r w:rsidRPr="00015467">
        <w:rPr>
          <w:rFonts w:ascii="Arial" w:hAnsi="Arial" w:cs="Arial"/>
          <w:sz w:val="22"/>
          <w:szCs w:val="22"/>
        </w:rPr>
        <w:t>on the Proposal Due Date. No amendments or withdrawals will be permitted a</w:t>
      </w:r>
      <w:r w:rsidRPr="00BD6D39">
        <w:rPr>
          <w:rFonts w:ascii="Arial" w:hAnsi="Arial" w:cs="Arial"/>
          <w:sz w:val="22"/>
          <w:szCs w:val="22"/>
        </w:rPr>
        <w:t xml:space="preserve">fter the due date, except as expressly authorized by this </w:t>
      </w:r>
      <w:r w:rsidR="00FF5A29" w:rsidRPr="00BD6D39">
        <w:rPr>
          <w:rFonts w:ascii="Arial" w:hAnsi="Arial" w:cs="Arial"/>
          <w:sz w:val="22"/>
          <w:szCs w:val="22"/>
        </w:rPr>
        <w:t>RFP</w:t>
      </w:r>
      <w:r w:rsidRPr="00BD6D39">
        <w:rPr>
          <w:rFonts w:ascii="Arial" w:hAnsi="Arial" w:cs="Arial"/>
          <w:sz w:val="22"/>
          <w:szCs w:val="22"/>
        </w:rPr>
        <w:t>.</w:t>
      </w:r>
    </w:p>
    <w:p w14:paraId="1E204DD5" w14:textId="77777777" w:rsidR="00C032E2" w:rsidRPr="00BD6D39" w:rsidRDefault="00C032E2" w:rsidP="008930C4">
      <w:pPr>
        <w:pStyle w:val="Header"/>
        <w:tabs>
          <w:tab w:val="clear" w:pos="4320"/>
          <w:tab w:val="center" w:pos="4410"/>
        </w:tabs>
        <w:jc w:val="both"/>
        <w:rPr>
          <w:rFonts w:ascii="Arial" w:hAnsi="Arial" w:cs="Arial"/>
          <w:sz w:val="22"/>
          <w:szCs w:val="22"/>
        </w:rPr>
      </w:pPr>
    </w:p>
    <w:p w14:paraId="5856A68A"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0F3FE4E3"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213C8965"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2A6FB29F"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1A2449D1"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7D309869" w14:textId="77777777" w:rsidR="001B33D2" w:rsidRPr="00BD6D39" w:rsidRDefault="001B33D2" w:rsidP="008930C4">
      <w:pPr>
        <w:pStyle w:val="Header"/>
        <w:tabs>
          <w:tab w:val="clear" w:pos="4320"/>
          <w:tab w:val="center" w:pos="4410"/>
        </w:tabs>
        <w:jc w:val="both"/>
        <w:rPr>
          <w:rFonts w:ascii="Arial" w:hAnsi="Arial" w:cs="Arial"/>
          <w:sz w:val="22"/>
          <w:szCs w:val="22"/>
        </w:rPr>
      </w:pPr>
    </w:p>
    <w:p w14:paraId="4C53EAE8" w14:textId="77777777" w:rsidR="001B33D2" w:rsidRPr="00BD6D39" w:rsidRDefault="001B33D2" w:rsidP="00D7327C">
      <w:pPr>
        <w:pStyle w:val="Header"/>
        <w:tabs>
          <w:tab w:val="clear" w:pos="4320"/>
          <w:tab w:val="center" w:pos="4410"/>
        </w:tabs>
        <w:jc w:val="center"/>
        <w:rPr>
          <w:rFonts w:ascii="Arial" w:hAnsi="Arial" w:cs="Arial"/>
          <w:sz w:val="22"/>
          <w:szCs w:val="22"/>
        </w:rPr>
      </w:pPr>
    </w:p>
    <w:p w14:paraId="4A679C60" w14:textId="77777777" w:rsidR="00050046" w:rsidRDefault="00050046" w:rsidP="00D7327C">
      <w:pPr>
        <w:ind w:left="720" w:firstLine="720"/>
        <w:jc w:val="center"/>
        <w:rPr>
          <w:rFonts w:ascii="Arial" w:hAnsi="Arial" w:cs="Arial"/>
          <w:b/>
          <w:sz w:val="22"/>
          <w:szCs w:val="22"/>
        </w:rPr>
      </w:pPr>
    </w:p>
    <w:p w14:paraId="03E6DD67" w14:textId="77777777" w:rsidR="00050046" w:rsidRDefault="00050046" w:rsidP="00D7327C">
      <w:pPr>
        <w:ind w:left="720" w:firstLine="720"/>
        <w:jc w:val="center"/>
        <w:rPr>
          <w:rFonts w:ascii="Arial" w:hAnsi="Arial" w:cs="Arial"/>
          <w:b/>
          <w:sz w:val="22"/>
          <w:szCs w:val="22"/>
        </w:rPr>
      </w:pPr>
    </w:p>
    <w:p w14:paraId="4AC879AE" w14:textId="77777777" w:rsidR="00050046" w:rsidRDefault="00050046" w:rsidP="00D7327C">
      <w:pPr>
        <w:ind w:left="720" w:firstLine="720"/>
        <w:jc w:val="center"/>
        <w:rPr>
          <w:rFonts w:ascii="Arial" w:hAnsi="Arial" w:cs="Arial"/>
          <w:b/>
          <w:sz w:val="22"/>
          <w:szCs w:val="22"/>
        </w:rPr>
      </w:pPr>
    </w:p>
    <w:p w14:paraId="07F0EA12" w14:textId="77777777" w:rsidR="00975DF5" w:rsidRDefault="00C032E2" w:rsidP="004710AD">
      <w:pPr>
        <w:jc w:val="center"/>
        <w:rPr>
          <w:rFonts w:ascii="Arial" w:hAnsi="Arial" w:cs="Arial"/>
          <w:b/>
          <w:sz w:val="22"/>
          <w:szCs w:val="22"/>
        </w:rPr>
      </w:pPr>
      <w:r w:rsidRPr="00BD6D39">
        <w:rPr>
          <w:rFonts w:ascii="Arial" w:hAnsi="Arial" w:cs="Arial"/>
          <w:b/>
          <w:sz w:val="22"/>
          <w:szCs w:val="22"/>
        </w:rPr>
        <w:t>PART THREE: SCOPE OF WORK</w:t>
      </w:r>
    </w:p>
    <w:p w14:paraId="4050708F" w14:textId="77777777" w:rsidR="00975DF5" w:rsidRDefault="00975DF5" w:rsidP="00EA3C31">
      <w:pPr>
        <w:pStyle w:val="Header"/>
        <w:tabs>
          <w:tab w:val="clear" w:pos="4320"/>
        </w:tabs>
        <w:jc w:val="center"/>
        <w:rPr>
          <w:rFonts w:ascii="Arial" w:hAnsi="Arial" w:cs="Arial"/>
          <w:b/>
          <w:sz w:val="22"/>
          <w:szCs w:val="22"/>
        </w:rPr>
      </w:pPr>
    </w:p>
    <w:p w14:paraId="68FAE461" w14:textId="77777777" w:rsidR="00E81C73" w:rsidRDefault="00E81C73" w:rsidP="00602A73">
      <w:pPr>
        <w:jc w:val="both"/>
        <w:rPr>
          <w:rFonts w:ascii="Arial" w:hAnsi="Arial" w:cs="Arial"/>
          <w:sz w:val="22"/>
          <w:szCs w:val="22"/>
        </w:rPr>
      </w:pPr>
    </w:p>
    <w:p w14:paraId="7C18538C" w14:textId="77777777" w:rsidR="0019643D" w:rsidRDefault="0019643D" w:rsidP="0019643D">
      <w:pPr>
        <w:pStyle w:val="Header"/>
        <w:tabs>
          <w:tab w:val="clear" w:pos="4320"/>
          <w:tab w:val="center" w:pos="4410"/>
        </w:tabs>
        <w:jc w:val="center"/>
        <w:rPr>
          <w:rFonts w:ascii="Arial" w:hAnsi="Arial" w:cs="Arial"/>
          <w:b/>
          <w:sz w:val="24"/>
          <w:szCs w:val="22"/>
        </w:rPr>
      </w:pPr>
      <w:r>
        <w:rPr>
          <w:rFonts w:ascii="Arial" w:hAnsi="Arial" w:cs="Arial"/>
          <w:b/>
          <w:sz w:val="24"/>
          <w:szCs w:val="22"/>
        </w:rPr>
        <w:t>BACKGROUND INFORMATION / CURRENT STATUS</w:t>
      </w:r>
    </w:p>
    <w:p w14:paraId="4C4A1ACB" w14:textId="77777777" w:rsidR="0019643D" w:rsidRDefault="0019643D" w:rsidP="0019643D">
      <w:pPr>
        <w:jc w:val="both"/>
        <w:rPr>
          <w:rFonts w:ascii="Arial" w:hAnsi="Arial" w:cs="Arial"/>
          <w:sz w:val="22"/>
          <w:szCs w:val="22"/>
          <w:u w:val="single"/>
        </w:rPr>
      </w:pPr>
    </w:p>
    <w:p w14:paraId="51F2BE2E" w14:textId="77777777" w:rsidR="0019643D" w:rsidRDefault="0019643D" w:rsidP="0019643D">
      <w:pPr>
        <w:jc w:val="both"/>
        <w:rPr>
          <w:rFonts w:ascii="Arial" w:hAnsi="Arial" w:cs="Arial"/>
          <w:sz w:val="22"/>
          <w:szCs w:val="22"/>
          <w:u w:val="single"/>
        </w:rPr>
      </w:pPr>
    </w:p>
    <w:p w14:paraId="6876BBC8" w14:textId="77777777" w:rsidR="0019643D" w:rsidRDefault="0019643D" w:rsidP="0019643D">
      <w:pPr>
        <w:jc w:val="both"/>
        <w:rPr>
          <w:rFonts w:ascii="Arial" w:hAnsi="Arial" w:cs="Arial"/>
          <w:sz w:val="22"/>
          <w:szCs w:val="22"/>
        </w:rPr>
      </w:pPr>
      <w:r>
        <w:rPr>
          <w:rFonts w:ascii="Arial" w:hAnsi="Arial" w:cs="Arial"/>
          <w:sz w:val="22"/>
          <w:szCs w:val="22"/>
        </w:rPr>
        <w:t>The Ohio Department of Rehabilitation and Correction (ODRC) is seeking a replacement Check Printing Application to be used statewide in conjunction with its Cashless Commissary and Trust Accounting System (CACTAS).  There are twenty-</w:t>
      </w:r>
      <w:r w:rsidR="007A1FF9">
        <w:rPr>
          <w:rFonts w:ascii="Arial" w:hAnsi="Arial" w:cs="Arial"/>
          <w:sz w:val="22"/>
          <w:szCs w:val="22"/>
        </w:rPr>
        <w:t xml:space="preserve">eight </w:t>
      </w:r>
      <w:r>
        <w:rPr>
          <w:rFonts w:ascii="Arial" w:hAnsi="Arial" w:cs="Arial"/>
          <w:sz w:val="22"/>
          <w:szCs w:val="22"/>
        </w:rPr>
        <w:t>(2</w:t>
      </w:r>
      <w:r w:rsidR="007A1FF9">
        <w:rPr>
          <w:rFonts w:ascii="Arial" w:hAnsi="Arial" w:cs="Arial"/>
          <w:sz w:val="22"/>
          <w:szCs w:val="22"/>
        </w:rPr>
        <w:t>8</w:t>
      </w:r>
      <w:r>
        <w:rPr>
          <w:rFonts w:ascii="Arial" w:hAnsi="Arial" w:cs="Arial"/>
          <w:sz w:val="22"/>
          <w:szCs w:val="22"/>
        </w:rPr>
        <w:t xml:space="preserve">) Cashier’s Offices statewide, with 1-6 people per office, and a dedicated, networked laser printer at each site (base engine is </w:t>
      </w:r>
      <w:r w:rsidR="00DA3F4F">
        <w:rPr>
          <w:rFonts w:ascii="Arial" w:hAnsi="Arial" w:cs="Arial"/>
          <w:sz w:val="22"/>
          <w:szCs w:val="22"/>
        </w:rPr>
        <w:t xml:space="preserve">typically </w:t>
      </w:r>
      <w:r>
        <w:rPr>
          <w:rFonts w:ascii="Arial" w:hAnsi="Arial" w:cs="Arial"/>
          <w:sz w:val="22"/>
          <w:szCs w:val="22"/>
        </w:rPr>
        <w:t>a</w:t>
      </w:r>
      <w:r w:rsidR="00CE6BF1">
        <w:rPr>
          <w:rFonts w:ascii="Arial" w:hAnsi="Arial" w:cs="Arial"/>
          <w:sz w:val="22"/>
          <w:szCs w:val="22"/>
        </w:rPr>
        <w:t xml:space="preserve"> </w:t>
      </w:r>
      <w:r>
        <w:rPr>
          <w:rFonts w:ascii="Arial" w:hAnsi="Arial" w:cs="Arial"/>
          <w:sz w:val="22"/>
          <w:szCs w:val="22"/>
        </w:rPr>
        <w:t>Lexmark t640n).  Approximately 12,800 checks are generated per month.  The checks are initiated by each of the individual offices.</w:t>
      </w:r>
      <w:r>
        <w:rPr>
          <w:sz w:val="22"/>
          <w:szCs w:val="22"/>
        </w:rPr>
        <w:t xml:space="preserve">  </w:t>
      </w:r>
    </w:p>
    <w:p w14:paraId="2E0ED607" w14:textId="77777777" w:rsidR="0019643D" w:rsidRDefault="0019643D" w:rsidP="0019643D">
      <w:pPr>
        <w:jc w:val="both"/>
        <w:rPr>
          <w:rFonts w:ascii="Arial" w:hAnsi="Arial" w:cs="Arial"/>
          <w:sz w:val="22"/>
          <w:szCs w:val="22"/>
        </w:rPr>
      </w:pPr>
    </w:p>
    <w:p w14:paraId="0A359360" w14:textId="77777777" w:rsidR="0019643D" w:rsidRDefault="0019643D" w:rsidP="0019643D">
      <w:pPr>
        <w:jc w:val="both"/>
        <w:rPr>
          <w:rFonts w:ascii="Arial" w:hAnsi="Arial" w:cs="Arial"/>
          <w:sz w:val="22"/>
          <w:szCs w:val="22"/>
        </w:rPr>
      </w:pPr>
      <w:r>
        <w:rPr>
          <w:rFonts w:ascii="Arial" w:hAnsi="Arial" w:cs="Arial"/>
          <w:sz w:val="22"/>
          <w:szCs w:val="22"/>
        </w:rPr>
        <w:t xml:space="preserve">The Check </w:t>
      </w:r>
      <w:r w:rsidR="00C11182">
        <w:rPr>
          <w:rFonts w:ascii="Arial" w:hAnsi="Arial" w:cs="Arial"/>
          <w:sz w:val="22"/>
          <w:szCs w:val="22"/>
        </w:rPr>
        <w:t xml:space="preserve">Printing </w:t>
      </w:r>
      <w:r>
        <w:rPr>
          <w:rFonts w:ascii="Arial" w:hAnsi="Arial" w:cs="Arial"/>
          <w:sz w:val="22"/>
          <w:szCs w:val="22"/>
        </w:rPr>
        <w:t>Application currently used does not allow ODRC to make any adjustments for font</w:t>
      </w:r>
      <w:r w:rsidR="004710AD">
        <w:rPr>
          <w:rFonts w:ascii="Arial" w:hAnsi="Arial" w:cs="Arial"/>
          <w:sz w:val="22"/>
          <w:szCs w:val="22"/>
        </w:rPr>
        <w:t>,</w:t>
      </w:r>
      <w:r>
        <w:rPr>
          <w:rFonts w:ascii="Arial" w:hAnsi="Arial" w:cs="Arial"/>
          <w:sz w:val="22"/>
          <w:szCs w:val="22"/>
        </w:rPr>
        <w:t xml:space="preserve"> check face and stub element layout and design, which has caused issues with the dollar sign ($) being mistaken for a five (5) and checks being cashed for a greater value than actually written.  In addition, various fields are allocated </w:t>
      </w:r>
      <w:r w:rsidR="00C11182">
        <w:rPr>
          <w:rFonts w:ascii="Arial" w:hAnsi="Arial" w:cs="Arial"/>
          <w:sz w:val="22"/>
          <w:szCs w:val="22"/>
        </w:rPr>
        <w:t>insufficient</w:t>
      </w:r>
      <w:r>
        <w:rPr>
          <w:rFonts w:ascii="Arial" w:hAnsi="Arial" w:cs="Arial"/>
          <w:sz w:val="22"/>
          <w:szCs w:val="22"/>
        </w:rPr>
        <w:t xml:space="preserve"> space, resulting in truncated printed data and requiring security concessions be made to continue to use the application.  </w:t>
      </w:r>
    </w:p>
    <w:p w14:paraId="446392A1" w14:textId="77777777" w:rsidR="0019643D" w:rsidRDefault="0019643D" w:rsidP="0019643D">
      <w:pPr>
        <w:jc w:val="both"/>
        <w:rPr>
          <w:rFonts w:ascii="Arial" w:hAnsi="Arial" w:cs="Arial"/>
          <w:sz w:val="22"/>
          <w:szCs w:val="22"/>
        </w:rPr>
      </w:pPr>
    </w:p>
    <w:p w14:paraId="3AFD12A4" w14:textId="77777777" w:rsidR="0019643D" w:rsidRDefault="0019643D" w:rsidP="0019643D">
      <w:pPr>
        <w:jc w:val="both"/>
        <w:rPr>
          <w:rFonts w:ascii="Arial" w:hAnsi="Arial" w:cs="Arial"/>
          <w:sz w:val="22"/>
          <w:szCs w:val="22"/>
        </w:rPr>
      </w:pPr>
    </w:p>
    <w:p w14:paraId="19C0E37D" w14:textId="77777777" w:rsidR="0019643D" w:rsidRDefault="0019643D" w:rsidP="0019643D">
      <w:pPr>
        <w:jc w:val="center"/>
        <w:rPr>
          <w:rFonts w:ascii="Arial" w:hAnsi="Arial" w:cs="Arial"/>
          <w:b/>
          <w:sz w:val="24"/>
          <w:szCs w:val="22"/>
        </w:rPr>
      </w:pPr>
      <w:r>
        <w:rPr>
          <w:rFonts w:ascii="Arial" w:hAnsi="Arial" w:cs="Arial"/>
          <w:b/>
          <w:sz w:val="24"/>
          <w:szCs w:val="22"/>
        </w:rPr>
        <w:t>APPLICATION REQUIREMENTS</w:t>
      </w:r>
    </w:p>
    <w:p w14:paraId="17E3F7F2" w14:textId="77777777" w:rsidR="0019643D" w:rsidRDefault="0019643D" w:rsidP="0019643D">
      <w:pPr>
        <w:jc w:val="both"/>
        <w:rPr>
          <w:rFonts w:ascii="Arial" w:hAnsi="Arial" w:cs="Arial"/>
          <w:sz w:val="22"/>
          <w:szCs w:val="22"/>
        </w:rPr>
      </w:pPr>
    </w:p>
    <w:p w14:paraId="1FABC7F9" w14:textId="77777777" w:rsidR="0019643D" w:rsidRDefault="0019643D" w:rsidP="0019643D">
      <w:pPr>
        <w:jc w:val="both"/>
        <w:rPr>
          <w:rFonts w:ascii="Arial" w:hAnsi="Arial" w:cs="Arial"/>
          <w:sz w:val="22"/>
          <w:szCs w:val="22"/>
        </w:rPr>
      </w:pPr>
      <w:r>
        <w:rPr>
          <w:rFonts w:ascii="Arial" w:hAnsi="Arial" w:cs="Arial"/>
          <w:sz w:val="22"/>
          <w:szCs w:val="22"/>
        </w:rPr>
        <w:t>The replacement Check Printing Application must</w:t>
      </w:r>
      <w:r w:rsidR="00E654F2">
        <w:rPr>
          <w:rFonts w:ascii="Arial" w:hAnsi="Arial" w:cs="Arial"/>
          <w:sz w:val="22"/>
          <w:szCs w:val="22"/>
        </w:rPr>
        <w:t xml:space="preserve"> meet the following requirements</w:t>
      </w:r>
      <w:r>
        <w:rPr>
          <w:rFonts w:ascii="Arial" w:hAnsi="Arial" w:cs="Arial"/>
          <w:sz w:val="22"/>
          <w:szCs w:val="22"/>
        </w:rPr>
        <w:t xml:space="preserve">:  </w:t>
      </w:r>
    </w:p>
    <w:p w14:paraId="1C2352C2"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 xml:space="preserve">Application </w:t>
      </w:r>
      <w:r w:rsidR="00C11182">
        <w:rPr>
          <w:rFonts w:ascii="Arial" w:hAnsi="Arial" w:cs="Arial"/>
          <w:sz w:val="22"/>
          <w:szCs w:val="22"/>
        </w:rPr>
        <w:t>A</w:t>
      </w:r>
      <w:r>
        <w:rPr>
          <w:rFonts w:ascii="Arial" w:hAnsi="Arial" w:cs="Arial"/>
          <w:sz w:val="22"/>
          <w:szCs w:val="22"/>
        </w:rPr>
        <w:t xml:space="preserve">ccepts single and batch .xml files from CACTAS to print checks and supporting documentation to networked or standalone MICR printers.  </w:t>
      </w:r>
    </w:p>
    <w:p w14:paraId="122A91E7"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Contractor will work with Cashless Systems, Inc. to develop exports for files other than</w:t>
      </w:r>
      <w:r w:rsidR="00C11182">
        <w:rPr>
          <w:rFonts w:ascii="Arial" w:hAnsi="Arial" w:cs="Arial"/>
          <w:sz w:val="22"/>
          <w:szCs w:val="22"/>
        </w:rPr>
        <w:t xml:space="preserve"> </w:t>
      </w:r>
      <w:r>
        <w:rPr>
          <w:rFonts w:ascii="Arial" w:hAnsi="Arial" w:cs="Arial"/>
          <w:sz w:val="22"/>
          <w:szCs w:val="22"/>
        </w:rPr>
        <w:t>.xml.</w:t>
      </w:r>
    </w:p>
    <w:p w14:paraId="062C11F4"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I</w:t>
      </w:r>
      <w:r w:rsidR="00E654F2">
        <w:rPr>
          <w:rFonts w:ascii="Arial" w:hAnsi="Arial" w:cs="Arial"/>
          <w:sz w:val="22"/>
          <w:szCs w:val="22"/>
        </w:rPr>
        <w:t xml:space="preserve">ncludes </w:t>
      </w:r>
      <w:r w:rsidR="00E654F2" w:rsidRPr="00273B0F">
        <w:rPr>
          <w:rFonts w:ascii="Arial" w:hAnsi="Arial" w:cs="Arial"/>
          <w:sz w:val="22"/>
          <w:szCs w:val="22"/>
        </w:rPr>
        <w:t>initial</w:t>
      </w:r>
      <w:r w:rsidR="00E654F2">
        <w:rPr>
          <w:rFonts w:ascii="Arial" w:hAnsi="Arial" w:cs="Arial"/>
          <w:sz w:val="22"/>
          <w:szCs w:val="22"/>
        </w:rPr>
        <w:t>, Contractor-created</w:t>
      </w:r>
      <w:r w:rsidR="00E654F2" w:rsidRPr="00273B0F">
        <w:rPr>
          <w:rFonts w:ascii="Arial" w:hAnsi="Arial" w:cs="Arial"/>
          <w:sz w:val="22"/>
          <w:szCs w:val="22"/>
        </w:rPr>
        <w:t xml:space="preserve"> check </w:t>
      </w:r>
      <w:r w:rsidR="00E654F2">
        <w:rPr>
          <w:rFonts w:ascii="Arial" w:hAnsi="Arial" w:cs="Arial"/>
          <w:sz w:val="22"/>
          <w:szCs w:val="22"/>
        </w:rPr>
        <w:t xml:space="preserve">face </w:t>
      </w:r>
      <w:r w:rsidR="00E654F2" w:rsidRPr="00273B0F">
        <w:rPr>
          <w:rFonts w:ascii="Arial" w:hAnsi="Arial" w:cs="Arial"/>
          <w:sz w:val="22"/>
          <w:szCs w:val="22"/>
        </w:rPr>
        <w:t>layouts matching those currently used by ODRC.</w:t>
      </w:r>
      <w:r w:rsidR="00E654F2" w:rsidRPr="000B5A32">
        <w:rPr>
          <w:rFonts w:ascii="Arial" w:hAnsi="Arial" w:cs="Arial"/>
          <w:sz w:val="22"/>
          <w:szCs w:val="22"/>
        </w:rPr>
        <w:t xml:space="preserve"> </w:t>
      </w:r>
    </w:p>
    <w:p w14:paraId="63B9789B"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I</w:t>
      </w:r>
      <w:r w:rsidR="00E654F2">
        <w:rPr>
          <w:rFonts w:ascii="Arial" w:hAnsi="Arial" w:cs="Arial"/>
          <w:sz w:val="22"/>
          <w:szCs w:val="22"/>
        </w:rPr>
        <w:t xml:space="preserve">ncludes </w:t>
      </w:r>
      <w:r w:rsidR="00E654F2" w:rsidRPr="00273B0F">
        <w:rPr>
          <w:rFonts w:ascii="Arial" w:hAnsi="Arial" w:cs="Arial"/>
          <w:sz w:val="22"/>
          <w:szCs w:val="22"/>
        </w:rPr>
        <w:t>initial</w:t>
      </w:r>
      <w:r w:rsidR="00E654F2">
        <w:rPr>
          <w:rFonts w:ascii="Arial" w:hAnsi="Arial" w:cs="Arial"/>
          <w:sz w:val="22"/>
          <w:szCs w:val="22"/>
        </w:rPr>
        <w:t>, Contractor-created</w:t>
      </w:r>
      <w:r w:rsidR="00E654F2" w:rsidRPr="00273B0F">
        <w:rPr>
          <w:rFonts w:ascii="Arial" w:hAnsi="Arial" w:cs="Arial"/>
          <w:sz w:val="22"/>
          <w:szCs w:val="22"/>
        </w:rPr>
        <w:t xml:space="preserve"> check </w:t>
      </w:r>
      <w:r w:rsidR="00E654F2">
        <w:rPr>
          <w:rFonts w:ascii="Arial" w:hAnsi="Arial" w:cs="Arial"/>
          <w:sz w:val="22"/>
          <w:szCs w:val="22"/>
        </w:rPr>
        <w:t xml:space="preserve">stub </w:t>
      </w:r>
      <w:r w:rsidR="00E654F2" w:rsidRPr="00273B0F">
        <w:rPr>
          <w:rFonts w:ascii="Arial" w:hAnsi="Arial" w:cs="Arial"/>
          <w:sz w:val="22"/>
          <w:szCs w:val="22"/>
        </w:rPr>
        <w:t>layouts matching those currently used by ODRC.</w:t>
      </w:r>
      <w:r w:rsidR="00E654F2" w:rsidRPr="000B5A32">
        <w:rPr>
          <w:rFonts w:ascii="Arial" w:hAnsi="Arial" w:cs="Arial"/>
          <w:sz w:val="22"/>
          <w:szCs w:val="22"/>
        </w:rPr>
        <w:t xml:space="preserve"> </w:t>
      </w:r>
    </w:p>
    <w:p w14:paraId="5D54D0A3" w14:textId="77777777" w:rsidR="00E654F2" w:rsidRPr="00D3668D" w:rsidRDefault="00D7444D" w:rsidP="00E654F2">
      <w:pPr>
        <w:numPr>
          <w:ilvl w:val="0"/>
          <w:numId w:val="37"/>
        </w:numPr>
        <w:jc w:val="both"/>
        <w:rPr>
          <w:rFonts w:ascii="Arial" w:hAnsi="Arial" w:cs="Arial"/>
          <w:sz w:val="22"/>
          <w:szCs w:val="22"/>
        </w:rPr>
      </w:pPr>
      <w:r>
        <w:rPr>
          <w:rFonts w:ascii="Arial" w:hAnsi="Arial" w:cs="Arial"/>
          <w:sz w:val="22"/>
          <w:szCs w:val="22"/>
        </w:rPr>
        <w:t>I</w:t>
      </w:r>
      <w:r w:rsidR="00E654F2">
        <w:rPr>
          <w:rFonts w:ascii="Arial" w:hAnsi="Arial" w:cs="Arial"/>
          <w:sz w:val="22"/>
          <w:szCs w:val="22"/>
        </w:rPr>
        <w:t xml:space="preserve">ncludes </w:t>
      </w:r>
      <w:r w:rsidR="00E654F2" w:rsidRPr="00273B0F">
        <w:rPr>
          <w:rFonts w:ascii="Arial" w:hAnsi="Arial" w:cs="Arial"/>
          <w:sz w:val="22"/>
          <w:szCs w:val="22"/>
        </w:rPr>
        <w:t>initial</w:t>
      </w:r>
      <w:r w:rsidR="00E654F2">
        <w:rPr>
          <w:rFonts w:ascii="Arial" w:hAnsi="Arial" w:cs="Arial"/>
          <w:sz w:val="22"/>
          <w:szCs w:val="22"/>
        </w:rPr>
        <w:t>, Contractor-created</w:t>
      </w:r>
      <w:r w:rsidR="00E654F2" w:rsidRPr="00273B0F">
        <w:rPr>
          <w:rFonts w:ascii="Arial" w:hAnsi="Arial" w:cs="Arial"/>
          <w:sz w:val="22"/>
          <w:szCs w:val="22"/>
        </w:rPr>
        <w:t xml:space="preserve"> </w:t>
      </w:r>
      <w:r w:rsidR="00E654F2">
        <w:rPr>
          <w:rFonts w:ascii="Arial" w:hAnsi="Arial" w:cs="Arial"/>
          <w:sz w:val="22"/>
          <w:szCs w:val="22"/>
        </w:rPr>
        <w:t xml:space="preserve">supporting information page </w:t>
      </w:r>
      <w:r w:rsidR="00E654F2" w:rsidRPr="00273B0F">
        <w:rPr>
          <w:rFonts w:ascii="Arial" w:hAnsi="Arial" w:cs="Arial"/>
          <w:sz w:val="22"/>
          <w:szCs w:val="22"/>
        </w:rPr>
        <w:t>layouts matching those currently used by ODRC.</w:t>
      </w:r>
      <w:r w:rsidR="00E654F2" w:rsidRPr="000B5A32">
        <w:rPr>
          <w:rFonts w:ascii="Arial" w:hAnsi="Arial" w:cs="Arial"/>
          <w:sz w:val="22"/>
          <w:szCs w:val="22"/>
        </w:rPr>
        <w:t xml:space="preserve"> </w:t>
      </w:r>
    </w:p>
    <w:p w14:paraId="19D4E07F"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P</w:t>
      </w:r>
      <w:r w:rsidR="00E654F2">
        <w:rPr>
          <w:rFonts w:ascii="Arial" w:hAnsi="Arial" w:cs="Arial"/>
          <w:sz w:val="22"/>
          <w:szCs w:val="22"/>
        </w:rPr>
        <w:t xml:space="preserve">rints to any MICR printer for which drivers can be installed on the local computer or local network; </w:t>
      </w:r>
    </w:p>
    <w:p w14:paraId="16B53577"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W</w:t>
      </w:r>
      <w:r w:rsidR="00E654F2">
        <w:rPr>
          <w:rFonts w:ascii="Arial" w:hAnsi="Arial" w:cs="Arial"/>
          <w:sz w:val="22"/>
          <w:szCs w:val="22"/>
        </w:rPr>
        <w:t>orks on 64-bit computers running Windows 7 Professional (Service Pack 2) and higher.</w:t>
      </w:r>
    </w:p>
    <w:p w14:paraId="40D0DB17"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Application allows ODRC to add, edit, and delete an unlimited number of check face layouts including fonts.</w:t>
      </w:r>
    </w:p>
    <w:p w14:paraId="2771D86D"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Allows ODRC to add, edit, and delete an unlimited number of check stub layouts.</w:t>
      </w:r>
    </w:p>
    <w:p w14:paraId="5588839F" w14:textId="77777777" w:rsidR="00E654F2" w:rsidRDefault="00E654F2" w:rsidP="00E654F2">
      <w:pPr>
        <w:numPr>
          <w:ilvl w:val="0"/>
          <w:numId w:val="37"/>
        </w:numPr>
        <w:jc w:val="both"/>
        <w:rPr>
          <w:rFonts w:ascii="Arial" w:hAnsi="Arial" w:cs="Arial"/>
          <w:sz w:val="22"/>
          <w:szCs w:val="22"/>
        </w:rPr>
      </w:pPr>
      <w:r w:rsidRPr="00273B0F">
        <w:rPr>
          <w:rFonts w:ascii="Arial" w:hAnsi="Arial" w:cs="Arial"/>
          <w:sz w:val="22"/>
          <w:szCs w:val="22"/>
        </w:rPr>
        <w:t>Allow</w:t>
      </w:r>
      <w:r>
        <w:rPr>
          <w:rFonts w:ascii="Arial" w:hAnsi="Arial" w:cs="Arial"/>
          <w:sz w:val="22"/>
          <w:szCs w:val="22"/>
        </w:rPr>
        <w:t>s</w:t>
      </w:r>
      <w:r w:rsidRPr="00273B0F">
        <w:rPr>
          <w:rFonts w:ascii="Arial" w:hAnsi="Arial" w:cs="Arial"/>
          <w:sz w:val="22"/>
          <w:szCs w:val="22"/>
        </w:rPr>
        <w:t xml:space="preserve"> ODRC to add, edit, and delete an unlimited number of supporting information page layouts.</w:t>
      </w:r>
    </w:p>
    <w:p w14:paraId="712E432D"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C</w:t>
      </w:r>
      <w:r w:rsidR="00E654F2">
        <w:rPr>
          <w:rFonts w:ascii="Arial" w:hAnsi="Arial" w:cs="Arial"/>
          <w:sz w:val="22"/>
          <w:szCs w:val="22"/>
        </w:rPr>
        <w:t xml:space="preserve">an be configured to print checks on any third of an 8.5”x11” sheet of check stock.  </w:t>
      </w:r>
    </w:p>
    <w:p w14:paraId="16D3FC14" w14:textId="77777777" w:rsidR="00E654F2" w:rsidRDefault="00D7444D" w:rsidP="00E654F2">
      <w:pPr>
        <w:numPr>
          <w:ilvl w:val="0"/>
          <w:numId w:val="37"/>
        </w:numPr>
        <w:jc w:val="both"/>
        <w:rPr>
          <w:rFonts w:ascii="Arial" w:hAnsi="Arial" w:cs="Arial"/>
          <w:sz w:val="22"/>
          <w:szCs w:val="22"/>
        </w:rPr>
      </w:pPr>
      <w:r>
        <w:rPr>
          <w:rFonts w:ascii="Arial" w:hAnsi="Arial" w:cs="Arial"/>
          <w:sz w:val="22"/>
          <w:szCs w:val="22"/>
        </w:rPr>
        <w:t>P</w:t>
      </w:r>
      <w:r w:rsidR="00E654F2">
        <w:rPr>
          <w:rFonts w:ascii="Arial" w:hAnsi="Arial" w:cs="Arial"/>
          <w:sz w:val="22"/>
          <w:szCs w:val="22"/>
        </w:rPr>
        <w:t xml:space="preserve">rovides clear and concise error messages. </w:t>
      </w:r>
    </w:p>
    <w:p w14:paraId="5D7A3FF0"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 xml:space="preserve">Application is owned by the ODRC upon completion of the Project.  </w:t>
      </w:r>
    </w:p>
    <w:p w14:paraId="35F3CEA1" w14:textId="77777777" w:rsidR="00BA3B1B" w:rsidRPr="00A101A8" w:rsidRDefault="00E654F2" w:rsidP="00A101A8">
      <w:pPr>
        <w:pStyle w:val="ListParagraph"/>
        <w:numPr>
          <w:ilvl w:val="1"/>
          <w:numId w:val="37"/>
        </w:numPr>
        <w:jc w:val="both"/>
        <w:rPr>
          <w:rFonts w:ascii="Arial" w:hAnsi="Arial" w:cs="Arial"/>
        </w:rPr>
      </w:pPr>
      <w:r w:rsidRPr="00A101A8">
        <w:rPr>
          <w:rFonts w:ascii="Arial" w:hAnsi="Arial" w:cs="Arial"/>
        </w:rPr>
        <w:t>If application is not owned by the ODRC upon completion of the Project, ODRC has the capability to add and edit fonts, check face layouts, check stub layouts, and supporting information page layouts as necessary or desired without incurring one-time or recurring development, licensing, or maintenance costs from the Contractor.</w:t>
      </w:r>
    </w:p>
    <w:p w14:paraId="654AB44D"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 xml:space="preserve">If </w:t>
      </w:r>
      <w:r w:rsidR="007F7580">
        <w:rPr>
          <w:rFonts w:ascii="Arial" w:hAnsi="Arial" w:cs="Arial"/>
          <w:sz w:val="22"/>
          <w:szCs w:val="22"/>
        </w:rPr>
        <w:t>locally-based</w:t>
      </w:r>
      <w:r>
        <w:rPr>
          <w:rFonts w:ascii="Arial" w:hAnsi="Arial" w:cs="Arial"/>
          <w:sz w:val="22"/>
          <w:szCs w:val="22"/>
        </w:rPr>
        <w:t>:</w:t>
      </w:r>
    </w:p>
    <w:p w14:paraId="7DF3E88D" w14:textId="77777777" w:rsidR="00E654F2" w:rsidRDefault="00E654F2" w:rsidP="00E654F2">
      <w:pPr>
        <w:numPr>
          <w:ilvl w:val="1"/>
          <w:numId w:val="37"/>
        </w:numPr>
        <w:jc w:val="both"/>
        <w:rPr>
          <w:rFonts w:ascii="Arial" w:hAnsi="Arial" w:cs="Arial"/>
          <w:sz w:val="22"/>
          <w:szCs w:val="22"/>
        </w:rPr>
      </w:pPr>
      <w:r>
        <w:rPr>
          <w:rFonts w:ascii="Arial" w:hAnsi="Arial" w:cs="Arial"/>
          <w:sz w:val="22"/>
          <w:szCs w:val="22"/>
        </w:rPr>
        <w:t>Installation media and detailed installation instructions are provided.</w:t>
      </w:r>
    </w:p>
    <w:p w14:paraId="112D6FB9" w14:textId="77777777" w:rsidR="00E654F2" w:rsidRDefault="00E654F2" w:rsidP="00E654F2">
      <w:pPr>
        <w:numPr>
          <w:ilvl w:val="1"/>
          <w:numId w:val="37"/>
        </w:numPr>
        <w:jc w:val="both"/>
        <w:rPr>
          <w:rFonts w:ascii="Arial" w:hAnsi="Arial" w:cs="Arial"/>
          <w:sz w:val="22"/>
          <w:szCs w:val="22"/>
        </w:rPr>
      </w:pPr>
      <w:r>
        <w:rPr>
          <w:rFonts w:ascii="Arial" w:hAnsi="Arial" w:cs="Arial"/>
          <w:sz w:val="22"/>
          <w:szCs w:val="22"/>
        </w:rPr>
        <w:lastRenderedPageBreak/>
        <w:t xml:space="preserve">Application can be installed on a Central Server and downloaded to </w:t>
      </w:r>
      <w:r w:rsidR="007F7580">
        <w:rPr>
          <w:rFonts w:ascii="Arial" w:hAnsi="Arial" w:cs="Arial"/>
          <w:sz w:val="22"/>
          <w:szCs w:val="22"/>
        </w:rPr>
        <w:t xml:space="preserve">local </w:t>
      </w:r>
      <w:r>
        <w:rPr>
          <w:rFonts w:ascii="Arial" w:hAnsi="Arial" w:cs="Arial"/>
          <w:sz w:val="22"/>
          <w:szCs w:val="22"/>
        </w:rPr>
        <w:t>computers.</w:t>
      </w:r>
    </w:p>
    <w:p w14:paraId="1723C17C" w14:textId="77777777" w:rsidR="00E654F2" w:rsidRDefault="00E654F2" w:rsidP="00E654F2">
      <w:pPr>
        <w:numPr>
          <w:ilvl w:val="1"/>
          <w:numId w:val="37"/>
        </w:numPr>
        <w:jc w:val="both"/>
        <w:rPr>
          <w:rFonts w:ascii="Arial" w:hAnsi="Arial" w:cs="Arial"/>
          <w:sz w:val="22"/>
          <w:szCs w:val="22"/>
        </w:rPr>
      </w:pPr>
      <w:r>
        <w:rPr>
          <w:rFonts w:ascii="Arial" w:hAnsi="Arial" w:cs="Arial"/>
          <w:sz w:val="22"/>
          <w:szCs w:val="22"/>
        </w:rPr>
        <w:t xml:space="preserve">Adds and edits to check face, check stub, and supporting information pages can be made centrally and downloaded to </w:t>
      </w:r>
      <w:r w:rsidR="007F7580">
        <w:rPr>
          <w:rFonts w:ascii="Arial" w:hAnsi="Arial" w:cs="Arial"/>
          <w:sz w:val="22"/>
          <w:szCs w:val="22"/>
        </w:rPr>
        <w:t xml:space="preserve">local </w:t>
      </w:r>
      <w:r>
        <w:rPr>
          <w:rFonts w:ascii="Arial" w:hAnsi="Arial" w:cs="Arial"/>
          <w:sz w:val="22"/>
          <w:szCs w:val="22"/>
        </w:rPr>
        <w:t>computers.</w:t>
      </w:r>
    </w:p>
    <w:p w14:paraId="51C26B24" w14:textId="77777777" w:rsidR="00E654F2" w:rsidRDefault="007F7580" w:rsidP="00E654F2">
      <w:pPr>
        <w:numPr>
          <w:ilvl w:val="1"/>
          <w:numId w:val="37"/>
        </w:numPr>
        <w:jc w:val="both"/>
        <w:rPr>
          <w:rFonts w:ascii="Arial" w:hAnsi="Arial" w:cs="Arial"/>
          <w:sz w:val="22"/>
          <w:szCs w:val="22"/>
        </w:rPr>
      </w:pPr>
      <w:r>
        <w:rPr>
          <w:rFonts w:ascii="Arial" w:hAnsi="Arial" w:cs="Arial"/>
          <w:sz w:val="22"/>
          <w:szCs w:val="22"/>
        </w:rPr>
        <w:t xml:space="preserve">Local </w:t>
      </w:r>
      <w:r w:rsidR="00E654F2">
        <w:rPr>
          <w:rFonts w:ascii="Arial" w:hAnsi="Arial" w:cs="Arial"/>
          <w:sz w:val="22"/>
          <w:szCs w:val="22"/>
        </w:rPr>
        <w:t>installations can NOT add or edit check face, check stub, and supporting information pages.</w:t>
      </w:r>
    </w:p>
    <w:p w14:paraId="2A952DA7" w14:textId="77777777" w:rsidR="00E654F2" w:rsidRDefault="00E654F2" w:rsidP="00E654F2">
      <w:pPr>
        <w:numPr>
          <w:ilvl w:val="0"/>
          <w:numId w:val="37"/>
        </w:numPr>
        <w:jc w:val="both"/>
        <w:rPr>
          <w:rFonts w:ascii="Arial" w:hAnsi="Arial" w:cs="Arial"/>
          <w:sz w:val="22"/>
          <w:szCs w:val="22"/>
        </w:rPr>
      </w:pPr>
      <w:r>
        <w:rPr>
          <w:rFonts w:ascii="Arial" w:hAnsi="Arial" w:cs="Arial"/>
          <w:sz w:val="22"/>
          <w:szCs w:val="22"/>
        </w:rPr>
        <w:t xml:space="preserve">If </w:t>
      </w:r>
      <w:r w:rsidR="00D7444D">
        <w:rPr>
          <w:rFonts w:ascii="Arial" w:hAnsi="Arial" w:cs="Arial"/>
          <w:sz w:val="22"/>
          <w:szCs w:val="22"/>
        </w:rPr>
        <w:t xml:space="preserve">Application is </w:t>
      </w:r>
      <w:r>
        <w:rPr>
          <w:rFonts w:ascii="Arial" w:hAnsi="Arial" w:cs="Arial"/>
          <w:sz w:val="22"/>
          <w:szCs w:val="22"/>
        </w:rPr>
        <w:t>Browser</w:t>
      </w:r>
      <w:r w:rsidR="007F7580">
        <w:rPr>
          <w:rFonts w:ascii="Arial" w:hAnsi="Arial" w:cs="Arial"/>
          <w:sz w:val="22"/>
          <w:szCs w:val="22"/>
        </w:rPr>
        <w:t xml:space="preserve"> (client-server)</w:t>
      </w:r>
      <w:r>
        <w:rPr>
          <w:rFonts w:ascii="Arial" w:hAnsi="Arial" w:cs="Arial"/>
          <w:sz w:val="22"/>
          <w:szCs w:val="22"/>
        </w:rPr>
        <w:t>-based:</w:t>
      </w:r>
    </w:p>
    <w:p w14:paraId="380536E3" w14:textId="77777777" w:rsidR="00E654F2" w:rsidRDefault="00D7444D" w:rsidP="00E654F2">
      <w:pPr>
        <w:numPr>
          <w:ilvl w:val="1"/>
          <w:numId w:val="37"/>
        </w:numPr>
        <w:jc w:val="both"/>
        <w:rPr>
          <w:rFonts w:ascii="Arial" w:hAnsi="Arial" w:cs="Arial"/>
          <w:sz w:val="22"/>
          <w:szCs w:val="22"/>
        </w:rPr>
      </w:pPr>
      <w:r>
        <w:rPr>
          <w:rFonts w:ascii="Arial" w:hAnsi="Arial" w:cs="Arial"/>
          <w:sz w:val="22"/>
          <w:szCs w:val="22"/>
        </w:rPr>
        <w:t xml:space="preserve">Application </w:t>
      </w:r>
      <w:r w:rsidR="00E654F2">
        <w:rPr>
          <w:rFonts w:ascii="Arial" w:hAnsi="Arial" w:cs="Arial"/>
          <w:sz w:val="22"/>
          <w:szCs w:val="22"/>
        </w:rPr>
        <w:t xml:space="preserve">must be installed by the Contractor </w:t>
      </w:r>
      <w:r w:rsidR="00E654F2" w:rsidRPr="004A22F3">
        <w:rPr>
          <w:rFonts w:ascii="Arial" w:hAnsi="Arial" w:cs="Arial"/>
          <w:sz w:val="22"/>
          <w:szCs w:val="22"/>
        </w:rPr>
        <w:t xml:space="preserve">on </w:t>
      </w:r>
      <w:r w:rsidR="00E654F2">
        <w:rPr>
          <w:rFonts w:ascii="Arial" w:hAnsi="Arial" w:cs="Arial"/>
          <w:sz w:val="22"/>
          <w:szCs w:val="22"/>
        </w:rPr>
        <w:t xml:space="preserve">the </w:t>
      </w:r>
      <w:r w:rsidR="00E654F2" w:rsidRPr="004A22F3">
        <w:rPr>
          <w:rFonts w:ascii="Arial" w:hAnsi="Arial" w:cs="Arial"/>
          <w:sz w:val="22"/>
          <w:szCs w:val="22"/>
        </w:rPr>
        <w:t xml:space="preserve">ODRC’s Central </w:t>
      </w:r>
      <w:r w:rsidR="00E654F2">
        <w:rPr>
          <w:rFonts w:ascii="Arial" w:hAnsi="Arial" w:cs="Arial"/>
          <w:sz w:val="22"/>
          <w:szCs w:val="22"/>
        </w:rPr>
        <w:t xml:space="preserve">(virtual) </w:t>
      </w:r>
      <w:r w:rsidR="00E654F2" w:rsidRPr="004A22F3">
        <w:rPr>
          <w:rFonts w:ascii="Arial" w:hAnsi="Arial" w:cs="Arial"/>
          <w:sz w:val="22"/>
          <w:szCs w:val="22"/>
        </w:rPr>
        <w:t xml:space="preserve">Server running Microsoft Server </w:t>
      </w:r>
      <w:r w:rsidR="007F7580" w:rsidRPr="00CE6BF1">
        <w:rPr>
          <w:rFonts w:ascii="Arial" w:hAnsi="Arial" w:cs="Arial"/>
          <w:sz w:val="22"/>
          <w:szCs w:val="22"/>
        </w:rPr>
        <w:t>20</w:t>
      </w:r>
      <w:r w:rsidR="007F7580">
        <w:rPr>
          <w:rFonts w:ascii="Arial" w:hAnsi="Arial" w:cs="Arial"/>
          <w:sz w:val="22"/>
          <w:szCs w:val="22"/>
        </w:rPr>
        <w:t>xx</w:t>
      </w:r>
      <w:r w:rsidR="00E654F2" w:rsidRPr="00050046">
        <w:rPr>
          <w:rFonts w:ascii="Arial" w:hAnsi="Arial" w:cs="Arial"/>
          <w:sz w:val="22"/>
          <w:szCs w:val="22"/>
        </w:rPr>
        <w:t xml:space="preserve">, which is located at the </w:t>
      </w:r>
      <w:r w:rsidR="00E654F2" w:rsidRPr="00CE6BF1">
        <w:rPr>
          <w:rFonts w:ascii="Arial" w:hAnsi="Arial" w:cs="Arial"/>
          <w:sz w:val="22"/>
          <w:szCs w:val="22"/>
        </w:rPr>
        <w:t>State of Ohio Computer Center on Arthur Adams Drive,</w:t>
      </w:r>
      <w:r w:rsidR="00E654F2" w:rsidRPr="00050046">
        <w:rPr>
          <w:rFonts w:ascii="Arial" w:hAnsi="Arial" w:cs="Arial"/>
          <w:sz w:val="22"/>
          <w:szCs w:val="22"/>
        </w:rPr>
        <w:t xml:space="preserve"> Columbus, OH.  Installation</w:t>
      </w:r>
      <w:r w:rsidR="00E654F2" w:rsidRPr="00C26EAE">
        <w:rPr>
          <w:rFonts w:ascii="Arial" w:hAnsi="Arial" w:cs="Arial"/>
          <w:sz w:val="22"/>
          <w:szCs w:val="22"/>
        </w:rPr>
        <w:t xml:space="preserve"> must be coordinated with Operation Support Center and State of Ohio Computer Center technical staff.  </w:t>
      </w:r>
    </w:p>
    <w:p w14:paraId="3B17666D" w14:textId="77777777" w:rsidR="00E654F2" w:rsidRPr="00C26EAE" w:rsidRDefault="00E654F2" w:rsidP="00E654F2">
      <w:pPr>
        <w:numPr>
          <w:ilvl w:val="1"/>
          <w:numId w:val="37"/>
        </w:numPr>
        <w:jc w:val="both"/>
        <w:rPr>
          <w:rFonts w:ascii="Arial" w:hAnsi="Arial" w:cs="Arial"/>
          <w:sz w:val="22"/>
          <w:szCs w:val="22"/>
        </w:rPr>
      </w:pPr>
      <w:r w:rsidRPr="00C26EAE">
        <w:rPr>
          <w:rFonts w:ascii="Arial" w:hAnsi="Arial" w:cs="Arial"/>
          <w:sz w:val="22"/>
          <w:szCs w:val="22"/>
        </w:rPr>
        <w:t>If allowed, remote access to the Central Server will be by Virtual Private Network (VPN) or Bomgar</w:t>
      </w:r>
      <w:r>
        <w:rPr>
          <w:rFonts w:ascii="Arial" w:hAnsi="Arial" w:cs="Arial"/>
          <w:sz w:val="22"/>
          <w:szCs w:val="22"/>
        </w:rPr>
        <w:t xml:space="preserve"> remote support</w:t>
      </w:r>
      <w:r w:rsidRPr="00C26EAE">
        <w:rPr>
          <w:rFonts w:ascii="Arial" w:hAnsi="Arial" w:cs="Arial"/>
          <w:sz w:val="22"/>
          <w:szCs w:val="22"/>
        </w:rPr>
        <w:t xml:space="preserve"> software only.  </w:t>
      </w:r>
    </w:p>
    <w:p w14:paraId="0BC133C6" w14:textId="77777777" w:rsidR="00E654F2" w:rsidRDefault="00E654F2" w:rsidP="00E654F2">
      <w:pPr>
        <w:numPr>
          <w:ilvl w:val="1"/>
          <w:numId w:val="37"/>
        </w:numPr>
        <w:jc w:val="both"/>
        <w:rPr>
          <w:rFonts w:ascii="Arial" w:hAnsi="Arial" w:cs="Arial"/>
          <w:sz w:val="22"/>
          <w:szCs w:val="22"/>
        </w:rPr>
      </w:pPr>
      <w:r>
        <w:rPr>
          <w:rFonts w:ascii="Arial" w:hAnsi="Arial" w:cs="Arial"/>
          <w:sz w:val="22"/>
          <w:szCs w:val="22"/>
        </w:rPr>
        <w:t>Application must be capable of being restarted remotely if the Central Server on which it resides faults and needs to be restarted.</w:t>
      </w:r>
    </w:p>
    <w:p w14:paraId="0DEBF40C" w14:textId="77777777" w:rsidR="00E654F2" w:rsidRDefault="00D7444D" w:rsidP="00E654F2">
      <w:pPr>
        <w:numPr>
          <w:ilvl w:val="1"/>
          <w:numId w:val="37"/>
        </w:numPr>
        <w:jc w:val="both"/>
        <w:rPr>
          <w:rFonts w:ascii="Arial" w:hAnsi="Arial" w:cs="Arial"/>
          <w:sz w:val="22"/>
          <w:szCs w:val="22"/>
        </w:rPr>
      </w:pPr>
      <w:r>
        <w:rPr>
          <w:rFonts w:ascii="Arial" w:hAnsi="Arial" w:cs="Arial"/>
          <w:sz w:val="22"/>
          <w:szCs w:val="22"/>
        </w:rPr>
        <w:t>C</w:t>
      </w:r>
      <w:r w:rsidR="00E654F2">
        <w:rPr>
          <w:rFonts w:ascii="Arial" w:hAnsi="Arial" w:cs="Arial"/>
          <w:sz w:val="22"/>
          <w:szCs w:val="22"/>
        </w:rPr>
        <w:t>an be used by at least 60 users</w:t>
      </w:r>
      <w:r w:rsidR="009A25C6">
        <w:rPr>
          <w:rFonts w:ascii="Arial" w:hAnsi="Arial" w:cs="Arial"/>
          <w:sz w:val="22"/>
          <w:szCs w:val="22"/>
        </w:rPr>
        <w:t xml:space="preserve"> concurrently</w:t>
      </w:r>
      <w:r w:rsidR="00E654F2">
        <w:rPr>
          <w:rFonts w:ascii="Arial" w:hAnsi="Arial" w:cs="Arial"/>
          <w:sz w:val="22"/>
          <w:szCs w:val="22"/>
        </w:rPr>
        <w:t>.</w:t>
      </w:r>
    </w:p>
    <w:p w14:paraId="2FFE1DEB" w14:textId="77777777" w:rsidR="00F374F3" w:rsidRDefault="00F374F3" w:rsidP="00E654F2">
      <w:pPr>
        <w:numPr>
          <w:ilvl w:val="1"/>
          <w:numId w:val="37"/>
        </w:numPr>
        <w:jc w:val="both"/>
        <w:rPr>
          <w:rFonts w:ascii="Arial" w:hAnsi="Arial" w:cs="Arial"/>
          <w:sz w:val="22"/>
          <w:szCs w:val="22"/>
        </w:rPr>
      </w:pPr>
      <w:r>
        <w:rPr>
          <w:rFonts w:ascii="Arial" w:hAnsi="Arial" w:cs="Arial"/>
          <w:sz w:val="22"/>
          <w:szCs w:val="22"/>
        </w:rPr>
        <w:t>Requires strong passwords for access</w:t>
      </w:r>
    </w:p>
    <w:p w14:paraId="42CE84A2" w14:textId="77777777" w:rsidR="00E654F2" w:rsidRDefault="00D7444D" w:rsidP="00E654F2">
      <w:pPr>
        <w:numPr>
          <w:ilvl w:val="1"/>
          <w:numId w:val="37"/>
        </w:numPr>
        <w:jc w:val="both"/>
        <w:rPr>
          <w:rFonts w:ascii="Arial" w:hAnsi="Arial" w:cs="Arial"/>
          <w:sz w:val="22"/>
          <w:szCs w:val="22"/>
        </w:rPr>
      </w:pPr>
      <w:r>
        <w:rPr>
          <w:rFonts w:ascii="Arial" w:hAnsi="Arial" w:cs="Arial"/>
          <w:sz w:val="22"/>
          <w:szCs w:val="22"/>
        </w:rPr>
        <w:t>P</w:t>
      </w:r>
      <w:r w:rsidR="00E654F2">
        <w:rPr>
          <w:rFonts w:ascii="Arial" w:hAnsi="Arial" w:cs="Arial"/>
          <w:sz w:val="22"/>
          <w:szCs w:val="22"/>
        </w:rPr>
        <w:t>asswords must be reset at least every 60 days.</w:t>
      </w:r>
    </w:p>
    <w:p w14:paraId="07C3008A" w14:textId="77777777" w:rsidR="00E654F2" w:rsidRDefault="00D7444D" w:rsidP="000278CF">
      <w:pPr>
        <w:numPr>
          <w:ilvl w:val="1"/>
          <w:numId w:val="37"/>
        </w:numPr>
        <w:jc w:val="both"/>
        <w:rPr>
          <w:rFonts w:ascii="Arial" w:hAnsi="Arial" w:cs="Arial"/>
          <w:sz w:val="22"/>
          <w:szCs w:val="22"/>
        </w:rPr>
      </w:pPr>
      <w:r>
        <w:rPr>
          <w:rFonts w:ascii="Arial" w:hAnsi="Arial" w:cs="Arial"/>
          <w:sz w:val="22"/>
          <w:szCs w:val="22"/>
        </w:rPr>
        <w:t>H</w:t>
      </w:r>
      <w:r w:rsidR="00E654F2">
        <w:rPr>
          <w:rFonts w:ascii="Arial" w:hAnsi="Arial" w:cs="Arial"/>
          <w:sz w:val="22"/>
          <w:szCs w:val="22"/>
        </w:rPr>
        <w:t>as a minimum of four access levels:</w:t>
      </w:r>
    </w:p>
    <w:p w14:paraId="5EF85EC2" w14:textId="77777777" w:rsidR="00E654F2" w:rsidRDefault="00E654F2" w:rsidP="00E654F2">
      <w:pPr>
        <w:numPr>
          <w:ilvl w:val="2"/>
          <w:numId w:val="37"/>
        </w:numPr>
        <w:jc w:val="both"/>
        <w:rPr>
          <w:rFonts w:ascii="Arial" w:hAnsi="Arial" w:cs="Arial"/>
          <w:sz w:val="22"/>
          <w:szCs w:val="22"/>
        </w:rPr>
      </w:pPr>
      <w:r>
        <w:rPr>
          <w:rFonts w:ascii="Arial" w:hAnsi="Arial" w:cs="Arial"/>
          <w:sz w:val="22"/>
          <w:szCs w:val="22"/>
        </w:rPr>
        <w:t>Basic user can print checks for their institution.</w:t>
      </w:r>
    </w:p>
    <w:p w14:paraId="79583441" w14:textId="77777777" w:rsidR="00E654F2" w:rsidRDefault="00E654F2" w:rsidP="00E654F2">
      <w:pPr>
        <w:numPr>
          <w:ilvl w:val="2"/>
          <w:numId w:val="37"/>
        </w:numPr>
        <w:jc w:val="both"/>
        <w:rPr>
          <w:rFonts w:ascii="Arial" w:hAnsi="Arial" w:cs="Arial"/>
          <w:sz w:val="22"/>
          <w:szCs w:val="22"/>
        </w:rPr>
      </w:pPr>
      <w:r>
        <w:rPr>
          <w:rFonts w:ascii="Arial" w:hAnsi="Arial" w:cs="Arial"/>
          <w:sz w:val="22"/>
          <w:szCs w:val="22"/>
        </w:rPr>
        <w:t>Advanced user can print checks for multiple (or all) institutions.</w:t>
      </w:r>
    </w:p>
    <w:p w14:paraId="47D9A483" w14:textId="77777777" w:rsidR="00E654F2" w:rsidRDefault="00E654F2" w:rsidP="00E654F2">
      <w:pPr>
        <w:numPr>
          <w:ilvl w:val="2"/>
          <w:numId w:val="37"/>
        </w:numPr>
        <w:jc w:val="both"/>
        <w:rPr>
          <w:rFonts w:ascii="Arial" w:hAnsi="Arial" w:cs="Arial"/>
          <w:sz w:val="22"/>
          <w:szCs w:val="22"/>
        </w:rPr>
      </w:pPr>
      <w:r>
        <w:rPr>
          <w:rFonts w:ascii="Arial" w:hAnsi="Arial" w:cs="Arial"/>
          <w:sz w:val="22"/>
          <w:szCs w:val="22"/>
        </w:rPr>
        <w:t>System user can assign and reset user names and passwords.</w:t>
      </w:r>
    </w:p>
    <w:p w14:paraId="03891C05" w14:textId="77777777" w:rsidR="00E654F2" w:rsidRDefault="00E654F2" w:rsidP="00E654F2">
      <w:pPr>
        <w:numPr>
          <w:ilvl w:val="2"/>
          <w:numId w:val="37"/>
        </w:numPr>
        <w:jc w:val="both"/>
        <w:rPr>
          <w:rFonts w:ascii="Arial" w:hAnsi="Arial" w:cs="Arial"/>
          <w:sz w:val="22"/>
          <w:szCs w:val="22"/>
        </w:rPr>
      </w:pPr>
      <w:r>
        <w:rPr>
          <w:rFonts w:ascii="Arial" w:hAnsi="Arial" w:cs="Arial"/>
          <w:sz w:val="22"/>
          <w:szCs w:val="22"/>
        </w:rPr>
        <w:t>System administrator can print checks for any institution, assign and reset user names and passwords, and add and edit check face, check stub, and supporting information layouts.</w:t>
      </w:r>
    </w:p>
    <w:p w14:paraId="3E04AAE8" w14:textId="77777777" w:rsidR="0019643D" w:rsidRDefault="0019643D" w:rsidP="0019643D">
      <w:pPr>
        <w:jc w:val="both"/>
        <w:rPr>
          <w:rFonts w:ascii="Arial" w:hAnsi="Arial" w:cs="Arial"/>
          <w:sz w:val="22"/>
          <w:szCs w:val="22"/>
        </w:rPr>
      </w:pPr>
    </w:p>
    <w:p w14:paraId="541D5DDF" w14:textId="77777777" w:rsidR="0019643D" w:rsidRDefault="0019643D" w:rsidP="0019643D">
      <w:pPr>
        <w:jc w:val="both"/>
        <w:rPr>
          <w:rFonts w:ascii="Arial" w:hAnsi="Arial" w:cs="Arial"/>
          <w:sz w:val="22"/>
          <w:szCs w:val="22"/>
        </w:rPr>
      </w:pPr>
      <w:r>
        <w:rPr>
          <w:rFonts w:ascii="Arial" w:hAnsi="Arial" w:cs="Arial"/>
          <w:sz w:val="22"/>
          <w:szCs w:val="22"/>
        </w:rPr>
        <w:t xml:space="preserve">In addition, the </w:t>
      </w:r>
      <w:r w:rsidR="0085710E">
        <w:rPr>
          <w:rFonts w:ascii="Arial" w:hAnsi="Arial" w:cs="Arial"/>
          <w:sz w:val="22"/>
          <w:szCs w:val="22"/>
        </w:rPr>
        <w:t>awarded</w:t>
      </w:r>
      <w:r w:rsidR="009A25C6">
        <w:rPr>
          <w:rFonts w:ascii="Arial" w:hAnsi="Arial" w:cs="Arial"/>
          <w:sz w:val="22"/>
          <w:szCs w:val="22"/>
        </w:rPr>
        <w:t xml:space="preserve"> </w:t>
      </w:r>
      <w:r w:rsidR="0085710E">
        <w:rPr>
          <w:rFonts w:ascii="Arial" w:hAnsi="Arial" w:cs="Arial"/>
          <w:sz w:val="22"/>
          <w:szCs w:val="22"/>
        </w:rPr>
        <w:t>Contractor</w:t>
      </w:r>
      <w:r>
        <w:rPr>
          <w:rFonts w:ascii="Arial" w:hAnsi="Arial" w:cs="Arial"/>
          <w:sz w:val="22"/>
          <w:szCs w:val="22"/>
        </w:rPr>
        <w:t xml:space="preserve"> will </w:t>
      </w:r>
      <w:r w:rsidR="00AF4F47">
        <w:rPr>
          <w:rFonts w:ascii="Arial" w:hAnsi="Arial" w:cs="Arial"/>
          <w:sz w:val="22"/>
          <w:szCs w:val="22"/>
        </w:rPr>
        <w:t xml:space="preserve">conduct </w:t>
      </w:r>
      <w:r>
        <w:rPr>
          <w:rFonts w:ascii="Arial" w:hAnsi="Arial" w:cs="Arial"/>
          <w:sz w:val="22"/>
          <w:szCs w:val="22"/>
        </w:rPr>
        <w:t xml:space="preserve">training of selected staff at </w:t>
      </w:r>
      <w:r w:rsidR="00C26EAE">
        <w:rPr>
          <w:rFonts w:ascii="Arial" w:hAnsi="Arial" w:cs="Arial"/>
          <w:sz w:val="22"/>
          <w:szCs w:val="22"/>
        </w:rPr>
        <w:t xml:space="preserve">either </w:t>
      </w:r>
      <w:r>
        <w:rPr>
          <w:rFonts w:ascii="Arial" w:hAnsi="Arial" w:cs="Arial"/>
          <w:sz w:val="22"/>
          <w:szCs w:val="22"/>
        </w:rPr>
        <w:t xml:space="preserve">ODRC’s Operation Support Center, currently located at 770 West Broad Street, Columbus, </w:t>
      </w:r>
      <w:r w:rsidR="00D7327C">
        <w:rPr>
          <w:rFonts w:ascii="Arial" w:hAnsi="Arial" w:cs="Arial"/>
          <w:sz w:val="22"/>
          <w:szCs w:val="22"/>
        </w:rPr>
        <w:t>Ohio 43222</w:t>
      </w:r>
      <w:r w:rsidR="00C26EAE">
        <w:rPr>
          <w:rFonts w:ascii="Arial" w:hAnsi="Arial" w:cs="Arial"/>
          <w:sz w:val="22"/>
          <w:szCs w:val="22"/>
        </w:rPr>
        <w:t xml:space="preserve">, or the Training &amp; Education Center </w:t>
      </w:r>
      <w:r w:rsidR="00C26EAE" w:rsidRPr="00C26EAE">
        <w:rPr>
          <w:rFonts w:ascii="Arial" w:hAnsi="Arial" w:cs="Arial"/>
          <w:sz w:val="22"/>
          <w:szCs w:val="22"/>
        </w:rPr>
        <w:t xml:space="preserve">at </w:t>
      </w:r>
      <w:r w:rsidR="00C26EAE" w:rsidRPr="00CE6BF1">
        <w:rPr>
          <w:rFonts w:ascii="Arial" w:hAnsi="Arial" w:cs="Arial"/>
          <w:sz w:val="22"/>
          <w:szCs w:val="22"/>
        </w:rPr>
        <w:t xml:space="preserve">1580 St. Rt. 56, London, </w:t>
      </w:r>
      <w:r w:rsidR="00A828C1" w:rsidRPr="00CE6BF1">
        <w:rPr>
          <w:rFonts w:ascii="Arial" w:hAnsi="Arial" w:cs="Arial"/>
          <w:sz w:val="22"/>
          <w:szCs w:val="22"/>
        </w:rPr>
        <w:t>Ohio</w:t>
      </w:r>
      <w:r w:rsidR="00A828C1">
        <w:rPr>
          <w:rFonts w:ascii="Arial" w:hAnsi="Arial" w:cs="Arial"/>
          <w:color w:val="5B2E00"/>
          <w:sz w:val="22"/>
          <w:szCs w:val="22"/>
        </w:rPr>
        <w:t>.</w:t>
      </w:r>
      <w:r>
        <w:rPr>
          <w:rFonts w:ascii="Arial" w:hAnsi="Arial" w:cs="Arial"/>
          <w:sz w:val="22"/>
          <w:szCs w:val="22"/>
        </w:rPr>
        <w:t xml:space="preserve">  Training </w:t>
      </w:r>
      <w:r w:rsidR="00AF4F47">
        <w:rPr>
          <w:rFonts w:ascii="Arial" w:hAnsi="Arial" w:cs="Arial"/>
          <w:sz w:val="22"/>
          <w:szCs w:val="22"/>
        </w:rPr>
        <w:t xml:space="preserve">shall </w:t>
      </w:r>
      <w:r>
        <w:rPr>
          <w:rFonts w:ascii="Arial" w:hAnsi="Arial" w:cs="Arial"/>
          <w:sz w:val="22"/>
          <w:szCs w:val="22"/>
        </w:rPr>
        <w:t>encompass three areas</w:t>
      </w:r>
      <w:r w:rsidR="00AF4F47">
        <w:rPr>
          <w:rFonts w:ascii="Arial" w:hAnsi="Arial" w:cs="Arial"/>
          <w:sz w:val="22"/>
          <w:szCs w:val="22"/>
        </w:rPr>
        <w:t>:</w:t>
      </w:r>
      <w:r>
        <w:rPr>
          <w:rFonts w:ascii="Arial" w:hAnsi="Arial" w:cs="Arial"/>
          <w:sz w:val="22"/>
          <w:szCs w:val="22"/>
        </w:rPr>
        <w:t xml:space="preserve"> 1) general operation and use of the </w:t>
      </w:r>
      <w:r w:rsidR="0085710E">
        <w:rPr>
          <w:rFonts w:ascii="Arial" w:hAnsi="Arial" w:cs="Arial"/>
          <w:sz w:val="22"/>
          <w:szCs w:val="22"/>
        </w:rPr>
        <w:t>A</w:t>
      </w:r>
      <w:r>
        <w:rPr>
          <w:rFonts w:ascii="Arial" w:hAnsi="Arial" w:cs="Arial"/>
          <w:sz w:val="22"/>
          <w:szCs w:val="22"/>
        </w:rPr>
        <w:t>pplication</w:t>
      </w:r>
      <w:r w:rsidR="00E654F2">
        <w:rPr>
          <w:rFonts w:ascii="Arial" w:hAnsi="Arial" w:cs="Arial"/>
          <w:sz w:val="22"/>
          <w:szCs w:val="22"/>
        </w:rPr>
        <w:t xml:space="preserve"> (up to 90 users)</w:t>
      </w:r>
      <w:r>
        <w:rPr>
          <w:rFonts w:ascii="Arial" w:hAnsi="Arial" w:cs="Arial"/>
          <w:sz w:val="22"/>
          <w:szCs w:val="22"/>
        </w:rPr>
        <w:t>; 2) adding, editing, deleting check layouts, stub layouts, and layouts for pages providing additional supporting information for the check printed</w:t>
      </w:r>
      <w:r w:rsidR="00E654F2">
        <w:rPr>
          <w:rFonts w:ascii="Arial" w:hAnsi="Arial" w:cs="Arial"/>
          <w:sz w:val="22"/>
          <w:szCs w:val="22"/>
        </w:rPr>
        <w:t xml:space="preserve"> (up to </w:t>
      </w:r>
      <w:r w:rsidR="00DA3F4F">
        <w:rPr>
          <w:rFonts w:ascii="Arial" w:hAnsi="Arial" w:cs="Arial"/>
          <w:sz w:val="22"/>
          <w:szCs w:val="22"/>
        </w:rPr>
        <w:t>10</w:t>
      </w:r>
      <w:r w:rsidR="00E654F2">
        <w:rPr>
          <w:rFonts w:ascii="Arial" w:hAnsi="Arial" w:cs="Arial"/>
          <w:sz w:val="22"/>
          <w:szCs w:val="22"/>
        </w:rPr>
        <w:t xml:space="preserve"> users)</w:t>
      </w:r>
      <w:r>
        <w:rPr>
          <w:rFonts w:ascii="Arial" w:hAnsi="Arial" w:cs="Arial"/>
          <w:sz w:val="22"/>
          <w:szCs w:val="22"/>
        </w:rPr>
        <w:t>; and 3) server</w:t>
      </w:r>
      <w:r w:rsidR="00DA3F4F">
        <w:rPr>
          <w:rFonts w:ascii="Arial" w:hAnsi="Arial" w:cs="Arial"/>
          <w:sz w:val="22"/>
          <w:szCs w:val="22"/>
        </w:rPr>
        <w:t>-client</w:t>
      </w:r>
      <w:r>
        <w:rPr>
          <w:rFonts w:ascii="Arial" w:hAnsi="Arial" w:cs="Arial"/>
          <w:sz w:val="22"/>
          <w:szCs w:val="22"/>
        </w:rPr>
        <w:t xml:space="preserve"> </w:t>
      </w:r>
      <w:r w:rsidR="00E654F2">
        <w:rPr>
          <w:rFonts w:ascii="Arial" w:hAnsi="Arial" w:cs="Arial"/>
          <w:sz w:val="22"/>
          <w:szCs w:val="22"/>
        </w:rPr>
        <w:t>or</w:t>
      </w:r>
      <w:r>
        <w:rPr>
          <w:rFonts w:ascii="Arial" w:hAnsi="Arial" w:cs="Arial"/>
          <w:sz w:val="22"/>
          <w:szCs w:val="22"/>
        </w:rPr>
        <w:t xml:space="preserve"> </w:t>
      </w:r>
      <w:r w:rsidR="00DA3F4F">
        <w:rPr>
          <w:rFonts w:ascii="Arial" w:hAnsi="Arial" w:cs="Arial"/>
          <w:sz w:val="22"/>
          <w:szCs w:val="22"/>
        </w:rPr>
        <w:t xml:space="preserve">local </w:t>
      </w:r>
      <w:r>
        <w:rPr>
          <w:rFonts w:ascii="Arial" w:hAnsi="Arial" w:cs="Arial"/>
          <w:sz w:val="22"/>
          <w:szCs w:val="22"/>
        </w:rPr>
        <w:t>installation and support</w:t>
      </w:r>
      <w:r w:rsidR="00E654F2">
        <w:rPr>
          <w:rFonts w:ascii="Arial" w:hAnsi="Arial" w:cs="Arial"/>
          <w:sz w:val="22"/>
          <w:szCs w:val="22"/>
        </w:rPr>
        <w:t xml:space="preserve"> (up to 60 users)</w:t>
      </w:r>
      <w:r w:rsidR="005C0BE8">
        <w:rPr>
          <w:rFonts w:ascii="Arial" w:hAnsi="Arial" w:cs="Arial"/>
          <w:sz w:val="22"/>
          <w:szCs w:val="22"/>
        </w:rPr>
        <w:t xml:space="preserve">. There </w:t>
      </w:r>
      <w:r w:rsidR="00AF4F47">
        <w:rPr>
          <w:rFonts w:ascii="Arial" w:hAnsi="Arial" w:cs="Arial"/>
          <w:sz w:val="22"/>
          <w:szCs w:val="22"/>
        </w:rPr>
        <w:t xml:space="preserve">will be different users in each training </w:t>
      </w:r>
      <w:r w:rsidR="005C0BE8">
        <w:rPr>
          <w:rFonts w:ascii="Arial" w:hAnsi="Arial" w:cs="Arial"/>
          <w:sz w:val="22"/>
          <w:szCs w:val="22"/>
        </w:rPr>
        <w:t>session.</w:t>
      </w:r>
      <w:r>
        <w:rPr>
          <w:rFonts w:ascii="Arial" w:hAnsi="Arial" w:cs="Arial"/>
          <w:sz w:val="22"/>
          <w:szCs w:val="22"/>
        </w:rPr>
        <w:t xml:space="preserve"> </w:t>
      </w:r>
      <w:r w:rsidR="0085710E">
        <w:rPr>
          <w:rFonts w:ascii="Arial" w:hAnsi="Arial" w:cs="Arial"/>
          <w:sz w:val="22"/>
          <w:szCs w:val="22"/>
        </w:rPr>
        <w:t>Con</w:t>
      </w:r>
      <w:r w:rsidR="0085710E" w:rsidRPr="009A25C6">
        <w:rPr>
          <w:rFonts w:ascii="Arial" w:hAnsi="Arial" w:cs="Arial"/>
          <w:sz w:val="22"/>
          <w:szCs w:val="22"/>
        </w:rPr>
        <w:t xml:space="preserve">tractor must provide </w:t>
      </w:r>
      <w:r w:rsidR="00E63975" w:rsidRPr="005C0BE8">
        <w:rPr>
          <w:rFonts w:ascii="Arial" w:hAnsi="Arial" w:cs="Arial"/>
          <w:sz w:val="22"/>
          <w:szCs w:val="22"/>
        </w:rPr>
        <w:t xml:space="preserve">Training and User manuals (electronic documents [Word or PDF] are preferred; printed is acceptable </w:t>
      </w:r>
      <w:r w:rsidR="004C547B">
        <w:rPr>
          <w:rFonts w:ascii="Arial" w:hAnsi="Arial" w:cs="Arial"/>
          <w:sz w:val="22"/>
          <w:szCs w:val="22"/>
        </w:rPr>
        <w:t>if a</w:t>
      </w:r>
      <w:r w:rsidR="004C547B" w:rsidRPr="005C0BE8">
        <w:rPr>
          <w:rFonts w:ascii="Arial" w:hAnsi="Arial" w:cs="Arial"/>
          <w:sz w:val="22"/>
          <w:szCs w:val="22"/>
        </w:rPr>
        <w:t xml:space="preserve"> </w:t>
      </w:r>
      <w:r w:rsidR="00E63975" w:rsidRPr="005C0BE8">
        <w:rPr>
          <w:rFonts w:ascii="Arial" w:hAnsi="Arial" w:cs="Arial"/>
          <w:sz w:val="22"/>
          <w:szCs w:val="22"/>
        </w:rPr>
        <w:t xml:space="preserve">minimum of </w:t>
      </w:r>
      <w:r w:rsidR="005C0BE8">
        <w:rPr>
          <w:rFonts w:ascii="Arial" w:hAnsi="Arial" w:cs="Arial"/>
          <w:sz w:val="22"/>
          <w:szCs w:val="22"/>
        </w:rPr>
        <w:t xml:space="preserve">100 </w:t>
      </w:r>
      <w:r w:rsidR="00E63975" w:rsidRPr="005C0BE8">
        <w:rPr>
          <w:rFonts w:ascii="Arial" w:hAnsi="Arial" w:cs="Arial"/>
          <w:sz w:val="22"/>
          <w:szCs w:val="22"/>
        </w:rPr>
        <w:t>are provided) or in the alternative provide access to on-line training and help screens for the institution and support center staff in English.</w:t>
      </w:r>
      <w:r>
        <w:rPr>
          <w:rFonts w:ascii="Arial" w:hAnsi="Arial" w:cs="Arial"/>
          <w:sz w:val="22"/>
          <w:szCs w:val="22"/>
        </w:rPr>
        <w:t xml:space="preserve">  </w:t>
      </w:r>
    </w:p>
    <w:p w14:paraId="05A71AD1" w14:textId="77777777" w:rsidR="0019643D" w:rsidRDefault="0019643D" w:rsidP="0019643D">
      <w:pPr>
        <w:jc w:val="both"/>
        <w:rPr>
          <w:rFonts w:ascii="Arial" w:hAnsi="Arial" w:cs="Arial"/>
          <w:sz w:val="22"/>
          <w:szCs w:val="22"/>
        </w:rPr>
      </w:pPr>
    </w:p>
    <w:p w14:paraId="76BC7F7E" w14:textId="77777777" w:rsidR="0019643D" w:rsidRDefault="0019643D" w:rsidP="0019643D">
      <w:pPr>
        <w:jc w:val="both"/>
        <w:rPr>
          <w:rFonts w:ascii="Arial" w:hAnsi="Arial" w:cs="Arial"/>
          <w:sz w:val="22"/>
          <w:szCs w:val="22"/>
        </w:rPr>
      </w:pPr>
      <w:r>
        <w:rPr>
          <w:rFonts w:ascii="Arial" w:hAnsi="Arial" w:cs="Arial"/>
          <w:sz w:val="22"/>
          <w:szCs w:val="22"/>
        </w:rPr>
        <w:t xml:space="preserve">The Proposal must include pricing for set-up, installation, testing, and training, along with the cost for ODRC to own the application upon completion of the project.  The Proposal shall include any incidental items omitted from these specifications in order to deliver a fully-functional application and be in compliance with the specifications, requirements, and intent, of this Request.  </w:t>
      </w:r>
    </w:p>
    <w:p w14:paraId="3873EE20" w14:textId="77777777" w:rsidR="0019643D" w:rsidRDefault="0019643D" w:rsidP="0019643D">
      <w:pPr>
        <w:jc w:val="both"/>
        <w:rPr>
          <w:rFonts w:ascii="Arial" w:hAnsi="Arial" w:cs="Arial"/>
          <w:sz w:val="22"/>
          <w:szCs w:val="22"/>
        </w:rPr>
      </w:pPr>
    </w:p>
    <w:p w14:paraId="52830416" w14:textId="77777777" w:rsidR="0019643D" w:rsidRDefault="0019643D" w:rsidP="0019643D">
      <w:pPr>
        <w:jc w:val="both"/>
        <w:rPr>
          <w:rFonts w:ascii="Century" w:hAnsi="Century"/>
          <w:sz w:val="22"/>
          <w:szCs w:val="22"/>
        </w:rPr>
      </w:pPr>
    </w:p>
    <w:p w14:paraId="07409E41" w14:textId="77777777" w:rsidR="00D976EC" w:rsidRDefault="00D976EC" w:rsidP="00E81C73">
      <w:pPr>
        <w:jc w:val="center"/>
        <w:rPr>
          <w:b/>
          <w:sz w:val="32"/>
          <w:szCs w:val="32"/>
        </w:rPr>
      </w:pPr>
    </w:p>
    <w:p w14:paraId="5503EA6B" w14:textId="77777777" w:rsidR="0019643D" w:rsidRDefault="00E81C73" w:rsidP="00E81C73">
      <w:pPr>
        <w:jc w:val="center"/>
        <w:rPr>
          <w:b/>
          <w:sz w:val="22"/>
          <w:szCs w:val="22"/>
        </w:rPr>
      </w:pPr>
      <w:r w:rsidRPr="00E332E2">
        <w:rPr>
          <w:b/>
          <w:sz w:val="22"/>
          <w:szCs w:val="22"/>
        </w:rPr>
        <w:t>REMAINDER OF PAGE INTENTIONALLY LEFT BLANK</w:t>
      </w:r>
    </w:p>
    <w:p w14:paraId="1244FDAA" w14:textId="77777777" w:rsidR="0019643D" w:rsidRDefault="0019643D">
      <w:pPr>
        <w:rPr>
          <w:b/>
          <w:sz w:val="22"/>
          <w:szCs w:val="22"/>
        </w:rPr>
      </w:pPr>
      <w:r>
        <w:rPr>
          <w:b/>
          <w:sz w:val="22"/>
          <w:szCs w:val="22"/>
        </w:rPr>
        <w:br w:type="page"/>
      </w:r>
    </w:p>
    <w:p w14:paraId="7BC420B8" w14:textId="77777777" w:rsidR="00112BD2" w:rsidRDefault="00112BD2" w:rsidP="00E332E2">
      <w:pPr>
        <w:jc w:val="center"/>
        <w:rPr>
          <w:rFonts w:ascii="Arial" w:hAnsi="Arial" w:cs="Arial"/>
          <w:b/>
          <w:sz w:val="22"/>
          <w:szCs w:val="22"/>
        </w:rPr>
      </w:pPr>
    </w:p>
    <w:p w14:paraId="2E283B5D" w14:textId="77777777" w:rsidR="00112BD2" w:rsidRDefault="00112BD2" w:rsidP="00E332E2">
      <w:pPr>
        <w:jc w:val="center"/>
        <w:rPr>
          <w:rFonts w:ascii="Arial" w:hAnsi="Arial" w:cs="Arial"/>
          <w:b/>
          <w:sz w:val="22"/>
          <w:szCs w:val="22"/>
        </w:rPr>
      </w:pPr>
    </w:p>
    <w:p w14:paraId="587A36D3" w14:textId="77777777" w:rsidR="00112BD2" w:rsidRDefault="00112BD2" w:rsidP="00E332E2">
      <w:pPr>
        <w:jc w:val="center"/>
        <w:rPr>
          <w:rFonts w:ascii="Arial" w:hAnsi="Arial" w:cs="Arial"/>
          <w:b/>
          <w:sz w:val="22"/>
          <w:szCs w:val="22"/>
        </w:rPr>
      </w:pPr>
    </w:p>
    <w:p w14:paraId="639626E6" w14:textId="77777777" w:rsidR="00112BD2" w:rsidRDefault="00112BD2" w:rsidP="00967D04">
      <w:pPr>
        <w:rPr>
          <w:rFonts w:ascii="Arial" w:hAnsi="Arial" w:cs="Arial"/>
          <w:b/>
          <w:sz w:val="22"/>
          <w:szCs w:val="22"/>
        </w:rPr>
      </w:pPr>
    </w:p>
    <w:p w14:paraId="125F3520" w14:textId="77777777" w:rsidR="00C032E2" w:rsidRPr="00BD6D39" w:rsidRDefault="00C032E2" w:rsidP="00E332E2">
      <w:pPr>
        <w:jc w:val="center"/>
        <w:rPr>
          <w:rFonts w:ascii="Arial" w:hAnsi="Arial" w:cs="Arial"/>
          <w:b/>
          <w:sz w:val="22"/>
          <w:szCs w:val="22"/>
        </w:rPr>
      </w:pPr>
      <w:r w:rsidRPr="00BD6D39">
        <w:rPr>
          <w:rFonts w:ascii="Arial" w:hAnsi="Arial" w:cs="Arial"/>
          <w:b/>
          <w:sz w:val="22"/>
          <w:szCs w:val="22"/>
        </w:rPr>
        <w:t>PART FOUR: REQUIREMENTS FOR PROPOSAL</w:t>
      </w:r>
    </w:p>
    <w:p w14:paraId="6985D1DB" w14:textId="77777777" w:rsidR="00C032E2" w:rsidRPr="00D71D1D" w:rsidRDefault="00C032E2" w:rsidP="00EA3C31">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4DD0B877" w14:textId="77777777" w:rsidR="00C032E2" w:rsidRPr="00BD6D39"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r w:rsidRPr="00BD6D39">
        <w:rPr>
          <w:rFonts w:ascii="Arial" w:hAnsi="Arial" w:cs="Arial"/>
          <w:b/>
          <w:sz w:val="22"/>
          <w:szCs w:val="22"/>
        </w:rPr>
        <w:t>Proposal Format</w:t>
      </w:r>
      <w:r w:rsidR="00AB6E00">
        <w:rPr>
          <w:rFonts w:ascii="Arial" w:hAnsi="Arial" w:cs="Arial"/>
          <w:b/>
          <w:sz w:val="22"/>
          <w:szCs w:val="22"/>
        </w:rPr>
        <w:t>:</w:t>
      </w:r>
      <w:r w:rsidR="00F1362E" w:rsidRPr="00BD6D39">
        <w:rPr>
          <w:rFonts w:ascii="Arial" w:hAnsi="Arial" w:cs="Arial"/>
          <w:b/>
          <w:sz w:val="22"/>
          <w:szCs w:val="22"/>
        </w:rPr>
        <w:t xml:space="preserve"> </w:t>
      </w:r>
      <w:r w:rsidRPr="00BD6D39">
        <w:rPr>
          <w:rFonts w:ascii="Arial" w:hAnsi="Arial" w:cs="Arial"/>
          <w:sz w:val="22"/>
          <w:szCs w:val="22"/>
        </w:rPr>
        <w:t xml:space="preserve">Each Proposal </w:t>
      </w:r>
      <w:r w:rsidR="00545C9F" w:rsidRPr="00BD6D39">
        <w:rPr>
          <w:rFonts w:ascii="Arial" w:hAnsi="Arial" w:cs="Arial"/>
          <w:sz w:val="22"/>
          <w:szCs w:val="22"/>
        </w:rPr>
        <w:t>shall</w:t>
      </w:r>
      <w:r w:rsidRPr="00BD6D39">
        <w:rPr>
          <w:rFonts w:ascii="Arial" w:hAnsi="Arial" w:cs="Arial"/>
          <w:sz w:val="22"/>
          <w:szCs w:val="22"/>
        </w:rPr>
        <w:t xml:space="preserve"> respond to every request for information in this </w:t>
      </w:r>
      <w:r w:rsidR="00FF5A29" w:rsidRPr="00BD6D39">
        <w:rPr>
          <w:rFonts w:ascii="Arial" w:hAnsi="Arial" w:cs="Arial"/>
          <w:sz w:val="22"/>
          <w:szCs w:val="22"/>
        </w:rPr>
        <w:t>RFP</w:t>
      </w:r>
      <w:r w:rsidRPr="00BD6D39">
        <w:rPr>
          <w:rFonts w:ascii="Arial" w:hAnsi="Arial" w:cs="Arial"/>
          <w:sz w:val="22"/>
          <w:szCs w:val="22"/>
        </w:rPr>
        <w:t xml:space="preserve"> whether the request requires a simple “yes</w:t>
      </w:r>
      <w:r w:rsidR="00AB6E00">
        <w:rPr>
          <w:rFonts w:ascii="Arial" w:hAnsi="Arial" w:cs="Arial"/>
          <w:sz w:val="22"/>
          <w:szCs w:val="22"/>
        </w:rPr>
        <w:t>,</w:t>
      </w:r>
      <w:r w:rsidRPr="00BD6D39">
        <w:rPr>
          <w:rFonts w:ascii="Arial" w:hAnsi="Arial" w:cs="Arial"/>
          <w:sz w:val="22"/>
          <w:szCs w:val="22"/>
        </w:rPr>
        <w:t>” “no</w:t>
      </w:r>
      <w:r w:rsidR="00AB6E00">
        <w:rPr>
          <w:rFonts w:ascii="Arial" w:hAnsi="Arial" w:cs="Arial"/>
          <w:sz w:val="22"/>
          <w:szCs w:val="22"/>
        </w:rPr>
        <w:t>,</w:t>
      </w:r>
      <w:r w:rsidRPr="00BD6D39">
        <w:rPr>
          <w:rFonts w:ascii="Arial" w:hAnsi="Arial" w:cs="Arial"/>
          <w:sz w:val="22"/>
          <w:szCs w:val="22"/>
        </w:rPr>
        <w:t xml:space="preserve">” or a detailed explanation. These instructions describe the required format for a responsive Proposal. All required specifications must be met for the </w:t>
      </w:r>
      <w:r w:rsidR="005F2CC2" w:rsidRPr="00BD6D39">
        <w:rPr>
          <w:rFonts w:ascii="Arial" w:hAnsi="Arial" w:cs="Arial"/>
          <w:sz w:val="22"/>
          <w:szCs w:val="22"/>
        </w:rPr>
        <w:t>Offeror</w:t>
      </w:r>
      <w:r w:rsidR="008E3238" w:rsidRPr="00BD6D39">
        <w:rPr>
          <w:rFonts w:ascii="Arial" w:hAnsi="Arial" w:cs="Arial"/>
          <w:sz w:val="22"/>
          <w:szCs w:val="22"/>
        </w:rPr>
        <w:t xml:space="preserve"> and </w:t>
      </w:r>
      <w:r w:rsidRPr="00BD6D39">
        <w:rPr>
          <w:rFonts w:ascii="Arial" w:hAnsi="Arial" w:cs="Arial"/>
          <w:sz w:val="22"/>
          <w:szCs w:val="22"/>
        </w:rPr>
        <w:t>Proposal to be considered responsive.</w:t>
      </w:r>
    </w:p>
    <w:p w14:paraId="5B419B60" w14:textId="77777777" w:rsidR="00C032E2" w:rsidRPr="00D71D1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p>
    <w:p w14:paraId="7EF28C29" w14:textId="77777777" w:rsidR="00C032E2" w:rsidRPr="00BD6D39"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r w:rsidRPr="00BD6D39">
        <w:rPr>
          <w:rFonts w:ascii="Arial" w:hAnsi="Arial" w:cs="Arial"/>
          <w:sz w:val="22"/>
          <w:szCs w:val="22"/>
        </w:rPr>
        <w:t xml:space="preserve">The </w:t>
      </w:r>
      <w:r w:rsidR="005F2CC2" w:rsidRPr="00BD6D39">
        <w:rPr>
          <w:rFonts w:ascii="Arial" w:hAnsi="Arial" w:cs="Arial"/>
          <w:sz w:val="22"/>
          <w:szCs w:val="22"/>
        </w:rPr>
        <w:t>Offeror</w:t>
      </w:r>
      <w:r w:rsidRPr="00BD6D39">
        <w:rPr>
          <w:rFonts w:ascii="Arial" w:hAnsi="Arial" w:cs="Arial"/>
          <w:sz w:val="22"/>
          <w:szCs w:val="22"/>
        </w:rPr>
        <w:t xml:space="preserve"> may include any additional information it believes is relevant. All pages, except</w:t>
      </w:r>
      <w:r w:rsidR="004A6D8E" w:rsidRPr="00BD6D39">
        <w:rPr>
          <w:rFonts w:ascii="Arial" w:hAnsi="Arial" w:cs="Arial"/>
          <w:sz w:val="22"/>
          <w:szCs w:val="22"/>
        </w:rPr>
        <w:t xml:space="preserve"> pre-printed technical inserts s</w:t>
      </w:r>
      <w:r w:rsidR="00AD041D" w:rsidRPr="00BD6D39">
        <w:rPr>
          <w:rFonts w:ascii="Arial" w:hAnsi="Arial" w:cs="Arial"/>
          <w:sz w:val="22"/>
          <w:szCs w:val="22"/>
        </w:rPr>
        <w:t xml:space="preserve">hall </w:t>
      </w:r>
      <w:r w:rsidRPr="00BD6D39">
        <w:rPr>
          <w:rFonts w:ascii="Arial" w:hAnsi="Arial" w:cs="Arial"/>
          <w:sz w:val="22"/>
          <w:szCs w:val="22"/>
        </w:rPr>
        <w:t xml:space="preserve">be sequentially numbered. </w:t>
      </w:r>
    </w:p>
    <w:p w14:paraId="39F7FC61" w14:textId="77777777" w:rsidR="00C032E2" w:rsidRPr="00D71D1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p>
    <w:p w14:paraId="7999D5E6" w14:textId="77777777" w:rsidR="00C032E2" w:rsidRPr="00BD6D39" w:rsidRDefault="00C032E2" w:rsidP="00033139">
      <w:pPr>
        <w:ind w:left="-187"/>
        <w:jc w:val="both"/>
        <w:rPr>
          <w:rFonts w:ascii="Arial" w:hAnsi="Arial" w:cs="Arial"/>
          <w:b/>
          <w:sz w:val="22"/>
          <w:szCs w:val="22"/>
        </w:rPr>
      </w:pPr>
      <w:r w:rsidRPr="00BD6D39">
        <w:rPr>
          <w:rFonts w:ascii="Arial" w:hAnsi="Arial" w:cs="Arial"/>
          <w:sz w:val="22"/>
          <w:szCs w:val="22"/>
        </w:rPr>
        <w:t xml:space="preserve">The Proposal shall be organized in the following order and contain the following information. </w:t>
      </w:r>
      <w:r w:rsidRPr="00BD6D39">
        <w:rPr>
          <w:rFonts w:ascii="Arial" w:hAnsi="Arial" w:cs="Arial"/>
          <w:b/>
          <w:sz w:val="22"/>
          <w:szCs w:val="22"/>
        </w:rPr>
        <w:t xml:space="preserve">Failure of the </w:t>
      </w:r>
      <w:r w:rsidR="005F2CC2" w:rsidRPr="00BD6D39">
        <w:rPr>
          <w:rFonts w:ascii="Arial" w:hAnsi="Arial" w:cs="Arial"/>
          <w:b/>
          <w:sz w:val="22"/>
          <w:szCs w:val="22"/>
        </w:rPr>
        <w:t>Offeror</w:t>
      </w:r>
      <w:r w:rsidRPr="00BD6D39">
        <w:rPr>
          <w:rFonts w:ascii="Arial" w:hAnsi="Arial" w:cs="Arial"/>
          <w:b/>
          <w:sz w:val="22"/>
          <w:szCs w:val="22"/>
        </w:rPr>
        <w:t xml:space="preserve"> to provide any of the following items may result in rejection of the Proposal:</w:t>
      </w:r>
    </w:p>
    <w:p w14:paraId="1DAFCF65" w14:textId="77777777" w:rsidR="00C032E2" w:rsidRPr="00D71D1D" w:rsidRDefault="00C032E2" w:rsidP="00DD2209">
      <w:pPr>
        <w:ind w:left="-180"/>
        <w:jc w:val="both"/>
        <w:rPr>
          <w:rFonts w:ascii="Arial" w:hAnsi="Arial" w:cs="Arial"/>
          <w:sz w:val="22"/>
          <w:szCs w:val="22"/>
        </w:rPr>
      </w:pPr>
    </w:p>
    <w:p w14:paraId="7CB40C76" w14:textId="77777777" w:rsidR="00C032E2" w:rsidRPr="00BD6D39" w:rsidRDefault="00C032E2" w:rsidP="00B474A4">
      <w:pPr>
        <w:numPr>
          <w:ilvl w:val="0"/>
          <w:numId w:val="13"/>
        </w:numPr>
        <w:tabs>
          <w:tab w:val="left" w:pos="360"/>
        </w:tabs>
        <w:spacing w:line="360" w:lineRule="auto"/>
        <w:ind w:left="90" w:firstLine="0"/>
        <w:jc w:val="both"/>
        <w:rPr>
          <w:rFonts w:ascii="Arial" w:hAnsi="Arial" w:cs="Arial"/>
          <w:sz w:val="22"/>
          <w:szCs w:val="22"/>
        </w:rPr>
      </w:pPr>
      <w:r w:rsidRPr="00BD6D39">
        <w:rPr>
          <w:rFonts w:ascii="Arial" w:hAnsi="Arial" w:cs="Arial"/>
          <w:sz w:val="22"/>
          <w:szCs w:val="22"/>
        </w:rPr>
        <w:t xml:space="preserve">Cover Letter; </w:t>
      </w:r>
    </w:p>
    <w:p w14:paraId="224F029B" w14:textId="77777777" w:rsidR="00C032E2" w:rsidRPr="00BD6D39" w:rsidRDefault="005C7EF4"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BD6D39">
        <w:rPr>
          <w:rFonts w:ascii="Arial" w:hAnsi="Arial" w:cs="Arial"/>
          <w:sz w:val="22"/>
          <w:szCs w:val="22"/>
        </w:rPr>
        <w:t>Description of Offeror’s</w:t>
      </w:r>
      <w:r w:rsidR="00E50F40" w:rsidRPr="00BD6D39">
        <w:rPr>
          <w:rFonts w:ascii="Arial" w:hAnsi="Arial" w:cs="Arial"/>
          <w:sz w:val="22"/>
          <w:szCs w:val="22"/>
        </w:rPr>
        <w:t xml:space="preserve"> </w:t>
      </w:r>
      <w:r w:rsidR="002078BB" w:rsidRPr="00BD6D39">
        <w:rPr>
          <w:rFonts w:ascii="Arial" w:hAnsi="Arial" w:cs="Arial"/>
          <w:sz w:val="22"/>
          <w:szCs w:val="22"/>
        </w:rPr>
        <w:t>Scope of Work</w:t>
      </w:r>
      <w:r w:rsidR="004D56B5" w:rsidRPr="00BD6D39">
        <w:rPr>
          <w:rFonts w:ascii="Arial" w:hAnsi="Arial" w:cs="Arial"/>
          <w:sz w:val="22"/>
          <w:szCs w:val="22"/>
        </w:rPr>
        <w:t>,</w:t>
      </w:r>
      <w:r w:rsidR="002078BB" w:rsidRPr="00BD6D39">
        <w:rPr>
          <w:rFonts w:ascii="Arial" w:hAnsi="Arial" w:cs="Arial"/>
          <w:sz w:val="22"/>
          <w:szCs w:val="22"/>
        </w:rPr>
        <w:t xml:space="preserve"> Offeror’s Knowledge, Skill</w:t>
      </w:r>
      <w:r w:rsidR="00E50F40" w:rsidRPr="00BD6D39">
        <w:rPr>
          <w:rFonts w:ascii="Arial" w:hAnsi="Arial" w:cs="Arial"/>
          <w:sz w:val="22"/>
          <w:szCs w:val="22"/>
        </w:rPr>
        <w:t xml:space="preserve">s, and Abilities, </w:t>
      </w:r>
      <w:r w:rsidR="00783BEB" w:rsidRPr="00A95F5A">
        <w:rPr>
          <w:rFonts w:ascii="Arial" w:hAnsi="Arial" w:cs="Arial"/>
          <w:sz w:val="22"/>
          <w:szCs w:val="22"/>
        </w:rPr>
        <w:t>and Required Information</w:t>
      </w:r>
      <w:r w:rsidR="00E50F40" w:rsidRPr="00BD6D39">
        <w:rPr>
          <w:rFonts w:ascii="Arial" w:hAnsi="Arial" w:cs="Arial"/>
          <w:sz w:val="22"/>
          <w:szCs w:val="22"/>
        </w:rPr>
        <w:t xml:space="preserve">; </w:t>
      </w:r>
    </w:p>
    <w:p w14:paraId="4C23B1F9" w14:textId="77777777" w:rsidR="00C032E2" w:rsidRPr="00BD6D39" w:rsidRDefault="00A94F36"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BD6D39">
        <w:rPr>
          <w:rFonts w:ascii="Arial" w:hAnsi="Arial" w:cs="Arial"/>
          <w:sz w:val="22"/>
          <w:szCs w:val="22"/>
        </w:rPr>
        <w:t xml:space="preserve">Attachment </w:t>
      </w:r>
      <w:r w:rsidR="00D70970">
        <w:rPr>
          <w:rFonts w:ascii="Arial" w:hAnsi="Arial" w:cs="Arial"/>
          <w:sz w:val="22"/>
          <w:szCs w:val="22"/>
        </w:rPr>
        <w:t>One</w:t>
      </w:r>
      <w:r w:rsidR="00AB6E00">
        <w:rPr>
          <w:rFonts w:ascii="Arial" w:hAnsi="Arial" w:cs="Arial"/>
          <w:sz w:val="22"/>
          <w:szCs w:val="22"/>
        </w:rPr>
        <w:t>:</w:t>
      </w:r>
      <w:r w:rsidR="00D70970" w:rsidRPr="00BD6D39">
        <w:rPr>
          <w:rFonts w:ascii="Arial" w:hAnsi="Arial" w:cs="Arial"/>
          <w:sz w:val="22"/>
          <w:szCs w:val="22"/>
        </w:rPr>
        <w:t xml:space="preserve"> </w:t>
      </w:r>
      <w:r w:rsidR="00823DC5" w:rsidRPr="00BD6D39">
        <w:rPr>
          <w:rFonts w:ascii="Arial" w:hAnsi="Arial" w:cs="Arial"/>
          <w:sz w:val="22"/>
          <w:szCs w:val="22"/>
        </w:rPr>
        <w:t>Offeror Profile Summary</w:t>
      </w:r>
      <w:r w:rsidR="00C032E2" w:rsidRPr="00BD6D39">
        <w:rPr>
          <w:rFonts w:ascii="Arial" w:hAnsi="Arial" w:cs="Arial"/>
          <w:sz w:val="22"/>
          <w:szCs w:val="22"/>
        </w:rPr>
        <w:t>;</w:t>
      </w:r>
      <w:r w:rsidR="00823DC5" w:rsidRPr="00BD6D39">
        <w:rPr>
          <w:rFonts w:ascii="Arial" w:hAnsi="Arial" w:cs="Arial"/>
          <w:sz w:val="22"/>
          <w:szCs w:val="22"/>
        </w:rPr>
        <w:t xml:space="preserve"> </w:t>
      </w:r>
    </w:p>
    <w:p w14:paraId="106F8A1B" w14:textId="77777777" w:rsidR="00B709C0" w:rsidRDefault="00A94F36"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BD6D39">
        <w:rPr>
          <w:rFonts w:ascii="Arial" w:hAnsi="Arial" w:cs="Arial"/>
          <w:sz w:val="22"/>
          <w:szCs w:val="22"/>
        </w:rPr>
        <w:t xml:space="preserve">Attachment </w:t>
      </w:r>
      <w:r w:rsidR="00D70970">
        <w:rPr>
          <w:rFonts w:ascii="Arial" w:hAnsi="Arial" w:cs="Arial"/>
          <w:sz w:val="22"/>
          <w:szCs w:val="22"/>
        </w:rPr>
        <w:t>Two</w:t>
      </w:r>
      <w:r w:rsidR="00AB6E00">
        <w:rPr>
          <w:rFonts w:ascii="Arial" w:hAnsi="Arial" w:cs="Arial"/>
          <w:sz w:val="22"/>
          <w:szCs w:val="22"/>
        </w:rPr>
        <w:t>:</w:t>
      </w:r>
      <w:r w:rsidRPr="00BD6D39">
        <w:rPr>
          <w:rFonts w:ascii="Arial" w:hAnsi="Arial" w:cs="Arial"/>
          <w:sz w:val="22"/>
          <w:szCs w:val="22"/>
        </w:rPr>
        <w:t xml:space="preserve"> </w:t>
      </w:r>
      <w:r w:rsidR="00823DC5" w:rsidRPr="00BD6D39">
        <w:rPr>
          <w:rFonts w:ascii="Arial" w:hAnsi="Arial" w:cs="Arial"/>
          <w:sz w:val="22"/>
          <w:szCs w:val="22"/>
        </w:rPr>
        <w:t>Declaration Statements</w:t>
      </w:r>
      <w:r w:rsidR="00635B2F">
        <w:rPr>
          <w:rFonts w:ascii="Arial" w:hAnsi="Arial" w:cs="Arial"/>
          <w:sz w:val="22"/>
          <w:szCs w:val="22"/>
        </w:rPr>
        <w:t xml:space="preserve">; </w:t>
      </w:r>
    </w:p>
    <w:p w14:paraId="2211EFD3" w14:textId="77777777" w:rsidR="00180E53" w:rsidRDefault="00B709C0" w:rsidP="00B474A4">
      <w:pPr>
        <w:numPr>
          <w:ilvl w:val="0"/>
          <w:numId w:val="13"/>
        </w:numPr>
        <w:tabs>
          <w:tab w:val="left" w:pos="360"/>
          <w:tab w:val="left" w:pos="450"/>
        </w:tabs>
        <w:spacing w:line="360" w:lineRule="auto"/>
        <w:ind w:left="90" w:firstLine="0"/>
        <w:jc w:val="both"/>
        <w:rPr>
          <w:rFonts w:ascii="Arial" w:hAnsi="Arial" w:cs="Arial"/>
          <w:sz w:val="22"/>
          <w:szCs w:val="22"/>
        </w:rPr>
      </w:pPr>
      <w:r>
        <w:rPr>
          <w:rFonts w:ascii="Arial" w:hAnsi="Arial" w:cs="Arial"/>
          <w:sz w:val="22"/>
          <w:szCs w:val="22"/>
        </w:rPr>
        <w:t>Attachment Five: Cost Summary</w:t>
      </w:r>
      <w:r w:rsidR="00C8355E">
        <w:rPr>
          <w:rFonts w:ascii="Arial" w:hAnsi="Arial" w:cs="Arial"/>
          <w:sz w:val="22"/>
          <w:szCs w:val="22"/>
        </w:rPr>
        <w:t>;</w:t>
      </w:r>
      <w:r>
        <w:rPr>
          <w:rFonts w:ascii="Arial" w:hAnsi="Arial" w:cs="Arial"/>
          <w:sz w:val="22"/>
          <w:szCs w:val="22"/>
        </w:rPr>
        <w:t xml:space="preserve"> and</w:t>
      </w:r>
    </w:p>
    <w:p w14:paraId="252A261B" w14:textId="77777777" w:rsidR="000006DF" w:rsidRDefault="004C4E7E" w:rsidP="00B474A4">
      <w:pPr>
        <w:numPr>
          <w:ilvl w:val="0"/>
          <w:numId w:val="13"/>
        </w:numPr>
        <w:tabs>
          <w:tab w:val="left" w:pos="360"/>
          <w:tab w:val="left" w:pos="450"/>
        </w:tabs>
        <w:spacing w:line="360" w:lineRule="auto"/>
        <w:ind w:left="90" w:firstLine="0"/>
        <w:jc w:val="both"/>
        <w:rPr>
          <w:rFonts w:ascii="Arial" w:hAnsi="Arial" w:cs="Arial"/>
          <w:sz w:val="22"/>
          <w:szCs w:val="22"/>
        </w:rPr>
      </w:pPr>
      <w:r>
        <w:rPr>
          <w:rFonts w:ascii="Arial" w:hAnsi="Arial" w:cs="Arial"/>
          <w:sz w:val="22"/>
          <w:szCs w:val="22"/>
        </w:rPr>
        <w:t xml:space="preserve">Attachment </w:t>
      </w:r>
      <w:r w:rsidR="00B709C0">
        <w:rPr>
          <w:rFonts w:ascii="Arial" w:hAnsi="Arial" w:cs="Arial"/>
          <w:sz w:val="22"/>
          <w:szCs w:val="22"/>
        </w:rPr>
        <w:t>Six</w:t>
      </w:r>
      <w:r w:rsidR="00AB6E00">
        <w:rPr>
          <w:rFonts w:ascii="Arial" w:hAnsi="Arial" w:cs="Arial"/>
          <w:sz w:val="22"/>
          <w:szCs w:val="22"/>
        </w:rPr>
        <w:t>:</w:t>
      </w:r>
      <w:r>
        <w:rPr>
          <w:rFonts w:ascii="Arial" w:hAnsi="Arial" w:cs="Arial"/>
          <w:sz w:val="22"/>
          <w:szCs w:val="22"/>
        </w:rPr>
        <w:t xml:space="preserve"> </w:t>
      </w:r>
      <w:r w:rsidR="00D70970">
        <w:rPr>
          <w:rFonts w:ascii="Arial" w:hAnsi="Arial" w:cs="Arial"/>
          <w:sz w:val="22"/>
          <w:szCs w:val="22"/>
        </w:rPr>
        <w:t xml:space="preserve">Deliverables </w:t>
      </w:r>
      <w:r w:rsidR="00583D7D">
        <w:rPr>
          <w:rFonts w:ascii="Arial" w:hAnsi="Arial" w:cs="Arial"/>
          <w:sz w:val="22"/>
          <w:szCs w:val="22"/>
        </w:rPr>
        <w:t xml:space="preserve">and </w:t>
      </w:r>
      <w:r w:rsidR="00635B2F">
        <w:rPr>
          <w:rFonts w:ascii="Arial" w:hAnsi="Arial" w:cs="Arial"/>
          <w:sz w:val="22"/>
          <w:szCs w:val="22"/>
        </w:rPr>
        <w:t xml:space="preserve">Proposed </w:t>
      </w:r>
      <w:r w:rsidR="00583D7D">
        <w:rPr>
          <w:rFonts w:ascii="Arial" w:hAnsi="Arial" w:cs="Arial"/>
          <w:sz w:val="22"/>
          <w:szCs w:val="22"/>
        </w:rPr>
        <w:t xml:space="preserve">Payment </w:t>
      </w:r>
      <w:r w:rsidR="00D70970">
        <w:rPr>
          <w:rFonts w:ascii="Arial" w:hAnsi="Arial" w:cs="Arial"/>
          <w:sz w:val="22"/>
          <w:szCs w:val="22"/>
        </w:rPr>
        <w:t>Summary</w:t>
      </w:r>
    </w:p>
    <w:p w14:paraId="5D0492FA" w14:textId="77777777" w:rsidR="00487FF7" w:rsidRDefault="00487FF7" w:rsidP="00F56C0E">
      <w:pPr>
        <w:tabs>
          <w:tab w:val="left" w:pos="360"/>
          <w:tab w:val="left" w:pos="450"/>
        </w:tabs>
        <w:spacing w:line="360" w:lineRule="auto"/>
        <w:ind w:left="90"/>
        <w:jc w:val="both"/>
        <w:rPr>
          <w:rFonts w:ascii="Arial" w:hAnsi="Arial" w:cs="Arial"/>
          <w:sz w:val="22"/>
          <w:szCs w:val="22"/>
        </w:rPr>
      </w:pPr>
    </w:p>
    <w:p w14:paraId="1387715E" w14:textId="77777777" w:rsidR="00872F7A" w:rsidRPr="00BD6D39" w:rsidRDefault="003E22DD" w:rsidP="00462C31">
      <w:pPr>
        <w:numPr>
          <w:ilvl w:val="0"/>
          <w:numId w:val="15"/>
        </w:numPr>
        <w:ind w:left="173"/>
        <w:jc w:val="both"/>
        <w:rPr>
          <w:rFonts w:ascii="Arial" w:hAnsi="Arial" w:cs="Arial"/>
          <w:b/>
          <w:sz w:val="22"/>
          <w:szCs w:val="22"/>
        </w:rPr>
      </w:pPr>
      <w:r w:rsidRPr="00BD6D39">
        <w:rPr>
          <w:rFonts w:ascii="Arial" w:hAnsi="Arial" w:cs="Arial"/>
          <w:b/>
          <w:sz w:val="22"/>
          <w:szCs w:val="22"/>
        </w:rPr>
        <w:t>Cover Letter</w:t>
      </w:r>
      <w:r w:rsidR="00AB6E00">
        <w:rPr>
          <w:rFonts w:ascii="Arial" w:hAnsi="Arial" w:cs="Arial"/>
          <w:b/>
          <w:sz w:val="22"/>
          <w:szCs w:val="22"/>
        </w:rPr>
        <w:t>:</w:t>
      </w:r>
      <w:r w:rsidRPr="00BD6D39">
        <w:rPr>
          <w:rFonts w:ascii="Arial" w:hAnsi="Arial" w:cs="Arial"/>
          <w:b/>
          <w:sz w:val="22"/>
          <w:szCs w:val="22"/>
        </w:rPr>
        <w:t xml:space="preserve"> </w:t>
      </w:r>
      <w:r w:rsidRPr="00BD6D39">
        <w:rPr>
          <w:rFonts w:ascii="Arial" w:hAnsi="Arial" w:cs="Arial"/>
          <w:sz w:val="22"/>
          <w:szCs w:val="22"/>
        </w:rPr>
        <w:t>The Offeror must include a standard business letter s</w:t>
      </w:r>
      <w:r w:rsidR="00C032E2" w:rsidRPr="00BD6D39">
        <w:rPr>
          <w:rFonts w:ascii="Arial" w:hAnsi="Arial" w:cs="Arial"/>
          <w:sz w:val="22"/>
          <w:szCs w:val="22"/>
        </w:rPr>
        <w:t xml:space="preserve">igned by an individual authorized to legally bind the </w:t>
      </w:r>
      <w:r w:rsidR="005F2CC2" w:rsidRPr="00BD6D39">
        <w:rPr>
          <w:rFonts w:ascii="Arial" w:hAnsi="Arial" w:cs="Arial"/>
          <w:sz w:val="22"/>
          <w:szCs w:val="22"/>
        </w:rPr>
        <w:t>Offeror</w:t>
      </w:r>
      <w:r w:rsidR="00C032E2" w:rsidRPr="00BD6D39">
        <w:rPr>
          <w:rFonts w:ascii="Arial" w:hAnsi="Arial" w:cs="Arial"/>
          <w:sz w:val="22"/>
          <w:szCs w:val="22"/>
        </w:rPr>
        <w:t xml:space="preserve">. The </w:t>
      </w:r>
      <w:r w:rsidR="005F2CC2" w:rsidRPr="00BD6D39">
        <w:rPr>
          <w:rFonts w:ascii="Arial" w:hAnsi="Arial" w:cs="Arial"/>
          <w:sz w:val="22"/>
          <w:szCs w:val="22"/>
        </w:rPr>
        <w:t>Offeror</w:t>
      </w:r>
      <w:r w:rsidR="00C032E2" w:rsidRPr="00BD6D39">
        <w:rPr>
          <w:rFonts w:ascii="Arial" w:hAnsi="Arial" w:cs="Arial"/>
          <w:sz w:val="22"/>
          <w:szCs w:val="22"/>
        </w:rPr>
        <w:t xml:space="preserve"> must be engaged in the business of providing </w:t>
      </w:r>
      <w:r w:rsidR="006F709C">
        <w:rPr>
          <w:rFonts w:ascii="Arial" w:hAnsi="Arial" w:cs="Arial"/>
          <w:sz w:val="22"/>
          <w:szCs w:val="22"/>
        </w:rPr>
        <w:t xml:space="preserve">the same or similar </w:t>
      </w:r>
      <w:r w:rsidR="0020502C" w:rsidRPr="00BD6D39">
        <w:rPr>
          <w:rFonts w:ascii="Arial" w:hAnsi="Arial" w:cs="Arial"/>
          <w:sz w:val="22"/>
          <w:szCs w:val="22"/>
        </w:rPr>
        <w:t>s</w:t>
      </w:r>
      <w:r w:rsidR="00872F7A" w:rsidRPr="00BD6D39">
        <w:rPr>
          <w:rFonts w:ascii="Arial" w:hAnsi="Arial" w:cs="Arial"/>
          <w:sz w:val="22"/>
          <w:szCs w:val="22"/>
        </w:rPr>
        <w:t>ervices.</w:t>
      </w:r>
    </w:p>
    <w:p w14:paraId="4E14CFE1" w14:textId="77777777" w:rsidR="00872F7A" w:rsidRPr="00D71D1D" w:rsidRDefault="00872F7A" w:rsidP="00872F7A">
      <w:pPr>
        <w:pStyle w:val="BodyText"/>
        <w:ind w:left="-180"/>
        <w:rPr>
          <w:rFonts w:cs="Arial"/>
          <w:sz w:val="22"/>
          <w:szCs w:val="22"/>
        </w:rPr>
      </w:pPr>
    </w:p>
    <w:p w14:paraId="0F77D571" w14:textId="77777777" w:rsidR="00872F7A" w:rsidRPr="00E22367" w:rsidRDefault="004C4E7E" w:rsidP="007D5876">
      <w:pPr>
        <w:pStyle w:val="BodyText"/>
        <w:tabs>
          <w:tab w:val="clear" w:pos="360"/>
          <w:tab w:val="clear" w:pos="1080"/>
          <w:tab w:val="left" w:pos="180"/>
        </w:tabs>
        <w:spacing w:line="360" w:lineRule="auto"/>
        <w:rPr>
          <w:rFonts w:cs="Arial"/>
          <w:sz w:val="22"/>
          <w:szCs w:val="22"/>
        </w:rPr>
      </w:pPr>
      <w:r>
        <w:rPr>
          <w:rFonts w:cs="Arial"/>
          <w:sz w:val="22"/>
          <w:szCs w:val="22"/>
        </w:rPr>
        <w:tab/>
      </w:r>
      <w:r w:rsidR="00872F7A" w:rsidRPr="00E22367">
        <w:rPr>
          <w:rFonts w:cs="Arial"/>
          <w:sz w:val="22"/>
          <w:szCs w:val="22"/>
        </w:rPr>
        <w:t xml:space="preserve">The Letter shall </w:t>
      </w:r>
      <w:r w:rsidR="00A01AAD" w:rsidRPr="00E22367">
        <w:rPr>
          <w:rFonts w:cs="Arial"/>
          <w:sz w:val="22"/>
          <w:szCs w:val="22"/>
        </w:rPr>
        <w:t xml:space="preserve">also </w:t>
      </w:r>
      <w:r w:rsidR="00872F7A" w:rsidRPr="00E22367">
        <w:rPr>
          <w:rFonts w:cs="Arial"/>
          <w:sz w:val="22"/>
          <w:szCs w:val="22"/>
        </w:rPr>
        <w:t>include:</w:t>
      </w:r>
    </w:p>
    <w:p w14:paraId="0343F658" w14:textId="77777777" w:rsidR="00BA3B1B" w:rsidRDefault="00C032E2" w:rsidP="00AE36F8">
      <w:pPr>
        <w:pStyle w:val="BodyText"/>
        <w:numPr>
          <w:ilvl w:val="0"/>
          <w:numId w:val="27"/>
        </w:numPr>
        <w:rPr>
          <w:rFonts w:cs="Arial"/>
          <w:sz w:val="22"/>
          <w:szCs w:val="22"/>
        </w:rPr>
      </w:pPr>
      <w:r w:rsidRPr="00E22367">
        <w:rPr>
          <w:rFonts w:cs="Arial"/>
          <w:sz w:val="22"/>
          <w:szCs w:val="22"/>
        </w:rPr>
        <w:t xml:space="preserve">General company profile including a description of the </w:t>
      </w:r>
      <w:r w:rsidR="005F2CC2" w:rsidRPr="00E22367">
        <w:rPr>
          <w:rFonts w:cs="Arial"/>
          <w:sz w:val="22"/>
          <w:szCs w:val="22"/>
        </w:rPr>
        <w:t>Offeror</w:t>
      </w:r>
      <w:r w:rsidRPr="00E22367">
        <w:rPr>
          <w:rFonts w:cs="Arial"/>
          <w:sz w:val="22"/>
          <w:szCs w:val="22"/>
        </w:rPr>
        <w:t>’s legal structure (e.g.</w:t>
      </w:r>
      <w:r w:rsidR="004A6D8E" w:rsidRPr="00E22367">
        <w:rPr>
          <w:rFonts w:cs="Arial"/>
          <w:sz w:val="22"/>
          <w:szCs w:val="22"/>
        </w:rPr>
        <w:t>,</w:t>
      </w:r>
      <w:r w:rsidRPr="00E22367">
        <w:rPr>
          <w:rFonts w:cs="Arial"/>
          <w:sz w:val="22"/>
          <w:szCs w:val="22"/>
        </w:rPr>
        <w:t xml:space="preserve"> corporation,</w:t>
      </w:r>
      <w:r w:rsidR="00313081" w:rsidRPr="00E22367">
        <w:rPr>
          <w:rFonts w:cs="Arial"/>
          <w:sz w:val="22"/>
          <w:szCs w:val="22"/>
        </w:rPr>
        <w:t xml:space="preserve"> partnership) and number of employees;</w:t>
      </w:r>
    </w:p>
    <w:p w14:paraId="614E3A79" w14:textId="77777777" w:rsidR="00AE36F8" w:rsidRDefault="00AE36F8" w:rsidP="00AE36F8">
      <w:pPr>
        <w:pStyle w:val="BodyText"/>
        <w:numPr>
          <w:ilvl w:val="0"/>
          <w:numId w:val="27"/>
        </w:numPr>
        <w:rPr>
          <w:rFonts w:cs="Arial"/>
          <w:sz w:val="22"/>
          <w:szCs w:val="22"/>
        </w:rPr>
      </w:pPr>
      <w:r w:rsidRPr="00E22367">
        <w:rPr>
          <w:rFonts w:cs="Arial"/>
          <w:sz w:val="22"/>
          <w:szCs w:val="22"/>
        </w:rPr>
        <w:t>The address of the Offeror’s home office; and</w:t>
      </w:r>
    </w:p>
    <w:p w14:paraId="1126301E" w14:textId="77777777" w:rsidR="00AE36F8" w:rsidRDefault="00AE36F8" w:rsidP="00AE36F8">
      <w:pPr>
        <w:pStyle w:val="BodyText"/>
        <w:numPr>
          <w:ilvl w:val="0"/>
          <w:numId w:val="27"/>
        </w:numPr>
        <w:tabs>
          <w:tab w:val="clear" w:pos="-360"/>
          <w:tab w:val="clear" w:pos="1080"/>
        </w:tabs>
        <w:rPr>
          <w:rFonts w:cs="Arial"/>
          <w:sz w:val="22"/>
          <w:szCs w:val="22"/>
        </w:rPr>
      </w:pPr>
      <w:r w:rsidRPr="00AB6E00">
        <w:rPr>
          <w:rFonts w:cs="Arial"/>
          <w:sz w:val="22"/>
          <w:szCs w:val="22"/>
        </w:rPr>
        <w:t xml:space="preserve">The name, telephone number, fax number and electronic-mail address of a contact person who has authority to answer questions regarding the Proposal and receive notices following Contract award.  </w:t>
      </w:r>
    </w:p>
    <w:p w14:paraId="0110B88F" w14:textId="77777777" w:rsidR="00BA3B1B" w:rsidRDefault="00BA3B1B" w:rsidP="00AE36F8">
      <w:pPr>
        <w:pStyle w:val="BodyText"/>
        <w:tabs>
          <w:tab w:val="clear" w:pos="-360"/>
          <w:tab w:val="clear" w:pos="1080"/>
        </w:tabs>
        <w:ind w:left="720"/>
        <w:rPr>
          <w:rFonts w:cs="Arial"/>
          <w:sz w:val="22"/>
          <w:szCs w:val="22"/>
        </w:rPr>
      </w:pPr>
    </w:p>
    <w:p w14:paraId="7984E843" w14:textId="77777777" w:rsidR="00BA3B1B" w:rsidRDefault="00AB6E00" w:rsidP="00AE36F8">
      <w:pPr>
        <w:pStyle w:val="BodyText"/>
        <w:tabs>
          <w:tab w:val="clear" w:pos="-360"/>
          <w:tab w:val="clear" w:pos="1080"/>
        </w:tabs>
        <w:spacing w:line="360" w:lineRule="auto"/>
        <w:ind w:left="360"/>
        <w:rPr>
          <w:rFonts w:cs="Arial"/>
          <w:sz w:val="22"/>
          <w:szCs w:val="22"/>
        </w:rPr>
      </w:pPr>
      <w:r>
        <w:rPr>
          <w:rFonts w:cs="Arial"/>
          <w:sz w:val="22"/>
          <w:szCs w:val="22"/>
        </w:rPr>
        <w:t>A complete</w:t>
      </w:r>
      <w:r w:rsidR="009A25C6">
        <w:rPr>
          <w:rFonts w:cs="Arial"/>
          <w:sz w:val="22"/>
          <w:szCs w:val="22"/>
        </w:rPr>
        <w:t>d</w:t>
      </w:r>
      <w:r w:rsidR="004C4E7E" w:rsidRPr="00AB6E00">
        <w:rPr>
          <w:rFonts w:cs="Arial"/>
          <w:sz w:val="22"/>
          <w:szCs w:val="22"/>
        </w:rPr>
        <w:t xml:space="preserve"> </w:t>
      </w:r>
      <w:r w:rsidR="002F0EE8" w:rsidRPr="00AB6E00">
        <w:rPr>
          <w:rFonts w:cs="Arial"/>
          <w:sz w:val="22"/>
          <w:szCs w:val="22"/>
        </w:rPr>
        <w:t>IRS Form W-9</w:t>
      </w:r>
      <w:r>
        <w:rPr>
          <w:rFonts w:cs="Arial"/>
          <w:sz w:val="22"/>
          <w:szCs w:val="22"/>
        </w:rPr>
        <w:t xml:space="preserve"> must also accompany the Letter</w:t>
      </w:r>
      <w:r w:rsidR="002F0EE8" w:rsidRPr="00AB6E00">
        <w:rPr>
          <w:rFonts w:cs="Arial"/>
          <w:sz w:val="22"/>
          <w:szCs w:val="22"/>
        </w:rPr>
        <w:t>.</w:t>
      </w:r>
    </w:p>
    <w:p w14:paraId="7ACF59E2" w14:textId="77777777" w:rsidR="007A7F2E" w:rsidRPr="00D71D1D" w:rsidRDefault="007A7F2E" w:rsidP="001856FF">
      <w:pPr>
        <w:rPr>
          <w:rFonts w:ascii="Arial" w:hAnsi="Arial" w:cs="Arial"/>
          <w:sz w:val="22"/>
          <w:szCs w:val="22"/>
        </w:rPr>
      </w:pPr>
    </w:p>
    <w:p w14:paraId="7FB82F1B" w14:textId="77777777" w:rsidR="006B74BE" w:rsidRPr="00BD6D39" w:rsidRDefault="00C032E2" w:rsidP="00462C31">
      <w:pPr>
        <w:numPr>
          <w:ilvl w:val="0"/>
          <w:numId w:val="15"/>
        </w:numPr>
        <w:ind w:left="360"/>
        <w:jc w:val="both"/>
        <w:rPr>
          <w:rFonts w:ascii="Arial" w:hAnsi="Arial" w:cs="Arial"/>
          <w:sz w:val="22"/>
          <w:szCs w:val="22"/>
        </w:rPr>
      </w:pPr>
      <w:r w:rsidRPr="00BD6D39">
        <w:rPr>
          <w:rFonts w:ascii="Arial" w:hAnsi="Arial" w:cs="Arial"/>
          <w:b/>
          <w:sz w:val="22"/>
          <w:szCs w:val="22"/>
        </w:rPr>
        <w:t xml:space="preserve">Description of </w:t>
      </w:r>
      <w:r w:rsidR="005C7EF4" w:rsidRPr="00BD6D39">
        <w:rPr>
          <w:rFonts w:ascii="Arial" w:hAnsi="Arial" w:cs="Arial"/>
          <w:b/>
          <w:sz w:val="22"/>
          <w:szCs w:val="22"/>
        </w:rPr>
        <w:t xml:space="preserve">Offeror’s Scope of Work, Offeror’s Knowledge, Skills, and Abilities, </w:t>
      </w:r>
      <w:r w:rsidR="00783BEB">
        <w:rPr>
          <w:rFonts w:ascii="Arial" w:hAnsi="Arial" w:cs="Arial"/>
          <w:b/>
          <w:sz w:val="22"/>
          <w:szCs w:val="22"/>
        </w:rPr>
        <w:t>and Required Information</w:t>
      </w:r>
      <w:r w:rsidR="00AB6E00">
        <w:rPr>
          <w:rFonts w:ascii="Arial" w:hAnsi="Arial" w:cs="Arial"/>
          <w:b/>
          <w:sz w:val="22"/>
          <w:szCs w:val="22"/>
        </w:rPr>
        <w:t>:</w:t>
      </w:r>
      <w:r w:rsidR="005C7EF4" w:rsidRPr="00BD6D39">
        <w:rPr>
          <w:rFonts w:ascii="Arial" w:hAnsi="Arial" w:cs="Arial"/>
          <w:b/>
          <w:sz w:val="22"/>
          <w:szCs w:val="22"/>
        </w:rPr>
        <w:t xml:space="preserve"> </w:t>
      </w:r>
      <w:r w:rsidRPr="00BD6D39">
        <w:rPr>
          <w:rFonts w:ascii="Arial" w:hAnsi="Arial" w:cs="Arial"/>
          <w:sz w:val="22"/>
          <w:szCs w:val="22"/>
        </w:rPr>
        <w:t>Th</w:t>
      </w:r>
      <w:r w:rsidR="006F709C">
        <w:rPr>
          <w:rFonts w:ascii="Arial" w:hAnsi="Arial" w:cs="Arial"/>
          <w:sz w:val="22"/>
          <w:szCs w:val="22"/>
        </w:rPr>
        <w:t xml:space="preserve">e Offeror </w:t>
      </w:r>
      <w:r w:rsidRPr="00BD6D39">
        <w:rPr>
          <w:rFonts w:ascii="Arial" w:hAnsi="Arial" w:cs="Arial"/>
          <w:sz w:val="22"/>
          <w:szCs w:val="22"/>
        </w:rPr>
        <w:t xml:space="preserve">must fully describe </w:t>
      </w:r>
      <w:r w:rsidR="006F709C">
        <w:rPr>
          <w:rFonts w:ascii="Arial" w:hAnsi="Arial" w:cs="Arial"/>
          <w:sz w:val="22"/>
          <w:szCs w:val="22"/>
        </w:rPr>
        <w:t xml:space="preserve">its </w:t>
      </w:r>
      <w:r w:rsidRPr="00BD6D39">
        <w:rPr>
          <w:rFonts w:ascii="Arial" w:hAnsi="Arial" w:cs="Arial"/>
          <w:sz w:val="22"/>
          <w:szCs w:val="22"/>
        </w:rPr>
        <w:t>approach, method</w:t>
      </w:r>
      <w:r w:rsidR="00A95F5A">
        <w:rPr>
          <w:rFonts w:ascii="Arial" w:hAnsi="Arial" w:cs="Arial"/>
          <w:sz w:val="22"/>
          <w:szCs w:val="22"/>
        </w:rPr>
        <w:t>,</w:t>
      </w:r>
      <w:r w:rsidRPr="00BD6D39">
        <w:rPr>
          <w:rFonts w:ascii="Arial" w:hAnsi="Arial" w:cs="Arial"/>
          <w:sz w:val="22"/>
          <w:szCs w:val="22"/>
        </w:rPr>
        <w:t xml:space="preserve"> specific steps</w:t>
      </w:r>
      <w:r w:rsidR="00A95F5A">
        <w:rPr>
          <w:rFonts w:ascii="Arial" w:hAnsi="Arial" w:cs="Arial"/>
          <w:sz w:val="22"/>
          <w:szCs w:val="22"/>
        </w:rPr>
        <w:t>,</w:t>
      </w:r>
      <w:r w:rsidR="00180E53">
        <w:rPr>
          <w:rFonts w:ascii="Arial" w:hAnsi="Arial" w:cs="Arial"/>
          <w:sz w:val="22"/>
          <w:szCs w:val="22"/>
        </w:rPr>
        <w:t xml:space="preserve"> and schedule</w:t>
      </w:r>
      <w:r w:rsidRPr="00BD6D39">
        <w:rPr>
          <w:rFonts w:ascii="Arial" w:hAnsi="Arial" w:cs="Arial"/>
          <w:sz w:val="22"/>
          <w:szCs w:val="22"/>
        </w:rPr>
        <w:t xml:space="preserve"> for </w:t>
      </w:r>
      <w:r w:rsidR="00C778EC" w:rsidRPr="00BD6D39">
        <w:rPr>
          <w:rFonts w:ascii="Arial" w:hAnsi="Arial" w:cs="Arial"/>
          <w:sz w:val="22"/>
          <w:szCs w:val="22"/>
        </w:rPr>
        <w:t xml:space="preserve">each of the </w:t>
      </w:r>
      <w:r w:rsidR="003E6A7A" w:rsidRPr="00BD6D39">
        <w:rPr>
          <w:rFonts w:ascii="Arial" w:hAnsi="Arial" w:cs="Arial"/>
          <w:sz w:val="22"/>
          <w:szCs w:val="22"/>
        </w:rPr>
        <w:t xml:space="preserve">requirements </w:t>
      </w:r>
      <w:r w:rsidR="00A95F5A">
        <w:rPr>
          <w:rFonts w:ascii="Arial" w:hAnsi="Arial" w:cs="Arial"/>
          <w:sz w:val="22"/>
          <w:szCs w:val="22"/>
        </w:rPr>
        <w:t xml:space="preserve">and deliverables </w:t>
      </w:r>
      <w:r w:rsidR="00E63975" w:rsidRPr="00AE36F8">
        <w:rPr>
          <w:rFonts w:ascii="Arial" w:hAnsi="Arial" w:cs="Arial"/>
          <w:sz w:val="22"/>
          <w:szCs w:val="22"/>
        </w:rPr>
        <w:t>as detailed</w:t>
      </w:r>
      <w:r w:rsidR="00AB6E00">
        <w:rPr>
          <w:rFonts w:ascii="Arial" w:hAnsi="Arial" w:cs="Arial"/>
          <w:sz w:val="22"/>
          <w:szCs w:val="22"/>
        </w:rPr>
        <w:t xml:space="preserve"> </w:t>
      </w:r>
      <w:r w:rsidR="003E6A7A" w:rsidRPr="00BD6D39">
        <w:rPr>
          <w:rFonts w:ascii="Arial" w:hAnsi="Arial" w:cs="Arial"/>
          <w:sz w:val="22"/>
          <w:szCs w:val="22"/>
        </w:rPr>
        <w:t xml:space="preserve">in Part Three </w:t>
      </w:r>
      <w:r w:rsidR="00AB6E00">
        <w:rPr>
          <w:rFonts w:ascii="Arial" w:hAnsi="Arial" w:cs="Arial"/>
          <w:sz w:val="22"/>
          <w:szCs w:val="22"/>
        </w:rPr>
        <w:t>“</w:t>
      </w:r>
      <w:r w:rsidR="003E6A7A" w:rsidRPr="00BD6D39">
        <w:rPr>
          <w:rFonts w:ascii="Arial" w:hAnsi="Arial" w:cs="Arial"/>
          <w:sz w:val="22"/>
          <w:szCs w:val="22"/>
        </w:rPr>
        <w:t>Scope of Work</w:t>
      </w:r>
      <w:r w:rsidR="00AB6E00">
        <w:rPr>
          <w:rFonts w:ascii="Arial" w:hAnsi="Arial" w:cs="Arial"/>
          <w:sz w:val="22"/>
          <w:szCs w:val="22"/>
        </w:rPr>
        <w:t>”</w:t>
      </w:r>
      <w:r w:rsidR="003E6A7A" w:rsidRPr="00BD6D39">
        <w:rPr>
          <w:rFonts w:ascii="Arial" w:hAnsi="Arial" w:cs="Arial"/>
          <w:sz w:val="22"/>
          <w:szCs w:val="22"/>
        </w:rPr>
        <w:t xml:space="preserve"> of this RFP</w:t>
      </w:r>
      <w:r w:rsidRPr="00BD6D39">
        <w:rPr>
          <w:rFonts w:ascii="Arial" w:hAnsi="Arial" w:cs="Arial"/>
          <w:sz w:val="22"/>
          <w:szCs w:val="22"/>
        </w:rPr>
        <w:t xml:space="preserve">. </w:t>
      </w:r>
      <w:r w:rsidR="006B74BE" w:rsidRPr="00BD6D39">
        <w:rPr>
          <w:rFonts w:ascii="Arial" w:hAnsi="Arial" w:cs="Arial"/>
          <w:sz w:val="22"/>
          <w:szCs w:val="22"/>
        </w:rPr>
        <w:t xml:space="preserve">To perform the scope of work successfully, the Offeror shall demonstrate in its Proposal </w:t>
      </w:r>
      <w:r w:rsidR="007B79C5" w:rsidRPr="00BD6D39">
        <w:rPr>
          <w:rFonts w:ascii="Arial" w:hAnsi="Arial" w:cs="Arial"/>
          <w:sz w:val="22"/>
          <w:szCs w:val="22"/>
        </w:rPr>
        <w:t>that it has the education</w:t>
      </w:r>
      <w:r w:rsidR="006F709C">
        <w:rPr>
          <w:rFonts w:ascii="Arial" w:hAnsi="Arial" w:cs="Arial"/>
          <w:sz w:val="22"/>
          <w:szCs w:val="22"/>
        </w:rPr>
        <w:t>,</w:t>
      </w:r>
      <w:r w:rsidR="007B79C5" w:rsidRPr="00BD6D39">
        <w:rPr>
          <w:rFonts w:ascii="Arial" w:hAnsi="Arial" w:cs="Arial"/>
          <w:sz w:val="22"/>
          <w:szCs w:val="22"/>
        </w:rPr>
        <w:t xml:space="preserve"> </w:t>
      </w:r>
      <w:r w:rsidR="006B74BE" w:rsidRPr="00BD6D39">
        <w:rPr>
          <w:rFonts w:ascii="Arial" w:hAnsi="Arial" w:cs="Arial"/>
          <w:sz w:val="22"/>
          <w:szCs w:val="22"/>
        </w:rPr>
        <w:t>experience</w:t>
      </w:r>
      <w:r w:rsidR="006F709C">
        <w:rPr>
          <w:rFonts w:ascii="Arial" w:hAnsi="Arial" w:cs="Arial"/>
          <w:sz w:val="22"/>
          <w:szCs w:val="22"/>
        </w:rPr>
        <w:t>, k</w:t>
      </w:r>
      <w:r w:rsidR="006F709C" w:rsidRPr="00BD6D39">
        <w:rPr>
          <w:rFonts w:ascii="Arial" w:hAnsi="Arial" w:cs="Arial"/>
          <w:sz w:val="22"/>
          <w:szCs w:val="22"/>
        </w:rPr>
        <w:t xml:space="preserve">nowledge, </w:t>
      </w:r>
      <w:r w:rsidR="006F709C">
        <w:rPr>
          <w:rFonts w:ascii="Arial" w:hAnsi="Arial" w:cs="Arial"/>
          <w:sz w:val="22"/>
          <w:szCs w:val="22"/>
        </w:rPr>
        <w:t>skills, and a</w:t>
      </w:r>
      <w:r w:rsidR="006F709C" w:rsidRPr="00BD6D39">
        <w:rPr>
          <w:rFonts w:ascii="Arial" w:hAnsi="Arial" w:cs="Arial"/>
          <w:sz w:val="22"/>
          <w:szCs w:val="22"/>
        </w:rPr>
        <w:t>bilities</w:t>
      </w:r>
      <w:r w:rsidR="006B74BE" w:rsidRPr="00BD6D39">
        <w:rPr>
          <w:rFonts w:ascii="Arial" w:hAnsi="Arial" w:cs="Arial"/>
          <w:sz w:val="22"/>
          <w:szCs w:val="22"/>
        </w:rPr>
        <w:t xml:space="preserve"> to be able to perform in accordance with the requirements listed in Part Three.</w:t>
      </w:r>
      <w:r w:rsidR="00A32056" w:rsidRPr="00BD6D39">
        <w:rPr>
          <w:rFonts w:ascii="Arial" w:hAnsi="Arial" w:cs="Arial"/>
          <w:sz w:val="22"/>
          <w:szCs w:val="22"/>
        </w:rPr>
        <w:t xml:space="preserve">  This section shall also include any specific requirements or expectations of performance on behalf of </w:t>
      </w:r>
      <w:r w:rsidR="005C7EF4" w:rsidRPr="00BD6D39">
        <w:rPr>
          <w:rFonts w:ascii="Arial" w:hAnsi="Arial" w:cs="Arial"/>
          <w:sz w:val="22"/>
          <w:szCs w:val="22"/>
        </w:rPr>
        <w:t xml:space="preserve">the staff of </w:t>
      </w:r>
      <w:r w:rsidR="00A32056" w:rsidRPr="00BD6D39">
        <w:rPr>
          <w:rFonts w:ascii="Arial" w:hAnsi="Arial" w:cs="Arial"/>
          <w:sz w:val="22"/>
          <w:szCs w:val="22"/>
        </w:rPr>
        <w:t>ODRC.</w:t>
      </w:r>
    </w:p>
    <w:p w14:paraId="57F41053" w14:textId="77777777" w:rsidR="001151A3" w:rsidRDefault="001151A3" w:rsidP="004945AE">
      <w:pPr>
        <w:tabs>
          <w:tab w:val="center" w:pos="4410"/>
        </w:tabs>
        <w:ind w:left="360"/>
        <w:jc w:val="both"/>
        <w:rPr>
          <w:rFonts w:ascii="Arial" w:hAnsi="Arial" w:cs="Arial"/>
          <w:sz w:val="22"/>
          <w:szCs w:val="22"/>
        </w:rPr>
      </w:pPr>
    </w:p>
    <w:p w14:paraId="4923212F" w14:textId="77777777" w:rsidR="00583D7D" w:rsidRDefault="00C032E2" w:rsidP="004945AE">
      <w:pPr>
        <w:tabs>
          <w:tab w:val="center" w:pos="4410"/>
        </w:tabs>
        <w:ind w:left="360"/>
        <w:jc w:val="both"/>
        <w:rPr>
          <w:rFonts w:ascii="Arial" w:hAnsi="Arial" w:cs="Arial"/>
          <w:sz w:val="22"/>
          <w:szCs w:val="22"/>
        </w:rPr>
      </w:pPr>
      <w:r w:rsidRPr="00BD6D39">
        <w:rPr>
          <w:rFonts w:ascii="Arial" w:hAnsi="Arial" w:cs="Arial"/>
          <w:sz w:val="22"/>
          <w:szCs w:val="22"/>
        </w:rPr>
        <w:lastRenderedPageBreak/>
        <w:t xml:space="preserve">The </w:t>
      </w:r>
      <w:r w:rsidR="005D144F" w:rsidRPr="00BD6D39">
        <w:rPr>
          <w:rFonts w:ascii="Arial" w:hAnsi="Arial" w:cs="Arial"/>
          <w:sz w:val="22"/>
          <w:szCs w:val="22"/>
        </w:rPr>
        <w:t>ODRC</w:t>
      </w:r>
      <w:r w:rsidRPr="00BD6D39">
        <w:rPr>
          <w:rFonts w:ascii="Arial" w:hAnsi="Arial" w:cs="Arial"/>
          <w:sz w:val="22"/>
          <w:szCs w:val="22"/>
        </w:rPr>
        <w:t xml:space="preserve"> will not be liable for any </w:t>
      </w:r>
      <w:r w:rsidR="00967D04">
        <w:rPr>
          <w:rFonts w:ascii="Arial" w:hAnsi="Arial" w:cs="Arial"/>
          <w:sz w:val="22"/>
          <w:szCs w:val="22"/>
        </w:rPr>
        <w:t xml:space="preserve">Project </w:t>
      </w:r>
      <w:r w:rsidRPr="00BD6D39">
        <w:rPr>
          <w:rFonts w:ascii="Arial" w:hAnsi="Arial" w:cs="Arial"/>
          <w:sz w:val="22"/>
          <w:szCs w:val="22"/>
        </w:rPr>
        <w:t>cost</w:t>
      </w:r>
      <w:r w:rsidR="00967D04">
        <w:rPr>
          <w:rFonts w:ascii="Arial" w:hAnsi="Arial" w:cs="Arial"/>
          <w:sz w:val="22"/>
          <w:szCs w:val="22"/>
        </w:rPr>
        <w:t>s</w:t>
      </w:r>
      <w:r w:rsidRPr="00BD6D39">
        <w:rPr>
          <w:rFonts w:ascii="Arial" w:hAnsi="Arial" w:cs="Arial"/>
          <w:sz w:val="22"/>
          <w:szCs w:val="22"/>
        </w:rPr>
        <w:t xml:space="preserve"> the Offeror does not identify in</w:t>
      </w:r>
      <w:r w:rsidR="00A95F5A">
        <w:rPr>
          <w:rFonts w:ascii="Arial" w:hAnsi="Arial" w:cs="Arial"/>
          <w:sz w:val="22"/>
          <w:szCs w:val="22"/>
        </w:rPr>
        <w:t xml:space="preserve"> Attachment Five of this RFP</w:t>
      </w:r>
      <w:r w:rsidR="004945AE" w:rsidRPr="00BD6D39">
        <w:rPr>
          <w:rFonts w:ascii="Arial" w:hAnsi="Arial" w:cs="Arial"/>
          <w:sz w:val="22"/>
          <w:szCs w:val="22"/>
        </w:rPr>
        <w:t>.</w:t>
      </w:r>
      <w:r w:rsidR="001E2D67">
        <w:rPr>
          <w:rFonts w:ascii="Arial" w:hAnsi="Arial" w:cs="Arial"/>
          <w:sz w:val="22"/>
          <w:szCs w:val="22"/>
        </w:rPr>
        <w:t xml:space="preserve">  </w:t>
      </w:r>
    </w:p>
    <w:p w14:paraId="63BCEA87" w14:textId="77777777" w:rsidR="001151A3" w:rsidRPr="00D71D1D" w:rsidRDefault="001151A3" w:rsidP="004945AE">
      <w:pPr>
        <w:tabs>
          <w:tab w:val="center" w:pos="4410"/>
        </w:tabs>
        <w:ind w:left="360"/>
        <w:jc w:val="both"/>
        <w:rPr>
          <w:rFonts w:ascii="Arial" w:hAnsi="Arial" w:cs="Arial"/>
          <w:sz w:val="22"/>
          <w:szCs w:val="22"/>
        </w:rPr>
      </w:pPr>
    </w:p>
    <w:p w14:paraId="617E30CE" w14:textId="77777777" w:rsidR="0066455D" w:rsidRPr="00270DB0" w:rsidRDefault="00C032E2" w:rsidP="00270DB0">
      <w:pPr>
        <w:numPr>
          <w:ilvl w:val="0"/>
          <w:numId w:val="15"/>
        </w:numPr>
        <w:ind w:left="360"/>
        <w:jc w:val="both"/>
        <w:rPr>
          <w:rFonts w:ascii="Arial" w:hAnsi="Arial" w:cs="Arial"/>
          <w:b/>
          <w:sz w:val="22"/>
          <w:szCs w:val="22"/>
        </w:rPr>
      </w:pPr>
      <w:r w:rsidRPr="00270DB0">
        <w:rPr>
          <w:rFonts w:ascii="Arial" w:hAnsi="Arial" w:cs="Arial"/>
          <w:b/>
          <w:sz w:val="22"/>
          <w:szCs w:val="22"/>
        </w:rPr>
        <w:t>Offeror Profile Summary</w:t>
      </w:r>
      <w:r w:rsidR="00AB6E00">
        <w:rPr>
          <w:rFonts w:ascii="Arial" w:hAnsi="Arial" w:cs="Arial"/>
          <w:b/>
          <w:sz w:val="22"/>
          <w:szCs w:val="22"/>
        </w:rPr>
        <w:t>:</w:t>
      </w:r>
      <w:r w:rsidR="00F1362E" w:rsidRPr="00270DB0">
        <w:rPr>
          <w:rFonts w:ascii="Arial" w:hAnsi="Arial" w:cs="Arial"/>
          <w:b/>
          <w:sz w:val="22"/>
          <w:szCs w:val="22"/>
        </w:rPr>
        <w:t xml:space="preserve"> </w:t>
      </w:r>
      <w:r w:rsidRPr="00270DB0">
        <w:rPr>
          <w:rFonts w:ascii="Arial" w:hAnsi="Arial" w:cs="Arial"/>
          <w:sz w:val="22"/>
          <w:szCs w:val="22"/>
        </w:rPr>
        <w:t xml:space="preserve">Using Attachment </w:t>
      </w:r>
      <w:r w:rsidR="002311B2" w:rsidRPr="00270DB0">
        <w:rPr>
          <w:rFonts w:ascii="Arial" w:hAnsi="Arial" w:cs="Arial"/>
          <w:sz w:val="22"/>
          <w:szCs w:val="22"/>
        </w:rPr>
        <w:t>One</w:t>
      </w:r>
      <w:r w:rsidRPr="00270DB0">
        <w:rPr>
          <w:rFonts w:ascii="Arial" w:hAnsi="Arial" w:cs="Arial"/>
          <w:sz w:val="22"/>
          <w:szCs w:val="22"/>
        </w:rPr>
        <w:t xml:space="preserve">, the Offeror must show </w:t>
      </w:r>
      <w:r w:rsidR="00360C80" w:rsidRPr="00270DB0">
        <w:rPr>
          <w:rFonts w:ascii="Arial" w:hAnsi="Arial" w:cs="Arial"/>
          <w:sz w:val="22"/>
          <w:szCs w:val="22"/>
        </w:rPr>
        <w:t>evidence of meeting</w:t>
      </w:r>
      <w:r w:rsidR="000E6E86" w:rsidRPr="00270DB0">
        <w:rPr>
          <w:rFonts w:ascii="Arial" w:hAnsi="Arial" w:cs="Arial"/>
          <w:sz w:val="22"/>
          <w:szCs w:val="22"/>
        </w:rPr>
        <w:t xml:space="preserve"> the requirements </w:t>
      </w:r>
      <w:r w:rsidR="006B7527" w:rsidRPr="00270DB0">
        <w:rPr>
          <w:rFonts w:ascii="Arial" w:hAnsi="Arial" w:cs="Arial"/>
          <w:sz w:val="22"/>
          <w:szCs w:val="22"/>
        </w:rPr>
        <w:t xml:space="preserve">in Part Three, Scope of Work and Offeror’s </w:t>
      </w:r>
      <w:r w:rsidR="00AB6E00">
        <w:rPr>
          <w:rFonts w:ascii="Arial" w:hAnsi="Arial" w:cs="Arial"/>
          <w:sz w:val="22"/>
          <w:szCs w:val="22"/>
        </w:rPr>
        <w:t>k</w:t>
      </w:r>
      <w:r w:rsidR="006B7527" w:rsidRPr="00270DB0">
        <w:rPr>
          <w:rFonts w:ascii="Arial" w:hAnsi="Arial" w:cs="Arial"/>
          <w:sz w:val="22"/>
          <w:szCs w:val="22"/>
        </w:rPr>
        <w:t xml:space="preserve">nowledge, </w:t>
      </w:r>
      <w:r w:rsidR="00AB6E00">
        <w:rPr>
          <w:rFonts w:ascii="Arial" w:hAnsi="Arial" w:cs="Arial"/>
          <w:sz w:val="22"/>
          <w:szCs w:val="22"/>
        </w:rPr>
        <w:t>s</w:t>
      </w:r>
      <w:r w:rsidR="006B7527" w:rsidRPr="00270DB0">
        <w:rPr>
          <w:rFonts w:ascii="Arial" w:hAnsi="Arial" w:cs="Arial"/>
          <w:sz w:val="22"/>
          <w:szCs w:val="22"/>
        </w:rPr>
        <w:t xml:space="preserve">kills, and </w:t>
      </w:r>
      <w:r w:rsidR="00AB6E00">
        <w:rPr>
          <w:rFonts w:ascii="Arial" w:hAnsi="Arial" w:cs="Arial"/>
          <w:sz w:val="22"/>
          <w:szCs w:val="22"/>
        </w:rPr>
        <w:t>a</w:t>
      </w:r>
      <w:r w:rsidR="006B7527" w:rsidRPr="00270DB0">
        <w:rPr>
          <w:rFonts w:ascii="Arial" w:hAnsi="Arial" w:cs="Arial"/>
          <w:sz w:val="22"/>
          <w:szCs w:val="22"/>
        </w:rPr>
        <w:t>bilit</w:t>
      </w:r>
      <w:r w:rsidR="007A7F2E" w:rsidRPr="00270DB0">
        <w:rPr>
          <w:rFonts w:ascii="Arial" w:hAnsi="Arial" w:cs="Arial"/>
          <w:sz w:val="22"/>
          <w:szCs w:val="22"/>
        </w:rPr>
        <w:t>ies</w:t>
      </w:r>
      <w:r w:rsidR="006B7527" w:rsidRPr="00270DB0">
        <w:rPr>
          <w:rFonts w:ascii="Arial" w:hAnsi="Arial" w:cs="Arial"/>
          <w:sz w:val="22"/>
          <w:szCs w:val="22"/>
        </w:rPr>
        <w:t xml:space="preserve"> of this RFP</w:t>
      </w:r>
      <w:r w:rsidR="00360C80" w:rsidRPr="00270DB0">
        <w:rPr>
          <w:rFonts w:ascii="Arial" w:hAnsi="Arial" w:cs="Arial"/>
          <w:sz w:val="22"/>
          <w:szCs w:val="22"/>
        </w:rPr>
        <w:t>,</w:t>
      </w:r>
      <w:r w:rsidRPr="00270DB0">
        <w:rPr>
          <w:rFonts w:ascii="Arial" w:hAnsi="Arial" w:cs="Arial"/>
          <w:sz w:val="22"/>
          <w:szCs w:val="22"/>
        </w:rPr>
        <w:t xml:space="preserve"> </w:t>
      </w:r>
      <w:r w:rsidR="00314CEB" w:rsidRPr="00270DB0">
        <w:rPr>
          <w:rFonts w:ascii="Arial" w:hAnsi="Arial" w:cs="Arial"/>
          <w:sz w:val="22"/>
          <w:szCs w:val="22"/>
        </w:rPr>
        <w:t xml:space="preserve">and contract experience </w:t>
      </w:r>
      <w:r w:rsidRPr="00270DB0">
        <w:rPr>
          <w:rFonts w:ascii="Arial" w:hAnsi="Arial" w:cs="Arial"/>
          <w:sz w:val="22"/>
          <w:szCs w:val="22"/>
        </w:rPr>
        <w:t>providing</w:t>
      </w:r>
      <w:r w:rsidR="00577440" w:rsidRPr="00270DB0">
        <w:rPr>
          <w:rFonts w:ascii="Arial" w:hAnsi="Arial" w:cs="Arial"/>
          <w:sz w:val="22"/>
          <w:szCs w:val="22"/>
        </w:rPr>
        <w:t xml:space="preserve"> </w:t>
      </w:r>
      <w:r w:rsidR="006F709C" w:rsidRPr="00270DB0">
        <w:rPr>
          <w:rFonts w:ascii="Arial" w:hAnsi="Arial" w:cs="Arial"/>
          <w:sz w:val="22"/>
          <w:szCs w:val="22"/>
        </w:rPr>
        <w:t xml:space="preserve">the same or similar </w:t>
      </w:r>
      <w:r w:rsidR="00360C80" w:rsidRPr="00270DB0">
        <w:rPr>
          <w:rFonts w:ascii="Arial" w:hAnsi="Arial" w:cs="Arial"/>
          <w:sz w:val="22"/>
          <w:szCs w:val="22"/>
        </w:rPr>
        <w:t xml:space="preserve">services </w:t>
      </w:r>
      <w:r w:rsidRPr="00270DB0">
        <w:rPr>
          <w:rFonts w:ascii="Arial" w:hAnsi="Arial" w:cs="Arial"/>
          <w:sz w:val="22"/>
          <w:szCs w:val="22"/>
        </w:rPr>
        <w:t>at sites comparable to the ODRC</w:t>
      </w:r>
      <w:r w:rsidR="008F0228" w:rsidRPr="00270DB0">
        <w:rPr>
          <w:rFonts w:ascii="Arial" w:hAnsi="Arial" w:cs="Arial"/>
          <w:sz w:val="22"/>
          <w:szCs w:val="22"/>
        </w:rPr>
        <w:t xml:space="preserve">, </w:t>
      </w:r>
      <w:r w:rsidR="00621761" w:rsidRPr="00270DB0">
        <w:rPr>
          <w:rFonts w:ascii="Arial" w:hAnsi="Arial" w:cs="Arial"/>
          <w:sz w:val="22"/>
          <w:szCs w:val="22"/>
        </w:rPr>
        <w:t xml:space="preserve">such as </w:t>
      </w:r>
      <w:r w:rsidR="00394E5E" w:rsidRPr="00270DB0">
        <w:rPr>
          <w:rFonts w:ascii="Arial" w:hAnsi="Arial" w:cs="Arial"/>
          <w:sz w:val="22"/>
          <w:szCs w:val="22"/>
        </w:rPr>
        <w:t xml:space="preserve">state departments of correction </w:t>
      </w:r>
      <w:r w:rsidR="00621761" w:rsidRPr="00270DB0">
        <w:rPr>
          <w:rFonts w:ascii="Arial" w:hAnsi="Arial" w:cs="Arial"/>
          <w:sz w:val="22"/>
          <w:szCs w:val="22"/>
        </w:rPr>
        <w:t xml:space="preserve">and </w:t>
      </w:r>
      <w:r w:rsidR="00394E5E" w:rsidRPr="00270DB0">
        <w:rPr>
          <w:rFonts w:ascii="Arial" w:hAnsi="Arial" w:cs="Arial"/>
          <w:sz w:val="22"/>
          <w:szCs w:val="22"/>
        </w:rPr>
        <w:t>large city</w:t>
      </w:r>
      <w:r w:rsidR="00621761" w:rsidRPr="00270DB0">
        <w:rPr>
          <w:rFonts w:ascii="Arial" w:hAnsi="Arial" w:cs="Arial"/>
          <w:sz w:val="22"/>
          <w:szCs w:val="22"/>
        </w:rPr>
        <w:t xml:space="preserve"> or </w:t>
      </w:r>
      <w:r w:rsidR="00394E5E" w:rsidRPr="00270DB0">
        <w:rPr>
          <w:rFonts w:ascii="Arial" w:hAnsi="Arial" w:cs="Arial"/>
          <w:sz w:val="22"/>
          <w:szCs w:val="22"/>
        </w:rPr>
        <w:t>county correctional operations</w:t>
      </w:r>
      <w:r w:rsidR="002F2385" w:rsidRPr="00270DB0">
        <w:rPr>
          <w:rFonts w:ascii="Arial" w:hAnsi="Arial" w:cs="Arial"/>
          <w:sz w:val="22"/>
          <w:szCs w:val="22"/>
        </w:rPr>
        <w:t>. The information</w:t>
      </w:r>
      <w:r w:rsidR="00AB7CB4" w:rsidRPr="00270DB0">
        <w:rPr>
          <w:rFonts w:ascii="Arial" w:hAnsi="Arial" w:cs="Arial"/>
          <w:sz w:val="22"/>
          <w:szCs w:val="22"/>
        </w:rPr>
        <w:t xml:space="preserve"> </w:t>
      </w:r>
      <w:r w:rsidR="00565E19" w:rsidRPr="00270DB0">
        <w:rPr>
          <w:rFonts w:ascii="Arial" w:hAnsi="Arial" w:cs="Arial"/>
          <w:sz w:val="22"/>
          <w:szCs w:val="22"/>
        </w:rPr>
        <w:t>must</w:t>
      </w:r>
      <w:r w:rsidR="00394E5E" w:rsidRPr="00270DB0">
        <w:rPr>
          <w:rFonts w:ascii="Arial" w:hAnsi="Arial" w:cs="Arial"/>
          <w:sz w:val="22"/>
          <w:szCs w:val="22"/>
        </w:rPr>
        <w:t xml:space="preserve"> be clearly identified and </w:t>
      </w:r>
      <w:r w:rsidR="00314CEB" w:rsidRPr="00270DB0">
        <w:rPr>
          <w:rFonts w:ascii="Arial" w:hAnsi="Arial" w:cs="Arial"/>
          <w:sz w:val="22"/>
          <w:szCs w:val="22"/>
        </w:rPr>
        <w:t xml:space="preserve">three </w:t>
      </w:r>
      <w:r w:rsidR="00394E5E" w:rsidRPr="00270DB0">
        <w:rPr>
          <w:rFonts w:ascii="Arial" w:hAnsi="Arial" w:cs="Arial"/>
          <w:sz w:val="22"/>
          <w:szCs w:val="22"/>
        </w:rPr>
        <w:t>references</w:t>
      </w:r>
      <w:r w:rsidR="00A67878" w:rsidRPr="00270DB0">
        <w:rPr>
          <w:rFonts w:ascii="Arial" w:hAnsi="Arial" w:cs="Arial"/>
          <w:sz w:val="22"/>
          <w:szCs w:val="22"/>
        </w:rPr>
        <w:t xml:space="preserve"> provided</w:t>
      </w:r>
      <w:r w:rsidR="00621761" w:rsidRPr="00270DB0">
        <w:rPr>
          <w:rFonts w:ascii="Arial" w:hAnsi="Arial" w:cs="Arial"/>
          <w:sz w:val="22"/>
          <w:szCs w:val="22"/>
        </w:rPr>
        <w:t xml:space="preserve"> from those </w:t>
      </w:r>
      <w:r w:rsidR="00314CEB" w:rsidRPr="00270DB0">
        <w:rPr>
          <w:rFonts w:ascii="Arial" w:hAnsi="Arial" w:cs="Arial"/>
          <w:sz w:val="22"/>
          <w:szCs w:val="22"/>
        </w:rPr>
        <w:t xml:space="preserve">listed on Attachment </w:t>
      </w:r>
      <w:r w:rsidR="002311B2" w:rsidRPr="00270DB0">
        <w:rPr>
          <w:rFonts w:ascii="Arial" w:hAnsi="Arial" w:cs="Arial"/>
          <w:sz w:val="22"/>
          <w:szCs w:val="22"/>
        </w:rPr>
        <w:t>One</w:t>
      </w:r>
      <w:r w:rsidR="00AB7CB4" w:rsidRPr="00270DB0">
        <w:rPr>
          <w:rFonts w:ascii="Arial" w:hAnsi="Arial" w:cs="Arial"/>
          <w:sz w:val="22"/>
          <w:szCs w:val="22"/>
        </w:rPr>
        <w:t xml:space="preserve">. </w:t>
      </w:r>
      <w:r w:rsidRPr="00270DB0">
        <w:rPr>
          <w:rFonts w:ascii="Arial" w:hAnsi="Arial" w:cs="Arial"/>
          <w:sz w:val="22"/>
          <w:szCs w:val="22"/>
        </w:rPr>
        <w:t xml:space="preserve">Attachment </w:t>
      </w:r>
      <w:r w:rsidR="002311B2" w:rsidRPr="00270DB0">
        <w:rPr>
          <w:rFonts w:ascii="Arial" w:hAnsi="Arial" w:cs="Arial"/>
          <w:sz w:val="22"/>
          <w:szCs w:val="22"/>
        </w:rPr>
        <w:t xml:space="preserve">One </w:t>
      </w:r>
      <w:r w:rsidRPr="00270DB0">
        <w:rPr>
          <w:rFonts w:ascii="Arial" w:hAnsi="Arial" w:cs="Arial"/>
          <w:sz w:val="22"/>
          <w:szCs w:val="22"/>
        </w:rPr>
        <w:t xml:space="preserve">may be </w:t>
      </w:r>
      <w:r w:rsidR="006E40C4" w:rsidRPr="00270DB0">
        <w:rPr>
          <w:rFonts w:ascii="Arial" w:hAnsi="Arial" w:cs="Arial"/>
          <w:sz w:val="22"/>
          <w:szCs w:val="22"/>
        </w:rPr>
        <w:t>copied</w:t>
      </w:r>
      <w:r w:rsidRPr="00270DB0">
        <w:rPr>
          <w:rFonts w:ascii="Arial" w:hAnsi="Arial" w:cs="Arial"/>
          <w:sz w:val="22"/>
          <w:szCs w:val="22"/>
        </w:rPr>
        <w:t xml:space="preserve"> if additional space is needed.</w:t>
      </w:r>
      <w:r w:rsidR="00583D7D" w:rsidRPr="00270DB0">
        <w:rPr>
          <w:rFonts w:ascii="Arial" w:hAnsi="Arial" w:cs="Arial"/>
          <w:sz w:val="22"/>
          <w:szCs w:val="22"/>
        </w:rPr>
        <w:t xml:space="preserve">  Further, the Offeror shall identify the Project Manager </w:t>
      </w:r>
      <w:r w:rsidR="0066455D" w:rsidRPr="00270DB0">
        <w:rPr>
          <w:rFonts w:ascii="Arial" w:hAnsi="Arial" w:cs="Arial"/>
          <w:sz w:val="22"/>
          <w:szCs w:val="22"/>
        </w:rPr>
        <w:t>designated to manage any ODRC issues or concerns with the Project</w:t>
      </w:r>
      <w:r w:rsidR="00583D7D" w:rsidRPr="00270DB0">
        <w:rPr>
          <w:rFonts w:ascii="Arial" w:hAnsi="Arial" w:cs="Arial"/>
          <w:sz w:val="22"/>
          <w:szCs w:val="22"/>
        </w:rPr>
        <w:t>.  For each identified person, please provide a resume, including their experience with a project of similar requirements.</w:t>
      </w:r>
      <w:r w:rsidR="0066455D" w:rsidRPr="00270DB0">
        <w:rPr>
          <w:rFonts w:ascii="Arial" w:hAnsi="Arial" w:cs="Arial"/>
          <w:sz w:val="22"/>
          <w:szCs w:val="22"/>
        </w:rPr>
        <w:t xml:space="preserve"> </w:t>
      </w:r>
    </w:p>
    <w:p w14:paraId="41234107" w14:textId="77777777" w:rsidR="00270DB0" w:rsidRPr="00270DB0" w:rsidRDefault="00270DB0" w:rsidP="00270DB0">
      <w:pPr>
        <w:jc w:val="both"/>
        <w:rPr>
          <w:rFonts w:ascii="Arial" w:hAnsi="Arial" w:cs="Arial"/>
          <w:b/>
          <w:sz w:val="22"/>
          <w:szCs w:val="22"/>
        </w:rPr>
      </w:pPr>
    </w:p>
    <w:p w14:paraId="00827C7E" w14:textId="77777777" w:rsidR="009A4C76" w:rsidRPr="00270DB0" w:rsidRDefault="00FE2F99" w:rsidP="00F015D8">
      <w:pPr>
        <w:numPr>
          <w:ilvl w:val="0"/>
          <w:numId w:val="15"/>
        </w:numPr>
        <w:ind w:left="360"/>
        <w:jc w:val="both"/>
        <w:rPr>
          <w:rFonts w:ascii="Arial" w:hAnsi="Arial" w:cs="Arial"/>
          <w:sz w:val="22"/>
          <w:szCs w:val="22"/>
        </w:rPr>
      </w:pPr>
      <w:r w:rsidRPr="00BD6D39">
        <w:rPr>
          <w:rFonts w:ascii="Arial" w:hAnsi="Arial" w:cs="Arial"/>
          <w:b/>
          <w:sz w:val="22"/>
          <w:szCs w:val="22"/>
        </w:rPr>
        <w:t>Declaration Statements</w:t>
      </w:r>
      <w:r w:rsidR="00AB6E00">
        <w:rPr>
          <w:rFonts w:ascii="Arial" w:hAnsi="Arial" w:cs="Arial"/>
          <w:b/>
          <w:sz w:val="22"/>
          <w:szCs w:val="22"/>
        </w:rPr>
        <w:t>:</w:t>
      </w:r>
      <w:r w:rsidR="00F1362E" w:rsidRPr="00BD6D39">
        <w:rPr>
          <w:rFonts w:ascii="Arial" w:hAnsi="Arial" w:cs="Arial"/>
          <w:b/>
          <w:sz w:val="22"/>
          <w:szCs w:val="22"/>
        </w:rPr>
        <w:t xml:space="preserve"> </w:t>
      </w:r>
      <w:r w:rsidR="00C032E2" w:rsidRPr="004C4E7E">
        <w:rPr>
          <w:rFonts w:ascii="Arial" w:hAnsi="Arial" w:cs="Arial"/>
          <w:sz w:val="22"/>
          <w:szCs w:val="22"/>
        </w:rPr>
        <w:t>The</w:t>
      </w:r>
      <w:r w:rsidR="00AB6E00">
        <w:rPr>
          <w:rFonts w:ascii="Arial" w:hAnsi="Arial" w:cs="Arial"/>
          <w:sz w:val="22"/>
          <w:szCs w:val="22"/>
        </w:rPr>
        <w:t xml:space="preserve"> </w:t>
      </w:r>
      <w:r w:rsidR="00C032E2" w:rsidRPr="004C4E7E">
        <w:rPr>
          <w:rFonts w:ascii="Arial" w:hAnsi="Arial" w:cs="Arial"/>
          <w:sz w:val="22"/>
          <w:szCs w:val="22"/>
        </w:rPr>
        <w:t xml:space="preserve">Offeror must </w:t>
      </w:r>
      <w:r w:rsidR="000B181F" w:rsidRPr="004C4E7E">
        <w:rPr>
          <w:rFonts w:ascii="Arial" w:hAnsi="Arial" w:cs="Arial"/>
          <w:sz w:val="22"/>
          <w:szCs w:val="22"/>
        </w:rPr>
        <w:t xml:space="preserve">submit, along with their response, a </w:t>
      </w:r>
      <w:r w:rsidR="00C032E2" w:rsidRPr="004C4E7E">
        <w:rPr>
          <w:rFonts w:ascii="Arial" w:hAnsi="Arial" w:cs="Arial"/>
          <w:sz w:val="22"/>
          <w:szCs w:val="22"/>
        </w:rPr>
        <w:t>complete</w:t>
      </w:r>
      <w:r w:rsidR="000B181F" w:rsidRPr="004C4E7E">
        <w:rPr>
          <w:rFonts w:ascii="Arial" w:hAnsi="Arial" w:cs="Arial"/>
          <w:sz w:val="22"/>
          <w:szCs w:val="22"/>
        </w:rPr>
        <w:t>d</w:t>
      </w:r>
      <w:r w:rsidR="00C032E2" w:rsidRPr="004C4E7E">
        <w:rPr>
          <w:rFonts w:ascii="Arial" w:hAnsi="Arial" w:cs="Arial"/>
          <w:sz w:val="22"/>
          <w:szCs w:val="22"/>
        </w:rPr>
        <w:t xml:space="preserve"> Attachment </w:t>
      </w:r>
      <w:r w:rsidR="00CA35EF" w:rsidRPr="00F6572D">
        <w:rPr>
          <w:rFonts w:ascii="Arial" w:hAnsi="Arial" w:cs="Arial"/>
          <w:sz w:val="22"/>
          <w:szCs w:val="22"/>
        </w:rPr>
        <w:t>T</w:t>
      </w:r>
      <w:r w:rsidR="002311B2" w:rsidRPr="00B06A29">
        <w:rPr>
          <w:rFonts w:ascii="Arial" w:hAnsi="Arial" w:cs="Arial"/>
          <w:sz w:val="22"/>
          <w:szCs w:val="22"/>
        </w:rPr>
        <w:t>wo</w:t>
      </w:r>
      <w:r w:rsidR="00E72C63" w:rsidRPr="00AF7FD5">
        <w:rPr>
          <w:rFonts w:ascii="Arial" w:hAnsi="Arial" w:cs="Arial"/>
          <w:sz w:val="22"/>
          <w:szCs w:val="22"/>
        </w:rPr>
        <w:t>:</w:t>
      </w:r>
      <w:r w:rsidR="00C032E2" w:rsidRPr="004C4E7E">
        <w:rPr>
          <w:rFonts w:ascii="Arial" w:hAnsi="Arial" w:cs="Arial"/>
          <w:sz w:val="22"/>
          <w:szCs w:val="22"/>
        </w:rPr>
        <w:t xml:space="preserve"> </w:t>
      </w:r>
      <w:r w:rsidRPr="004C4E7E">
        <w:rPr>
          <w:rFonts w:ascii="Arial" w:hAnsi="Arial" w:cs="Arial"/>
          <w:sz w:val="22"/>
          <w:szCs w:val="22"/>
        </w:rPr>
        <w:t xml:space="preserve">Declaration </w:t>
      </w:r>
      <w:r w:rsidR="00C032E2" w:rsidRPr="004C4E7E">
        <w:rPr>
          <w:rFonts w:ascii="Arial" w:hAnsi="Arial" w:cs="Arial"/>
          <w:sz w:val="22"/>
          <w:szCs w:val="22"/>
        </w:rPr>
        <w:t>Statement</w:t>
      </w:r>
      <w:r w:rsidRPr="004C4E7E">
        <w:rPr>
          <w:rFonts w:ascii="Arial" w:hAnsi="Arial" w:cs="Arial"/>
          <w:sz w:val="22"/>
          <w:szCs w:val="22"/>
        </w:rPr>
        <w:t>s.</w:t>
      </w:r>
    </w:p>
    <w:p w14:paraId="28EEA42C" w14:textId="77777777" w:rsidR="00487FF7" w:rsidRDefault="00487FF7" w:rsidP="00F56C0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661D00E1" w14:textId="77777777" w:rsidR="00487FF7" w:rsidRPr="00F56C0E" w:rsidRDefault="002232B2" w:rsidP="00F56C0E">
      <w:pPr>
        <w:pStyle w:val="ListParagraph"/>
        <w:numPr>
          <w:ilvl w:val="0"/>
          <w:numId w:val="15"/>
        </w:numPr>
        <w:ind w:left="360"/>
        <w:jc w:val="both"/>
        <w:rPr>
          <w:rFonts w:ascii="Arial" w:hAnsi="Arial" w:cs="Arial"/>
        </w:rPr>
      </w:pPr>
      <w:r w:rsidRPr="00F56C0E">
        <w:rPr>
          <w:rFonts w:ascii="Arial" w:hAnsi="Arial" w:cs="Arial"/>
          <w:b/>
        </w:rPr>
        <w:t>Cost Summary</w:t>
      </w:r>
      <w:r w:rsidRPr="00F56C0E">
        <w:rPr>
          <w:rFonts w:ascii="Arial" w:hAnsi="Arial" w:cs="Arial"/>
        </w:rPr>
        <w:t xml:space="preserve">: </w:t>
      </w:r>
      <w:r w:rsidR="003A78E5">
        <w:rPr>
          <w:rFonts w:ascii="Arial" w:hAnsi="Arial" w:cs="Arial"/>
        </w:rPr>
        <w:t>In Attachment Five, t</w:t>
      </w:r>
      <w:r w:rsidRPr="00F56C0E">
        <w:rPr>
          <w:rFonts w:ascii="Arial" w:hAnsi="Arial" w:cs="Arial"/>
        </w:rPr>
        <w:t xml:space="preserve">he </w:t>
      </w:r>
      <w:r w:rsidR="003A78E5">
        <w:rPr>
          <w:rFonts w:ascii="Arial" w:hAnsi="Arial" w:cs="Arial"/>
        </w:rPr>
        <w:t xml:space="preserve">Cost Summary </w:t>
      </w:r>
      <w:r w:rsidRPr="00F56C0E">
        <w:rPr>
          <w:rFonts w:ascii="Arial" w:hAnsi="Arial" w:cs="Arial"/>
        </w:rPr>
        <w:t xml:space="preserve">must include pricing for set-up, installation, testing, and training, along with the cost for ODRC to own the application upon completion of the project. The </w:t>
      </w:r>
      <w:r w:rsidR="003A78E5">
        <w:rPr>
          <w:rFonts w:ascii="Arial" w:hAnsi="Arial" w:cs="Arial"/>
        </w:rPr>
        <w:t>Cost Summary</w:t>
      </w:r>
      <w:r w:rsidRPr="00F56C0E">
        <w:rPr>
          <w:rFonts w:ascii="Arial" w:hAnsi="Arial" w:cs="Arial"/>
        </w:rPr>
        <w:t xml:space="preserve"> shall include any incidental items omitted from these specifications in order to deliver a fully-functional application and be in compliance with the specifications, requirements, and intent, of this RFP.  </w:t>
      </w:r>
    </w:p>
    <w:p w14:paraId="01B7955E" w14:textId="77777777" w:rsidR="00487FF7" w:rsidRPr="00F56C0E" w:rsidRDefault="00487FF7" w:rsidP="00F56C0E">
      <w:pPr>
        <w:pStyle w:val="ListParagraph"/>
        <w:rPr>
          <w:rFonts w:ascii="Arial" w:hAnsi="Arial" w:cs="Arial"/>
          <w:b/>
        </w:rPr>
      </w:pPr>
    </w:p>
    <w:p w14:paraId="7AE9D5DE" w14:textId="77777777" w:rsidR="00FE2F99" w:rsidRPr="00BD5FD6" w:rsidRDefault="00B23E15" w:rsidP="00BD5FD6">
      <w:pPr>
        <w:pStyle w:val="ListParagraph"/>
        <w:numPr>
          <w:ilvl w:val="0"/>
          <w:numId w:val="15"/>
        </w:numPr>
        <w:spacing w:after="0" w:line="240" w:lineRule="auto"/>
        <w:ind w:left="360"/>
        <w:jc w:val="both"/>
        <w:rPr>
          <w:rFonts w:ascii="Arial" w:hAnsi="Arial" w:cs="Arial"/>
        </w:rPr>
      </w:pPr>
      <w:r w:rsidRPr="00A346A2">
        <w:rPr>
          <w:rFonts w:ascii="Arial" w:hAnsi="Arial" w:cs="Arial"/>
          <w:b/>
        </w:rPr>
        <w:t xml:space="preserve">Deliverables </w:t>
      </w:r>
      <w:r w:rsidRPr="005A617B">
        <w:rPr>
          <w:rFonts w:ascii="Arial" w:hAnsi="Arial" w:cs="Arial"/>
          <w:b/>
        </w:rPr>
        <w:t xml:space="preserve">and </w:t>
      </w:r>
      <w:r w:rsidR="00BF4BE6" w:rsidRPr="005A617B">
        <w:rPr>
          <w:rFonts w:ascii="Arial" w:hAnsi="Arial" w:cs="Arial"/>
          <w:b/>
        </w:rPr>
        <w:t>Propose</w:t>
      </w:r>
      <w:r w:rsidR="00D70970" w:rsidRPr="005A617B">
        <w:rPr>
          <w:rFonts w:ascii="Arial" w:hAnsi="Arial" w:cs="Arial"/>
          <w:b/>
        </w:rPr>
        <w:t xml:space="preserve">d </w:t>
      </w:r>
      <w:r w:rsidRPr="00BD5FD6">
        <w:rPr>
          <w:rFonts w:ascii="Arial" w:hAnsi="Arial" w:cs="Arial"/>
          <w:b/>
        </w:rPr>
        <w:t xml:space="preserve">Payment </w:t>
      </w:r>
      <w:r w:rsidR="00D70970" w:rsidRPr="00BD5FD6">
        <w:rPr>
          <w:rFonts w:ascii="Arial" w:hAnsi="Arial" w:cs="Arial"/>
          <w:b/>
        </w:rPr>
        <w:t>Summary</w:t>
      </w:r>
      <w:r w:rsidR="0085710E">
        <w:rPr>
          <w:rFonts w:ascii="Arial" w:hAnsi="Arial" w:cs="Arial"/>
          <w:b/>
        </w:rPr>
        <w:t>:</w:t>
      </w:r>
      <w:r w:rsidR="00BF4BE6" w:rsidRPr="00BD5FD6">
        <w:rPr>
          <w:rFonts w:ascii="Arial" w:hAnsi="Arial" w:cs="Arial"/>
        </w:rPr>
        <w:t xml:space="preserve"> </w:t>
      </w:r>
      <w:r w:rsidR="00BD5FD6">
        <w:rPr>
          <w:rFonts w:ascii="Arial" w:hAnsi="Arial" w:cs="Arial"/>
        </w:rPr>
        <w:t xml:space="preserve">Using Attachment </w:t>
      </w:r>
      <w:r w:rsidR="003A78E5">
        <w:rPr>
          <w:rFonts w:ascii="Arial" w:hAnsi="Arial" w:cs="Arial"/>
        </w:rPr>
        <w:t>Six</w:t>
      </w:r>
      <w:r w:rsidR="00BD5FD6">
        <w:rPr>
          <w:rFonts w:ascii="Arial" w:hAnsi="Arial" w:cs="Arial"/>
        </w:rPr>
        <w:t>, t</w:t>
      </w:r>
      <w:r w:rsidR="00BF4BE6" w:rsidRPr="00BD5FD6">
        <w:rPr>
          <w:rFonts w:ascii="Arial" w:hAnsi="Arial" w:cs="Arial"/>
        </w:rPr>
        <w:t xml:space="preserve">he </w:t>
      </w:r>
      <w:r w:rsidR="00D70970" w:rsidRPr="00BD5FD6">
        <w:rPr>
          <w:rFonts w:ascii="Arial" w:hAnsi="Arial" w:cs="Arial"/>
        </w:rPr>
        <w:t>Offeror</w:t>
      </w:r>
      <w:r w:rsidR="008D4CEC" w:rsidRPr="00BD5FD6">
        <w:rPr>
          <w:rFonts w:ascii="Arial" w:hAnsi="Arial" w:cs="Arial"/>
        </w:rPr>
        <w:t xml:space="preserve"> must</w:t>
      </w:r>
      <w:r w:rsidR="00BF4BE6" w:rsidRPr="00BD5FD6">
        <w:rPr>
          <w:rFonts w:ascii="Arial" w:hAnsi="Arial" w:cs="Arial"/>
        </w:rPr>
        <w:t xml:space="preserve"> s</w:t>
      </w:r>
      <w:r w:rsidR="008D4CEC" w:rsidRPr="00BD5FD6">
        <w:rPr>
          <w:rFonts w:ascii="Arial" w:hAnsi="Arial" w:cs="Arial"/>
        </w:rPr>
        <w:t xml:space="preserve">ubmit </w:t>
      </w:r>
      <w:r w:rsidR="00D70970" w:rsidRPr="00BD5FD6">
        <w:rPr>
          <w:rFonts w:ascii="Arial" w:hAnsi="Arial" w:cs="Arial"/>
        </w:rPr>
        <w:t xml:space="preserve">a </w:t>
      </w:r>
      <w:r w:rsidR="00BF4BE6" w:rsidRPr="00BD5FD6">
        <w:rPr>
          <w:rFonts w:ascii="Arial" w:hAnsi="Arial" w:cs="Arial"/>
        </w:rPr>
        <w:t>schedule</w:t>
      </w:r>
      <w:r w:rsidR="00D4008E" w:rsidRPr="00A346A2">
        <w:rPr>
          <w:rFonts w:ascii="Arial" w:hAnsi="Arial" w:cs="Arial"/>
        </w:rPr>
        <w:t xml:space="preserve"> with a </w:t>
      </w:r>
      <w:r w:rsidR="00A346A2" w:rsidRPr="005A617B">
        <w:rPr>
          <w:rFonts w:ascii="Arial" w:hAnsi="Arial" w:cs="Arial"/>
        </w:rPr>
        <w:t xml:space="preserve">Project </w:t>
      </w:r>
      <w:r w:rsidR="00D4008E" w:rsidRPr="005A617B">
        <w:rPr>
          <w:rFonts w:ascii="Arial" w:hAnsi="Arial" w:cs="Arial"/>
        </w:rPr>
        <w:t xml:space="preserve">completion </w:t>
      </w:r>
      <w:r w:rsidR="00D4008E" w:rsidRPr="00BD5FD6">
        <w:rPr>
          <w:rFonts w:ascii="Arial" w:hAnsi="Arial" w:cs="Arial"/>
        </w:rPr>
        <w:t xml:space="preserve">date no later than </w:t>
      </w:r>
      <w:r w:rsidR="00C26EAE">
        <w:rPr>
          <w:rFonts w:ascii="Arial" w:hAnsi="Arial" w:cs="Arial"/>
        </w:rPr>
        <w:t>June 30, 2018</w:t>
      </w:r>
      <w:r w:rsidR="00D4008E" w:rsidRPr="00BD5FD6">
        <w:rPr>
          <w:rFonts w:ascii="Arial" w:hAnsi="Arial" w:cs="Arial"/>
        </w:rPr>
        <w:t xml:space="preserve"> (</w:t>
      </w:r>
      <w:r w:rsidR="00C26EAE">
        <w:rPr>
          <w:rFonts w:ascii="Arial" w:hAnsi="Arial" w:cs="Arial"/>
        </w:rPr>
        <w:t>all training completed, application installed, tested, and working at all sites</w:t>
      </w:r>
      <w:r w:rsidR="00D4008E" w:rsidRPr="00BD5FD6">
        <w:rPr>
          <w:rFonts w:ascii="Arial" w:hAnsi="Arial" w:cs="Arial"/>
        </w:rPr>
        <w:t>).</w:t>
      </w:r>
      <w:r w:rsidR="00BD5FD6">
        <w:rPr>
          <w:rFonts w:ascii="Arial" w:hAnsi="Arial" w:cs="Arial"/>
        </w:rPr>
        <w:t xml:space="preserve">  </w:t>
      </w:r>
      <w:r w:rsidR="004C4E7E" w:rsidRPr="005A617B">
        <w:rPr>
          <w:rFonts w:ascii="Arial" w:hAnsi="Arial" w:cs="Arial"/>
        </w:rPr>
        <w:t xml:space="preserve">Offeror must provide ODRC with a list of deliverables and </w:t>
      </w:r>
      <w:r w:rsidR="00BD5FD6" w:rsidRPr="005A617B">
        <w:rPr>
          <w:rFonts w:ascii="Arial" w:hAnsi="Arial" w:cs="Arial"/>
        </w:rPr>
        <w:t xml:space="preserve">proposed </w:t>
      </w:r>
      <w:r w:rsidR="004C4E7E" w:rsidRPr="005A617B">
        <w:rPr>
          <w:rFonts w:ascii="Arial" w:hAnsi="Arial" w:cs="Arial"/>
        </w:rPr>
        <w:t>payment</w:t>
      </w:r>
      <w:r w:rsidR="00BD5FD6">
        <w:rPr>
          <w:rFonts w:ascii="Arial" w:hAnsi="Arial" w:cs="Arial"/>
        </w:rPr>
        <w:t>s</w:t>
      </w:r>
      <w:r w:rsidR="004C4E7E" w:rsidRPr="005A617B">
        <w:rPr>
          <w:rFonts w:ascii="Arial" w:hAnsi="Arial" w:cs="Arial"/>
        </w:rPr>
        <w:t xml:space="preserve"> </w:t>
      </w:r>
      <w:r w:rsidR="00BD5FD6">
        <w:rPr>
          <w:rFonts w:ascii="Arial" w:hAnsi="Arial" w:cs="Arial"/>
        </w:rPr>
        <w:t>(</w:t>
      </w:r>
      <w:r w:rsidR="00BD5FD6" w:rsidRPr="005A617B">
        <w:rPr>
          <w:rFonts w:ascii="Arial" w:hAnsi="Arial" w:cs="Arial"/>
        </w:rPr>
        <w:t>in dollar amounts and cumulative percent of total</w:t>
      </w:r>
      <w:r w:rsidR="00BD5FD6">
        <w:rPr>
          <w:rFonts w:ascii="Arial" w:hAnsi="Arial" w:cs="Arial"/>
        </w:rPr>
        <w:t xml:space="preserve"> </w:t>
      </w:r>
      <w:r w:rsidR="00BD5FD6" w:rsidRPr="005A617B">
        <w:rPr>
          <w:rFonts w:ascii="Arial" w:hAnsi="Arial" w:cs="Arial"/>
        </w:rPr>
        <w:t>price</w:t>
      </w:r>
      <w:r w:rsidR="004C4E7E" w:rsidRPr="00BD5FD6">
        <w:rPr>
          <w:rFonts w:ascii="Arial" w:hAnsi="Arial" w:cs="Arial"/>
        </w:rPr>
        <w:t xml:space="preserve">) requested upon acceptance of the deliverable.  </w:t>
      </w:r>
      <w:r w:rsidR="003E5B16">
        <w:rPr>
          <w:rFonts w:ascii="Arial" w:hAnsi="Arial" w:cs="Arial"/>
        </w:rPr>
        <w:t>Proposed payments should be reasonable in relation to the deliverables provided.  Negotiation of the proposed payments may occur if payments are not reasonably related to the deliverables.</w:t>
      </w:r>
    </w:p>
    <w:p w14:paraId="77BE919F" w14:textId="77777777" w:rsidR="00BD5FD6" w:rsidRPr="00F015D8" w:rsidRDefault="00BD5FD6" w:rsidP="007A368C">
      <w:pPr>
        <w:jc w:val="both"/>
      </w:pPr>
    </w:p>
    <w:p w14:paraId="64E567C9" w14:textId="77777777" w:rsidR="00EC06C2" w:rsidRPr="00AF2853" w:rsidRDefault="00EC06C2" w:rsidP="004D56B5">
      <w:pPr>
        <w:ind w:left="360" w:hanging="360"/>
        <w:jc w:val="both"/>
        <w:rPr>
          <w:rFonts w:ascii="Arial" w:hAnsi="Arial" w:cs="Arial"/>
          <w:strike/>
        </w:rPr>
      </w:pPr>
    </w:p>
    <w:p w14:paraId="4FCB80EE" w14:textId="77777777" w:rsidR="00A346A2" w:rsidRDefault="00A346A2" w:rsidP="004D56B5">
      <w:pPr>
        <w:pStyle w:val="Header"/>
        <w:tabs>
          <w:tab w:val="clear" w:pos="4320"/>
          <w:tab w:val="center" w:pos="4410"/>
        </w:tabs>
        <w:ind w:left="360" w:hanging="360"/>
        <w:jc w:val="both"/>
        <w:rPr>
          <w:rFonts w:ascii="Arial" w:hAnsi="Arial" w:cs="Arial"/>
          <w:b/>
          <w:caps/>
          <w:sz w:val="22"/>
          <w:szCs w:val="22"/>
        </w:rPr>
      </w:pPr>
    </w:p>
    <w:p w14:paraId="4D1E0E6A" w14:textId="77777777" w:rsidR="00A346A2" w:rsidRDefault="00A346A2" w:rsidP="004D56B5">
      <w:pPr>
        <w:pStyle w:val="Header"/>
        <w:tabs>
          <w:tab w:val="clear" w:pos="4320"/>
          <w:tab w:val="center" w:pos="4410"/>
        </w:tabs>
        <w:ind w:left="360" w:hanging="360"/>
        <w:jc w:val="both"/>
        <w:rPr>
          <w:rFonts w:ascii="Arial" w:hAnsi="Arial" w:cs="Arial"/>
          <w:b/>
          <w:caps/>
          <w:sz w:val="22"/>
          <w:szCs w:val="22"/>
        </w:rPr>
      </w:pPr>
    </w:p>
    <w:p w14:paraId="151BDE30" w14:textId="77777777" w:rsidR="00314CEB" w:rsidRPr="00BD6D39" w:rsidRDefault="00314CEB" w:rsidP="007D5876">
      <w:pPr>
        <w:pStyle w:val="Header"/>
        <w:tabs>
          <w:tab w:val="clear" w:pos="4320"/>
          <w:tab w:val="center" w:pos="4410"/>
        </w:tabs>
        <w:ind w:left="360" w:hanging="360"/>
        <w:jc w:val="center"/>
        <w:rPr>
          <w:rFonts w:ascii="Arial" w:hAnsi="Arial" w:cs="Arial"/>
          <w:b/>
          <w:caps/>
          <w:sz w:val="22"/>
          <w:szCs w:val="22"/>
        </w:rPr>
      </w:pPr>
      <w:r w:rsidRPr="00BD6D39">
        <w:rPr>
          <w:rFonts w:ascii="Arial" w:hAnsi="Arial" w:cs="Arial"/>
          <w:b/>
          <w:caps/>
          <w:sz w:val="22"/>
          <w:szCs w:val="22"/>
        </w:rPr>
        <w:t>Remainder of Page Intentionally Left Blank</w:t>
      </w:r>
    </w:p>
    <w:p w14:paraId="69279D91" w14:textId="77777777" w:rsidR="00967D04" w:rsidRDefault="0064747E" w:rsidP="00D71D1D">
      <w:pPr>
        <w:jc w:val="center"/>
        <w:rPr>
          <w:rFonts w:ascii="Arial" w:hAnsi="Arial" w:cs="Arial"/>
          <w:b/>
          <w:caps/>
          <w:sz w:val="22"/>
          <w:szCs w:val="22"/>
        </w:rPr>
      </w:pPr>
      <w:r w:rsidRPr="00BD6D39">
        <w:rPr>
          <w:rFonts w:ascii="Arial" w:hAnsi="Arial" w:cs="Arial"/>
          <w:b/>
          <w:caps/>
          <w:sz w:val="22"/>
          <w:szCs w:val="22"/>
        </w:rPr>
        <w:br w:type="page"/>
      </w:r>
    </w:p>
    <w:p w14:paraId="2FD4C47B" w14:textId="77777777" w:rsidR="00967D04" w:rsidRDefault="00967D04" w:rsidP="00D71D1D">
      <w:pPr>
        <w:jc w:val="center"/>
        <w:rPr>
          <w:rFonts w:ascii="Arial" w:hAnsi="Arial" w:cs="Arial"/>
          <w:b/>
          <w:caps/>
          <w:sz w:val="22"/>
          <w:szCs w:val="22"/>
        </w:rPr>
      </w:pPr>
    </w:p>
    <w:p w14:paraId="10825F61" w14:textId="77777777" w:rsidR="00C032E2" w:rsidRPr="00BD6D39" w:rsidRDefault="0064747E" w:rsidP="00D71D1D">
      <w:pPr>
        <w:jc w:val="center"/>
        <w:rPr>
          <w:rFonts w:ascii="Arial" w:hAnsi="Arial" w:cs="Arial"/>
          <w:b/>
          <w:sz w:val="22"/>
          <w:szCs w:val="22"/>
        </w:rPr>
      </w:pPr>
      <w:r w:rsidRPr="00BD6D39">
        <w:rPr>
          <w:rFonts w:ascii="Arial" w:hAnsi="Arial" w:cs="Arial"/>
          <w:b/>
          <w:sz w:val="22"/>
          <w:szCs w:val="22"/>
        </w:rPr>
        <w:t>P</w:t>
      </w:r>
      <w:r w:rsidR="00C032E2" w:rsidRPr="00BD6D39">
        <w:rPr>
          <w:rFonts w:ascii="Arial" w:hAnsi="Arial" w:cs="Arial"/>
          <w:b/>
          <w:sz w:val="22"/>
          <w:szCs w:val="22"/>
        </w:rPr>
        <w:t>ART FIVE: EVALUATION OF PROPOSAL</w:t>
      </w:r>
      <w:r w:rsidR="00D3421A" w:rsidRPr="00BD6D39">
        <w:rPr>
          <w:rFonts w:ascii="Arial" w:hAnsi="Arial" w:cs="Arial"/>
          <w:b/>
          <w:sz w:val="22"/>
          <w:szCs w:val="22"/>
        </w:rPr>
        <w:t xml:space="preserve"> </w:t>
      </w:r>
      <w:r w:rsidR="00967D04">
        <w:rPr>
          <w:rFonts w:ascii="Arial" w:hAnsi="Arial" w:cs="Arial"/>
          <w:b/>
          <w:sz w:val="22"/>
          <w:szCs w:val="22"/>
        </w:rPr>
        <w:t>AND</w:t>
      </w:r>
      <w:r w:rsidR="00D3421A" w:rsidRPr="00BD6D39">
        <w:rPr>
          <w:rFonts w:ascii="Arial" w:hAnsi="Arial" w:cs="Arial"/>
          <w:b/>
          <w:sz w:val="22"/>
          <w:szCs w:val="22"/>
        </w:rPr>
        <w:t xml:space="preserve"> CONTRACT AWARD</w:t>
      </w:r>
    </w:p>
    <w:p w14:paraId="7491C4A8" w14:textId="77777777" w:rsidR="00C032E2" w:rsidRPr="00A0045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1732589F" w14:textId="77777777" w:rsidR="009E4BA3" w:rsidRPr="00BD6D39"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b/>
          <w:sz w:val="22"/>
          <w:szCs w:val="22"/>
        </w:rPr>
        <w:t>Evaluation of Proposal Process</w:t>
      </w:r>
      <w:r w:rsidR="0085710E">
        <w:rPr>
          <w:rFonts w:ascii="Arial" w:hAnsi="Arial" w:cs="Arial"/>
          <w:b/>
          <w:sz w:val="22"/>
          <w:szCs w:val="22"/>
        </w:rPr>
        <w:t>:</w:t>
      </w:r>
      <w:r w:rsidR="00F00E44" w:rsidRPr="00BD6D39">
        <w:rPr>
          <w:rFonts w:ascii="Arial" w:hAnsi="Arial" w:cs="Arial"/>
          <w:b/>
          <w:sz w:val="22"/>
          <w:szCs w:val="22"/>
        </w:rPr>
        <w:t xml:space="preserve"> </w:t>
      </w:r>
      <w:r w:rsidRPr="00BD6D39">
        <w:rPr>
          <w:rFonts w:ascii="Arial" w:hAnsi="Arial" w:cs="Arial"/>
          <w:sz w:val="22"/>
          <w:szCs w:val="22"/>
        </w:rPr>
        <w:t>The evaluation process may consist of up to five distinct phases:</w:t>
      </w:r>
    </w:p>
    <w:p w14:paraId="017E7B58" w14:textId="77777777" w:rsidR="009E4BA3" w:rsidRPr="00A00459" w:rsidRDefault="009E4BA3" w:rsidP="008930C4">
      <w:pPr>
        <w:tabs>
          <w:tab w:val="left" w:pos="360"/>
          <w:tab w:val="left" w:pos="1800"/>
        </w:tabs>
        <w:ind w:left="360"/>
        <w:jc w:val="both"/>
        <w:rPr>
          <w:rFonts w:ascii="Arial" w:hAnsi="Arial" w:cs="Arial"/>
          <w:sz w:val="16"/>
          <w:szCs w:val="16"/>
        </w:rPr>
      </w:pPr>
      <w:r w:rsidRPr="00BD6D39">
        <w:rPr>
          <w:rFonts w:ascii="Arial" w:hAnsi="Arial" w:cs="Arial"/>
          <w:sz w:val="22"/>
          <w:szCs w:val="22"/>
        </w:rPr>
        <w:tab/>
      </w:r>
    </w:p>
    <w:p w14:paraId="6C4E9F8E" w14:textId="77777777" w:rsidR="009E4BA3" w:rsidRPr="00BD6D39"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Initial Review;</w:t>
      </w:r>
    </w:p>
    <w:p w14:paraId="1F4BFA75" w14:textId="77777777" w:rsidR="009E4BA3" w:rsidRPr="00BD6D39"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Committee's Evaluation of the Proposals;</w:t>
      </w:r>
    </w:p>
    <w:p w14:paraId="40D420DD" w14:textId="77777777" w:rsidR="009E4BA3" w:rsidRPr="00BD6D39"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Offeror’s Performance History with Other Jurisdictions;</w:t>
      </w:r>
    </w:p>
    <w:p w14:paraId="24FD8744" w14:textId="77777777" w:rsidR="009E4BA3" w:rsidRPr="00BD6D39" w:rsidRDefault="00033139"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Request for More Information</w:t>
      </w:r>
      <w:r w:rsidR="00D10AE7" w:rsidRPr="00BD6D39">
        <w:rPr>
          <w:rFonts w:ascii="Arial" w:hAnsi="Arial" w:cs="Arial"/>
          <w:sz w:val="22"/>
          <w:szCs w:val="22"/>
        </w:rPr>
        <w:t>/Presentations/Interviews</w:t>
      </w:r>
      <w:r w:rsidR="009E4BA3" w:rsidRPr="00BD6D39">
        <w:rPr>
          <w:rFonts w:ascii="Arial" w:hAnsi="Arial" w:cs="Arial"/>
          <w:sz w:val="22"/>
          <w:szCs w:val="22"/>
        </w:rPr>
        <w:t xml:space="preserve">; </w:t>
      </w:r>
    </w:p>
    <w:p w14:paraId="2D3B1266" w14:textId="77777777" w:rsidR="009E4BA3"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Contract Negotiations</w:t>
      </w:r>
      <w:r w:rsidR="00967D04">
        <w:rPr>
          <w:rFonts w:ascii="Arial" w:hAnsi="Arial" w:cs="Arial"/>
          <w:sz w:val="22"/>
          <w:szCs w:val="22"/>
        </w:rPr>
        <w:t>; and</w:t>
      </w:r>
    </w:p>
    <w:p w14:paraId="4E3D8C99" w14:textId="77777777" w:rsidR="002202EC" w:rsidRPr="00BD6D39" w:rsidRDefault="002202EC"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Contract Award</w:t>
      </w:r>
    </w:p>
    <w:p w14:paraId="2A47B69B" w14:textId="77777777" w:rsidR="009E4BA3" w:rsidRPr="00A00459" w:rsidRDefault="009E4BA3" w:rsidP="008930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6"/>
          <w:szCs w:val="16"/>
        </w:rPr>
      </w:pPr>
    </w:p>
    <w:p w14:paraId="1C3516CD" w14:textId="77777777" w:rsidR="009E4BA3" w:rsidRPr="00BD6D39"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It is within the purview of the evaluation committee to decide whether phase</w:t>
      </w:r>
      <w:r w:rsidR="006F709C">
        <w:rPr>
          <w:rFonts w:ascii="Arial" w:hAnsi="Arial" w:cs="Arial"/>
          <w:sz w:val="22"/>
          <w:szCs w:val="22"/>
        </w:rPr>
        <w:t>s</w:t>
      </w:r>
      <w:r w:rsidRPr="00BD6D39">
        <w:rPr>
          <w:rFonts w:ascii="Arial" w:hAnsi="Arial" w:cs="Arial"/>
          <w:sz w:val="22"/>
          <w:szCs w:val="22"/>
        </w:rPr>
        <w:t xml:space="preserve"> four </w:t>
      </w:r>
      <w:r w:rsidR="006F709C">
        <w:rPr>
          <w:rFonts w:ascii="Arial" w:hAnsi="Arial" w:cs="Arial"/>
          <w:sz w:val="22"/>
          <w:szCs w:val="22"/>
        </w:rPr>
        <w:t xml:space="preserve">and </w:t>
      </w:r>
      <w:r w:rsidR="00F6572D">
        <w:rPr>
          <w:rFonts w:ascii="Arial" w:hAnsi="Arial" w:cs="Arial"/>
          <w:sz w:val="22"/>
          <w:szCs w:val="22"/>
        </w:rPr>
        <w:t xml:space="preserve">/ </w:t>
      </w:r>
      <w:r w:rsidR="006F709C">
        <w:rPr>
          <w:rFonts w:ascii="Arial" w:hAnsi="Arial" w:cs="Arial"/>
          <w:sz w:val="22"/>
          <w:szCs w:val="22"/>
        </w:rPr>
        <w:t>or five are</w:t>
      </w:r>
      <w:r w:rsidRPr="00BD6D39">
        <w:rPr>
          <w:rFonts w:ascii="Arial" w:hAnsi="Arial" w:cs="Arial"/>
          <w:sz w:val="22"/>
          <w:szCs w:val="22"/>
        </w:rPr>
        <w:t xml:space="preserve"> necessary.  The </w:t>
      </w:r>
      <w:r w:rsidR="004D4D30" w:rsidRPr="00BD6D39">
        <w:rPr>
          <w:rFonts w:ascii="Arial" w:hAnsi="Arial" w:cs="Arial"/>
          <w:sz w:val="22"/>
          <w:szCs w:val="22"/>
        </w:rPr>
        <w:t xml:space="preserve">evaluation </w:t>
      </w:r>
      <w:r w:rsidRPr="00BD6D39">
        <w:rPr>
          <w:rFonts w:ascii="Arial" w:hAnsi="Arial" w:cs="Arial"/>
          <w:sz w:val="22"/>
          <w:szCs w:val="22"/>
        </w:rPr>
        <w:t xml:space="preserve">committee has the right to eliminate or add phases if the committee believes doing so will improve the evaluation process. </w:t>
      </w:r>
    </w:p>
    <w:p w14:paraId="3BB87CAE" w14:textId="77777777" w:rsidR="009E4BA3" w:rsidRPr="00A00459"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2F94009E" w14:textId="77777777" w:rsidR="009E4BA3" w:rsidRPr="00BD6D39" w:rsidRDefault="009E4BA3" w:rsidP="008930C4">
      <w:pPr>
        <w:pStyle w:val="BodyText"/>
        <w:rPr>
          <w:rFonts w:cs="Arial"/>
          <w:sz w:val="22"/>
          <w:szCs w:val="22"/>
        </w:rPr>
      </w:pPr>
      <w:r w:rsidRPr="00BD6D39">
        <w:rPr>
          <w:rFonts w:cs="Arial"/>
          <w:sz w:val="22"/>
          <w:szCs w:val="22"/>
        </w:rPr>
        <w:t>It is the intent of ODRC, as a result of this RFP</w:t>
      </w:r>
      <w:r w:rsidR="00F6572D">
        <w:rPr>
          <w:rFonts w:cs="Arial"/>
          <w:sz w:val="22"/>
          <w:szCs w:val="22"/>
        </w:rPr>
        <w:t>,</w:t>
      </w:r>
      <w:r w:rsidRPr="00BD6D39">
        <w:rPr>
          <w:rFonts w:cs="Arial"/>
          <w:sz w:val="22"/>
          <w:szCs w:val="22"/>
        </w:rPr>
        <w:t xml:space="preserve"> to </w:t>
      </w:r>
      <w:r w:rsidR="004862D6" w:rsidRPr="00BD6D39">
        <w:rPr>
          <w:rFonts w:cs="Arial"/>
          <w:sz w:val="22"/>
          <w:szCs w:val="22"/>
        </w:rPr>
        <w:t xml:space="preserve">make an award to one Offeror.  </w:t>
      </w:r>
      <w:r w:rsidRPr="00BD6D39">
        <w:rPr>
          <w:rFonts w:cs="Arial"/>
          <w:sz w:val="22"/>
          <w:szCs w:val="22"/>
        </w:rPr>
        <w:t xml:space="preserve">ODRC reserves the right to award in the best interest of the </w:t>
      </w:r>
      <w:r w:rsidR="00561011">
        <w:rPr>
          <w:rFonts w:cs="Arial"/>
          <w:sz w:val="22"/>
          <w:szCs w:val="22"/>
        </w:rPr>
        <w:t>ODRC</w:t>
      </w:r>
      <w:r w:rsidRPr="00BD6D39">
        <w:rPr>
          <w:rFonts w:cs="Arial"/>
          <w:sz w:val="22"/>
          <w:szCs w:val="22"/>
        </w:rPr>
        <w:t>.</w:t>
      </w:r>
    </w:p>
    <w:p w14:paraId="5BE88C55" w14:textId="77777777" w:rsidR="009E4BA3" w:rsidRPr="00A00459"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035C780B" w14:textId="77777777" w:rsidR="009E4BA3" w:rsidRDefault="009E4BA3" w:rsidP="00462C31">
      <w:pPr>
        <w:numPr>
          <w:ilvl w:val="0"/>
          <w:numId w:val="18"/>
        </w:num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BD6D39">
        <w:rPr>
          <w:rFonts w:ascii="Arial" w:hAnsi="Arial" w:cs="Arial"/>
          <w:b/>
          <w:sz w:val="22"/>
          <w:szCs w:val="22"/>
        </w:rPr>
        <w:t>Initial Review</w:t>
      </w:r>
    </w:p>
    <w:p w14:paraId="0D75E556" w14:textId="77777777" w:rsidR="002202EC" w:rsidRPr="00BD6D39" w:rsidRDefault="002202EC" w:rsidP="002202EC">
      <w:p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360"/>
        <w:jc w:val="both"/>
        <w:rPr>
          <w:rFonts w:ascii="Arial" w:hAnsi="Arial" w:cs="Arial"/>
          <w:b/>
          <w:sz w:val="22"/>
          <w:szCs w:val="22"/>
        </w:rPr>
      </w:pPr>
    </w:p>
    <w:p w14:paraId="7EEBD593" w14:textId="77777777" w:rsidR="009E4BA3" w:rsidRPr="00BD6D39" w:rsidRDefault="009E4BA3" w:rsidP="00462C31">
      <w:pPr>
        <w:numPr>
          <w:ilvl w:val="0"/>
          <w:numId w:val="19"/>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Format and Completeness</w:t>
      </w:r>
    </w:p>
    <w:p w14:paraId="386D7797" w14:textId="77777777" w:rsidR="009E4BA3" w:rsidRPr="00BD6D39" w:rsidRDefault="009E4BA3" w:rsidP="008930C4">
      <w:pPr>
        <w:pStyle w:val="BodyText2"/>
        <w:tabs>
          <w:tab w:val="left" w:pos="-360"/>
          <w:tab w:val="left" w:pos="1080"/>
        </w:tabs>
        <w:ind w:left="1080"/>
        <w:rPr>
          <w:rFonts w:cs="Arial"/>
          <w:b w:val="0"/>
          <w:sz w:val="22"/>
          <w:szCs w:val="22"/>
        </w:rPr>
      </w:pPr>
      <w:r w:rsidRPr="00BD6D39">
        <w:rPr>
          <w:rFonts w:cs="Arial"/>
          <w:b w:val="0"/>
          <w:sz w:val="22"/>
          <w:szCs w:val="22"/>
        </w:rPr>
        <w:t xml:space="preserve">The </w:t>
      </w:r>
      <w:r w:rsidR="001C046C" w:rsidRPr="00BD6D39">
        <w:rPr>
          <w:rFonts w:cs="Arial"/>
          <w:b w:val="0"/>
          <w:sz w:val="22"/>
          <w:szCs w:val="22"/>
        </w:rPr>
        <w:t>ODRC Contract</w:t>
      </w:r>
      <w:r w:rsidRPr="00BD6D39">
        <w:rPr>
          <w:rFonts w:cs="Arial"/>
          <w:b w:val="0"/>
          <w:sz w:val="22"/>
          <w:szCs w:val="22"/>
        </w:rPr>
        <w:t xml:space="preserve"> Representative wi</w:t>
      </w:r>
      <w:r w:rsidR="007B5935" w:rsidRPr="00BD6D39">
        <w:rPr>
          <w:rFonts w:cs="Arial"/>
          <w:b w:val="0"/>
          <w:sz w:val="22"/>
          <w:szCs w:val="22"/>
        </w:rPr>
        <w:t>ll review all timely-submitted P</w:t>
      </w:r>
      <w:r w:rsidRPr="00BD6D39">
        <w:rPr>
          <w:rFonts w:cs="Arial"/>
          <w:b w:val="0"/>
          <w:sz w:val="22"/>
          <w:szCs w:val="22"/>
        </w:rPr>
        <w:t xml:space="preserve">roposals for format and completeness and may reject any incorrectly formatted or incomplete Proposal.  The </w:t>
      </w:r>
      <w:r w:rsidR="001C046C" w:rsidRPr="00BD6D39">
        <w:rPr>
          <w:rFonts w:cs="Arial"/>
          <w:b w:val="0"/>
          <w:sz w:val="22"/>
          <w:szCs w:val="22"/>
        </w:rPr>
        <w:t>ODRC Contract</w:t>
      </w:r>
      <w:r w:rsidRPr="00BD6D39">
        <w:rPr>
          <w:rFonts w:cs="Arial"/>
          <w:b w:val="0"/>
          <w:sz w:val="22"/>
          <w:szCs w:val="22"/>
        </w:rPr>
        <w:t xml:space="preserve"> Representative may waive any non-material defects and allow an Offeror to submit corrections which:  do not cause any material unfairness to other Offerors, do not create an unfair competitive advantage for the Offeror that is not allowed to other Offerors, and are in ODRC’s </w:t>
      </w:r>
      <w:r w:rsidR="007B5935" w:rsidRPr="00BD6D39">
        <w:rPr>
          <w:rFonts w:cs="Arial"/>
          <w:b w:val="0"/>
          <w:sz w:val="22"/>
          <w:szCs w:val="22"/>
        </w:rPr>
        <w:t xml:space="preserve">best </w:t>
      </w:r>
      <w:r w:rsidRPr="00BD6D39">
        <w:rPr>
          <w:rFonts w:cs="Arial"/>
          <w:b w:val="0"/>
          <w:sz w:val="22"/>
          <w:szCs w:val="22"/>
        </w:rPr>
        <w:t>interests.</w:t>
      </w:r>
    </w:p>
    <w:p w14:paraId="5A91BA30" w14:textId="77777777" w:rsidR="009E4BA3" w:rsidRPr="00A00459" w:rsidRDefault="009E4BA3" w:rsidP="008930C4">
      <w:pPr>
        <w:pStyle w:val="BodyText2"/>
        <w:tabs>
          <w:tab w:val="left" w:pos="-360"/>
          <w:tab w:val="left" w:pos="1080"/>
        </w:tabs>
        <w:ind w:left="1080"/>
        <w:rPr>
          <w:rFonts w:cs="Arial"/>
          <w:b w:val="0"/>
          <w:sz w:val="16"/>
          <w:szCs w:val="16"/>
        </w:rPr>
      </w:pPr>
    </w:p>
    <w:p w14:paraId="23A0B794" w14:textId="77777777" w:rsidR="009E4BA3" w:rsidRPr="00BD6D39" w:rsidRDefault="009E4BA3" w:rsidP="008930C4">
      <w:pPr>
        <w:pStyle w:val="BodyText2"/>
        <w:tabs>
          <w:tab w:val="left" w:pos="-360"/>
          <w:tab w:val="left" w:pos="1080"/>
        </w:tabs>
        <w:ind w:left="1080"/>
        <w:rPr>
          <w:rFonts w:cs="Arial"/>
          <w:b w:val="0"/>
          <w:sz w:val="22"/>
          <w:szCs w:val="22"/>
        </w:rPr>
      </w:pPr>
      <w:r w:rsidRPr="00BD6D39">
        <w:rPr>
          <w:rFonts w:cs="Arial"/>
          <w:b w:val="0"/>
          <w:sz w:val="22"/>
          <w:szCs w:val="22"/>
        </w:rPr>
        <w:t xml:space="preserve">The </w:t>
      </w:r>
      <w:r w:rsidR="001C046C" w:rsidRPr="00BD6D39">
        <w:rPr>
          <w:rFonts w:cs="Arial"/>
          <w:b w:val="0"/>
          <w:sz w:val="22"/>
          <w:szCs w:val="22"/>
        </w:rPr>
        <w:t xml:space="preserve">ODRC Contract </w:t>
      </w:r>
      <w:r w:rsidRPr="00BD6D39">
        <w:rPr>
          <w:rFonts w:cs="Arial"/>
          <w:b w:val="0"/>
          <w:sz w:val="22"/>
          <w:szCs w:val="22"/>
        </w:rPr>
        <w:t>Representative will forward all timely-submitted, properly formatted, and complete Proposals to the Evaluation Committee.</w:t>
      </w:r>
    </w:p>
    <w:p w14:paraId="67AF7112" w14:textId="77777777" w:rsidR="009E4BA3" w:rsidRPr="003212ED" w:rsidRDefault="009E4BA3" w:rsidP="008930C4">
      <w:p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720" w:hanging="360"/>
        <w:jc w:val="both"/>
        <w:rPr>
          <w:rFonts w:ascii="Arial" w:hAnsi="Arial" w:cs="Arial"/>
          <w:b/>
          <w:sz w:val="22"/>
          <w:szCs w:val="22"/>
        </w:rPr>
      </w:pPr>
    </w:p>
    <w:p w14:paraId="5091A43E" w14:textId="77777777" w:rsidR="009E4BA3" w:rsidRPr="00BD6D39" w:rsidRDefault="009E4BA3" w:rsidP="00462C31">
      <w:pPr>
        <w:numPr>
          <w:ilvl w:val="0"/>
          <w:numId w:val="19"/>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Rejection of Proposals</w:t>
      </w:r>
    </w:p>
    <w:p w14:paraId="7E56BD28" w14:textId="77777777" w:rsidR="007B5935" w:rsidRPr="00BD6D39" w:rsidRDefault="009E4BA3" w:rsidP="007B593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22"/>
          <w:szCs w:val="22"/>
        </w:rPr>
      </w:pPr>
      <w:r w:rsidRPr="00BD6D39">
        <w:rPr>
          <w:rFonts w:ascii="Arial" w:hAnsi="Arial" w:cs="Arial"/>
          <w:sz w:val="22"/>
          <w:szCs w:val="22"/>
        </w:rPr>
        <w:t>A late proposal shall be immediately rejected and will neither be opened nor evaluated.</w:t>
      </w:r>
    </w:p>
    <w:p w14:paraId="60A3912E" w14:textId="77777777" w:rsidR="007B5935" w:rsidRPr="00A00459" w:rsidRDefault="007B5935" w:rsidP="007B593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14:paraId="7E05700B" w14:textId="77777777" w:rsidR="009E4BA3" w:rsidRPr="00BD6D39" w:rsidRDefault="009E4BA3" w:rsidP="008930C4">
      <w:pPr>
        <w:pStyle w:val="BodyText2"/>
        <w:tabs>
          <w:tab w:val="left" w:pos="-360"/>
          <w:tab w:val="left" w:pos="1080"/>
        </w:tabs>
        <w:ind w:left="1080"/>
        <w:rPr>
          <w:rFonts w:cs="Arial"/>
          <w:b w:val="0"/>
          <w:bCs/>
          <w:sz w:val="22"/>
          <w:szCs w:val="22"/>
        </w:rPr>
      </w:pPr>
      <w:r w:rsidRPr="00BD6D39">
        <w:rPr>
          <w:rFonts w:cs="Arial"/>
          <w:b w:val="0"/>
          <w:bCs/>
          <w:sz w:val="22"/>
          <w:szCs w:val="22"/>
        </w:rPr>
        <w:t>ODRC may reject any Proposal that is not in the required format, is incomplete and does not address all the requirements of this RFP, or that ODRC believes is excessive in price or otherwise not in its interests to consider or accept.  Additionally, ODRC may cancel this RFP, reject all the Proposals, and seek services through a new RFP or other means.</w:t>
      </w:r>
    </w:p>
    <w:p w14:paraId="31A84A23" w14:textId="77777777" w:rsidR="009E4BA3" w:rsidRPr="003212ED" w:rsidRDefault="009E4BA3"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14:paraId="2030E92C" w14:textId="77777777" w:rsidR="009E4BA3" w:rsidRPr="002202EC" w:rsidRDefault="009E4BA3" w:rsidP="00462C31">
      <w:pPr>
        <w:pStyle w:val="ListParagraph"/>
        <w:numPr>
          <w:ilvl w:val="0"/>
          <w:numId w:val="18"/>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spacing w:after="0"/>
        <w:jc w:val="both"/>
        <w:rPr>
          <w:rFonts w:ascii="Arial" w:hAnsi="Arial" w:cs="Arial"/>
        </w:rPr>
      </w:pPr>
      <w:r w:rsidRPr="00BD6D39">
        <w:rPr>
          <w:rFonts w:ascii="Arial" w:hAnsi="Arial" w:cs="Arial"/>
          <w:b/>
        </w:rPr>
        <w:t>Committee’s Evaluation of the Proposals</w:t>
      </w:r>
    </w:p>
    <w:p w14:paraId="0F6E0944" w14:textId="77777777" w:rsidR="002202EC" w:rsidRPr="00BD6D39" w:rsidRDefault="002202EC" w:rsidP="002202EC">
      <w:pPr>
        <w:pStyle w:val="ListParagraph"/>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spacing w:after="0"/>
        <w:ind w:left="360"/>
        <w:jc w:val="both"/>
        <w:rPr>
          <w:rFonts w:ascii="Arial" w:hAnsi="Arial" w:cs="Arial"/>
        </w:rPr>
      </w:pPr>
    </w:p>
    <w:p w14:paraId="0B6625BC" w14:textId="77777777" w:rsidR="009E4BA3" w:rsidRPr="00BD6D39" w:rsidRDefault="009E4BA3" w:rsidP="00462C31">
      <w:pPr>
        <w:numPr>
          <w:ilvl w:val="0"/>
          <w:numId w:val="20"/>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170" w:hanging="450"/>
        <w:jc w:val="both"/>
        <w:rPr>
          <w:rFonts w:ascii="Arial" w:hAnsi="Arial" w:cs="Arial"/>
          <w:b/>
          <w:sz w:val="22"/>
          <w:szCs w:val="22"/>
        </w:rPr>
      </w:pPr>
      <w:r w:rsidRPr="00BD6D39">
        <w:rPr>
          <w:rFonts w:ascii="Arial" w:hAnsi="Arial" w:cs="Arial"/>
          <w:b/>
          <w:sz w:val="22"/>
          <w:szCs w:val="22"/>
        </w:rPr>
        <w:t>Clarifications &amp; Corrections</w:t>
      </w:r>
    </w:p>
    <w:p w14:paraId="68C26154" w14:textId="77777777" w:rsidR="009E4BA3" w:rsidRPr="00BD6D39" w:rsidRDefault="009E4BA3"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r w:rsidRPr="00BD6D39">
        <w:rPr>
          <w:rFonts w:ascii="Arial" w:hAnsi="Arial" w:cs="Arial"/>
          <w:sz w:val="22"/>
          <w:szCs w:val="22"/>
        </w:rPr>
        <w:tab/>
      </w:r>
      <w:r w:rsidRPr="00BD6D39">
        <w:rPr>
          <w:rFonts w:ascii="Arial" w:hAnsi="Arial" w:cs="Arial"/>
          <w:bCs/>
          <w:sz w:val="22"/>
          <w:szCs w:val="22"/>
        </w:rPr>
        <w:t xml:space="preserve">During the evaluation process, the evaluation committee may request clarifications from any Offeror under consideration and may give any Offeror the opportunity to correct defects in its Proposal if ODRC believes doing so does not result in an unfair advantage for the Offeror and it is in ODRC’s </w:t>
      </w:r>
      <w:r w:rsidR="007B5935" w:rsidRPr="00BD6D39">
        <w:rPr>
          <w:rFonts w:ascii="Arial" w:hAnsi="Arial" w:cs="Arial"/>
          <w:bCs/>
          <w:sz w:val="22"/>
          <w:szCs w:val="22"/>
        </w:rPr>
        <w:t xml:space="preserve">best </w:t>
      </w:r>
      <w:r w:rsidRPr="00BD6D39">
        <w:rPr>
          <w:rFonts w:ascii="Arial" w:hAnsi="Arial" w:cs="Arial"/>
          <w:bCs/>
          <w:sz w:val="22"/>
          <w:szCs w:val="22"/>
        </w:rPr>
        <w:t>interests.</w:t>
      </w:r>
    </w:p>
    <w:p w14:paraId="041CD106" w14:textId="77777777" w:rsidR="009E4BA3" w:rsidRPr="00BD6D39" w:rsidRDefault="009E4BA3"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14:paraId="608B902B" w14:textId="77777777" w:rsidR="009E4BA3" w:rsidRPr="00BD6D39" w:rsidRDefault="009E4BA3" w:rsidP="008930C4">
      <w:pPr>
        <w:pStyle w:val="BodyText2"/>
        <w:tabs>
          <w:tab w:val="left" w:pos="-360"/>
          <w:tab w:val="left" w:pos="1080"/>
        </w:tabs>
        <w:ind w:left="1080" w:hanging="360"/>
        <w:rPr>
          <w:rFonts w:cs="Arial"/>
          <w:b w:val="0"/>
          <w:bCs/>
          <w:sz w:val="22"/>
          <w:szCs w:val="22"/>
        </w:rPr>
      </w:pPr>
      <w:r w:rsidRPr="00BD6D39">
        <w:rPr>
          <w:rFonts w:cs="Arial"/>
          <w:b w:val="0"/>
          <w:bCs/>
          <w:sz w:val="22"/>
          <w:szCs w:val="22"/>
        </w:rPr>
        <w:tab/>
        <w:t xml:space="preserve">During the evaluation process, unless clarifying information is requested by ODRC as part of the evaluation process, any attempt on the part of the Offeror, the Offeror’s agent(s), or any party representing the Offeror, to submit correspondence that is determined by ODRC to be an attempt to compromise the impartiality of the evaluation, or any attempt on the part of the Offeror to communicate with any member of the </w:t>
      </w:r>
      <w:r w:rsidR="00561011">
        <w:rPr>
          <w:rFonts w:cs="Arial"/>
          <w:b w:val="0"/>
          <w:bCs/>
          <w:sz w:val="22"/>
          <w:szCs w:val="22"/>
        </w:rPr>
        <w:t>ODRC</w:t>
      </w:r>
      <w:r w:rsidRPr="00BD6D39">
        <w:rPr>
          <w:rFonts w:cs="Arial"/>
          <w:b w:val="0"/>
          <w:bCs/>
          <w:sz w:val="22"/>
          <w:szCs w:val="22"/>
        </w:rPr>
        <w:t xml:space="preserve"> </w:t>
      </w:r>
      <w:r w:rsidRPr="00BD6D39">
        <w:rPr>
          <w:rFonts w:cs="Arial"/>
          <w:b w:val="0"/>
          <w:bCs/>
          <w:sz w:val="22"/>
          <w:szCs w:val="22"/>
        </w:rPr>
        <w:lastRenderedPageBreak/>
        <w:t>regarding the evaluation process may be grounds for immediate disqualification of the Offeror.</w:t>
      </w:r>
    </w:p>
    <w:p w14:paraId="6526BC47" w14:textId="77777777" w:rsidR="009E4BA3" w:rsidRPr="003212ED" w:rsidRDefault="009E4BA3" w:rsidP="008930C4">
      <w:pPr>
        <w:pStyle w:val="BodyText2"/>
        <w:tabs>
          <w:tab w:val="left" w:pos="-360"/>
          <w:tab w:val="left" w:pos="1080"/>
        </w:tabs>
        <w:ind w:left="1080" w:hanging="360"/>
        <w:rPr>
          <w:rFonts w:cs="Arial"/>
          <w:b w:val="0"/>
          <w:sz w:val="22"/>
          <w:szCs w:val="22"/>
        </w:rPr>
      </w:pPr>
    </w:p>
    <w:p w14:paraId="1A11D6E6" w14:textId="77777777" w:rsidR="0085036A" w:rsidRPr="000B3300" w:rsidRDefault="0085036A" w:rsidP="00462C31">
      <w:pPr>
        <w:numPr>
          <w:ilvl w:val="0"/>
          <w:numId w:val="20"/>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170" w:hanging="450"/>
        <w:jc w:val="both"/>
        <w:rPr>
          <w:rFonts w:ascii="Arial" w:hAnsi="Arial" w:cs="Arial"/>
          <w:b/>
          <w:sz w:val="22"/>
          <w:szCs w:val="22"/>
        </w:rPr>
      </w:pPr>
      <w:r w:rsidRPr="000B3300">
        <w:rPr>
          <w:rFonts w:ascii="Arial" w:hAnsi="Arial" w:cs="Arial"/>
          <w:b/>
          <w:sz w:val="22"/>
          <w:szCs w:val="22"/>
        </w:rPr>
        <w:t>Committee Review of the Proposals</w:t>
      </w:r>
    </w:p>
    <w:p w14:paraId="396DE6A2" w14:textId="77777777" w:rsidR="009B06D1" w:rsidRPr="000B3300" w:rsidRDefault="009B06D1" w:rsidP="008930C4">
      <w:pPr>
        <w:pStyle w:val="BodyText"/>
        <w:tabs>
          <w:tab w:val="left" w:pos="0"/>
          <w:tab w:val="left" w:pos="1260"/>
        </w:tabs>
        <w:ind w:left="1080"/>
        <w:rPr>
          <w:rFonts w:cs="Arial"/>
          <w:bCs/>
          <w:sz w:val="22"/>
          <w:szCs w:val="22"/>
        </w:rPr>
      </w:pPr>
    </w:p>
    <w:p w14:paraId="4835ADB7" w14:textId="77777777" w:rsidR="0085036A" w:rsidRPr="000B3300" w:rsidRDefault="0085036A" w:rsidP="008930C4">
      <w:pPr>
        <w:pStyle w:val="BodyText"/>
        <w:tabs>
          <w:tab w:val="left" w:pos="0"/>
          <w:tab w:val="left" w:pos="1260"/>
        </w:tabs>
        <w:ind w:left="1080"/>
        <w:rPr>
          <w:rFonts w:cs="Arial"/>
          <w:bCs/>
          <w:sz w:val="22"/>
          <w:szCs w:val="22"/>
        </w:rPr>
      </w:pPr>
      <w:r w:rsidRPr="000B3300">
        <w:rPr>
          <w:rFonts w:cs="Arial"/>
          <w:bCs/>
          <w:sz w:val="22"/>
          <w:szCs w:val="22"/>
        </w:rPr>
        <w:t xml:space="preserve">The Evaluation Committee will evaluate and </w:t>
      </w:r>
      <w:r w:rsidR="00192A12" w:rsidRPr="000B3300">
        <w:rPr>
          <w:rFonts w:cs="Arial"/>
          <w:bCs/>
          <w:sz w:val="22"/>
          <w:szCs w:val="22"/>
        </w:rPr>
        <w:t>award points to</w:t>
      </w:r>
      <w:r w:rsidRPr="000B3300">
        <w:rPr>
          <w:rFonts w:cs="Arial"/>
          <w:bCs/>
          <w:sz w:val="22"/>
          <w:szCs w:val="22"/>
        </w:rPr>
        <w:t xml:space="preserve"> each Proposal that passes initial review.  The </w:t>
      </w:r>
      <w:r w:rsidR="00192A12" w:rsidRPr="000B3300">
        <w:rPr>
          <w:rFonts w:cs="Arial"/>
          <w:bCs/>
          <w:sz w:val="22"/>
          <w:szCs w:val="22"/>
        </w:rPr>
        <w:t>point awards</w:t>
      </w:r>
      <w:r w:rsidRPr="000B3300">
        <w:rPr>
          <w:rFonts w:cs="Arial"/>
          <w:bCs/>
          <w:sz w:val="22"/>
          <w:szCs w:val="22"/>
        </w:rPr>
        <w:t xml:space="preserve"> will be according to the criteria contained in Part Six of this RFP.  The Committee reserves the right to seek reviews or the advice of other State personnel with technical or professional experience that relates to this RFP.  The Committee may adopt or reject any recommendations it receives from such reviews and advice or give them such weight as the Committee believes is appropriate.  The evaluation will result in a point total being calculated for each Proposal.  </w:t>
      </w:r>
    </w:p>
    <w:p w14:paraId="4E562FA7" w14:textId="77777777" w:rsidR="0085036A" w:rsidRPr="000B3300" w:rsidRDefault="0085036A" w:rsidP="008930C4">
      <w:pPr>
        <w:pStyle w:val="BodyText"/>
        <w:tabs>
          <w:tab w:val="left" w:pos="0"/>
        </w:tabs>
        <w:rPr>
          <w:rFonts w:cs="Arial"/>
          <w:bCs/>
          <w:sz w:val="22"/>
          <w:szCs w:val="22"/>
        </w:rPr>
      </w:pPr>
    </w:p>
    <w:p w14:paraId="5B6F0244" w14:textId="77777777" w:rsidR="0085036A" w:rsidRPr="000B3300" w:rsidRDefault="0085036A" w:rsidP="008930C4">
      <w:pPr>
        <w:pStyle w:val="BodyText"/>
        <w:ind w:left="1080"/>
        <w:rPr>
          <w:rFonts w:cs="Arial"/>
          <w:bCs/>
          <w:sz w:val="22"/>
          <w:szCs w:val="22"/>
        </w:rPr>
      </w:pPr>
      <w:r w:rsidRPr="000B3300">
        <w:rPr>
          <w:rFonts w:cs="Arial"/>
          <w:bCs/>
          <w:sz w:val="22"/>
          <w:szCs w:val="22"/>
        </w:rPr>
        <w:t xml:space="preserve">The Committee will meet and review each Offeror’s </w:t>
      </w:r>
      <w:r w:rsidR="00192A12" w:rsidRPr="000B3300">
        <w:rPr>
          <w:rFonts w:cs="Arial"/>
          <w:bCs/>
          <w:sz w:val="22"/>
          <w:szCs w:val="22"/>
        </w:rPr>
        <w:t xml:space="preserve">awarded points </w:t>
      </w:r>
      <w:r w:rsidRPr="000B3300">
        <w:rPr>
          <w:rFonts w:cs="Arial"/>
          <w:bCs/>
          <w:sz w:val="22"/>
          <w:szCs w:val="22"/>
        </w:rPr>
        <w:t xml:space="preserve">and come to an agreement on </w:t>
      </w:r>
      <w:r w:rsidR="004C4E7E" w:rsidRPr="000B3300">
        <w:rPr>
          <w:rFonts w:cs="Arial"/>
          <w:bCs/>
          <w:sz w:val="22"/>
          <w:szCs w:val="22"/>
        </w:rPr>
        <w:t>a</w:t>
      </w:r>
      <w:r w:rsidR="00192A12" w:rsidRPr="000B3300">
        <w:rPr>
          <w:rFonts w:cs="Arial"/>
          <w:bCs/>
          <w:sz w:val="22"/>
          <w:szCs w:val="22"/>
        </w:rPr>
        <w:t xml:space="preserve"> </w:t>
      </w:r>
      <w:r w:rsidR="00ED6306" w:rsidRPr="000B3300">
        <w:rPr>
          <w:rFonts w:cs="Arial"/>
          <w:bCs/>
          <w:sz w:val="22"/>
          <w:szCs w:val="22"/>
        </w:rPr>
        <w:t>Required Components</w:t>
      </w:r>
      <w:r w:rsidR="00AA704D" w:rsidRPr="000B3300">
        <w:rPr>
          <w:rFonts w:cs="Arial"/>
          <w:bCs/>
          <w:sz w:val="22"/>
          <w:szCs w:val="22"/>
        </w:rPr>
        <w:t xml:space="preserve"> </w:t>
      </w:r>
      <w:r w:rsidR="00F6572D" w:rsidRPr="000B3300">
        <w:rPr>
          <w:rFonts w:cs="Arial"/>
          <w:bCs/>
          <w:sz w:val="22"/>
          <w:szCs w:val="22"/>
        </w:rPr>
        <w:t>P</w:t>
      </w:r>
      <w:r w:rsidR="00192A12" w:rsidRPr="000B3300">
        <w:rPr>
          <w:rFonts w:cs="Arial"/>
          <w:bCs/>
          <w:sz w:val="22"/>
          <w:szCs w:val="22"/>
        </w:rPr>
        <w:t xml:space="preserve">oint </w:t>
      </w:r>
      <w:r w:rsidR="00F6572D" w:rsidRPr="000B3300">
        <w:rPr>
          <w:rFonts w:cs="Arial"/>
          <w:bCs/>
          <w:sz w:val="22"/>
          <w:szCs w:val="22"/>
        </w:rPr>
        <w:t>T</w:t>
      </w:r>
      <w:r w:rsidR="004C4E7E" w:rsidRPr="000B3300">
        <w:rPr>
          <w:rFonts w:cs="Arial"/>
          <w:bCs/>
          <w:sz w:val="22"/>
          <w:szCs w:val="22"/>
        </w:rPr>
        <w:t>otal</w:t>
      </w:r>
      <w:r w:rsidRPr="000B3300">
        <w:rPr>
          <w:rFonts w:cs="Arial"/>
          <w:bCs/>
          <w:sz w:val="22"/>
          <w:szCs w:val="22"/>
        </w:rPr>
        <w:t>.</w:t>
      </w:r>
      <w:r w:rsidR="00A40908">
        <w:rPr>
          <w:rFonts w:cs="Arial"/>
          <w:bCs/>
          <w:sz w:val="22"/>
          <w:szCs w:val="22"/>
        </w:rPr>
        <w:t xml:space="preserve"> </w:t>
      </w:r>
      <w:r w:rsidR="00ED6306" w:rsidRPr="000B3300">
        <w:rPr>
          <w:rFonts w:cs="Arial"/>
          <w:bCs/>
          <w:sz w:val="22"/>
          <w:szCs w:val="22"/>
        </w:rPr>
        <w:t>The Required Components Point Total and the Price Points will be combined to obtain each Offeror’s Total Combined Points.</w:t>
      </w:r>
      <w:r w:rsidR="0073142D" w:rsidRPr="000B3300">
        <w:rPr>
          <w:rFonts w:cs="Arial"/>
          <w:bCs/>
          <w:sz w:val="22"/>
          <w:szCs w:val="22"/>
        </w:rPr>
        <w:t xml:space="preserve"> </w:t>
      </w:r>
    </w:p>
    <w:p w14:paraId="4CB6DA6C" w14:textId="77777777" w:rsidR="00192A12" w:rsidRPr="000B3300" w:rsidRDefault="00192A12" w:rsidP="008930C4">
      <w:pPr>
        <w:pStyle w:val="BodyText"/>
        <w:ind w:left="1080"/>
        <w:rPr>
          <w:rFonts w:cs="Arial"/>
          <w:bCs/>
          <w:sz w:val="22"/>
          <w:szCs w:val="22"/>
        </w:rPr>
      </w:pPr>
    </w:p>
    <w:p w14:paraId="1DE63468" w14:textId="77777777" w:rsidR="0085036A" w:rsidRPr="000B3300" w:rsidRDefault="00192A12" w:rsidP="00192A12">
      <w:pPr>
        <w:pStyle w:val="BodyText"/>
        <w:ind w:left="1080"/>
        <w:rPr>
          <w:rFonts w:cs="Arial"/>
          <w:bCs/>
          <w:sz w:val="22"/>
          <w:szCs w:val="22"/>
        </w:rPr>
      </w:pPr>
      <w:r w:rsidRPr="000B3300">
        <w:rPr>
          <w:rFonts w:cs="Arial"/>
          <w:bCs/>
          <w:sz w:val="22"/>
          <w:szCs w:val="22"/>
        </w:rPr>
        <w:t xml:space="preserve">The Offeror with the </w:t>
      </w:r>
      <w:r w:rsidR="00152EFC" w:rsidRPr="000B3300">
        <w:rPr>
          <w:rFonts w:cs="Arial"/>
          <w:bCs/>
          <w:sz w:val="22"/>
          <w:szCs w:val="22"/>
        </w:rPr>
        <w:t xml:space="preserve">highest </w:t>
      </w:r>
      <w:r w:rsidR="00ED6306" w:rsidRPr="000B3300">
        <w:rPr>
          <w:rFonts w:cs="Arial"/>
          <w:bCs/>
          <w:sz w:val="22"/>
          <w:szCs w:val="22"/>
        </w:rPr>
        <w:t xml:space="preserve">Total Combined Points </w:t>
      </w:r>
      <w:r w:rsidRPr="000B3300">
        <w:rPr>
          <w:rFonts w:cs="Arial"/>
          <w:bCs/>
          <w:sz w:val="22"/>
          <w:szCs w:val="22"/>
        </w:rPr>
        <w:t xml:space="preserve">shall be considered the highest ranked and may determine contract award if the Offeror is also considered responsive and responsible. </w:t>
      </w:r>
      <w:r w:rsidR="0085036A" w:rsidRPr="000B3300">
        <w:rPr>
          <w:rFonts w:cs="Arial"/>
          <w:bCs/>
          <w:sz w:val="22"/>
          <w:szCs w:val="22"/>
        </w:rPr>
        <w:t xml:space="preserve">Offerors will be considered responsive by fully completing and submitting the information required by this RFP and considered responsible based on past contract performance as identified by the Committee’s use of the information provided in Attachment </w:t>
      </w:r>
      <w:r w:rsidR="002311B2" w:rsidRPr="000B3300">
        <w:rPr>
          <w:rFonts w:cs="Arial"/>
          <w:bCs/>
          <w:sz w:val="22"/>
          <w:szCs w:val="22"/>
        </w:rPr>
        <w:t>One</w:t>
      </w:r>
      <w:r w:rsidR="0085036A" w:rsidRPr="000B3300">
        <w:rPr>
          <w:rFonts w:cs="Arial"/>
          <w:bCs/>
          <w:sz w:val="22"/>
          <w:szCs w:val="22"/>
        </w:rPr>
        <w:t>, Offeror Profile Summary.</w:t>
      </w:r>
    </w:p>
    <w:p w14:paraId="23754516" w14:textId="77777777" w:rsidR="00176BB8" w:rsidRPr="000B3300" w:rsidRDefault="00176BB8" w:rsidP="00192A12">
      <w:pPr>
        <w:pStyle w:val="BodyText"/>
        <w:ind w:left="1080"/>
        <w:rPr>
          <w:rFonts w:cs="Arial"/>
          <w:bCs/>
          <w:sz w:val="22"/>
          <w:szCs w:val="22"/>
        </w:rPr>
      </w:pPr>
    </w:p>
    <w:p w14:paraId="64E82585" w14:textId="77777777" w:rsidR="00782593" w:rsidRPr="00BD6D39" w:rsidRDefault="00782593" w:rsidP="008930C4">
      <w:pPr>
        <w:pStyle w:val="BodyText"/>
        <w:tabs>
          <w:tab w:val="left" w:pos="0"/>
          <w:tab w:val="left" w:pos="1260"/>
        </w:tabs>
        <w:ind w:left="1080"/>
        <w:rPr>
          <w:rFonts w:cs="Arial"/>
          <w:bCs/>
          <w:sz w:val="22"/>
          <w:szCs w:val="22"/>
        </w:rPr>
      </w:pPr>
      <w:r w:rsidRPr="000B3300">
        <w:rPr>
          <w:rFonts w:cs="Arial"/>
          <w:bCs/>
          <w:sz w:val="22"/>
          <w:szCs w:val="22"/>
        </w:rPr>
        <w:t>The Committee may also determine that interviews/presentations are necessary to select the highest ranked.  In that event, the highest ranked proposers may be contacted to meet with the Committee.</w:t>
      </w:r>
      <w:r w:rsidRPr="00BD6D39">
        <w:rPr>
          <w:rFonts w:cs="Arial"/>
          <w:bCs/>
          <w:sz w:val="22"/>
          <w:szCs w:val="22"/>
        </w:rPr>
        <w:t xml:space="preserve">  </w:t>
      </w:r>
    </w:p>
    <w:p w14:paraId="38F458ED" w14:textId="77777777" w:rsidR="0085036A" w:rsidRPr="00A00459" w:rsidRDefault="0085036A" w:rsidP="00B2665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center"/>
        <w:rPr>
          <w:rFonts w:ascii="Arial" w:hAnsi="Arial" w:cs="Arial"/>
          <w:b/>
          <w:sz w:val="16"/>
          <w:szCs w:val="16"/>
        </w:rPr>
      </w:pPr>
    </w:p>
    <w:p w14:paraId="11044E5F" w14:textId="77777777" w:rsidR="00251DE6" w:rsidRPr="00BD6D39" w:rsidRDefault="00251DE6" w:rsidP="00462C31">
      <w:pPr>
        <w:pStyle w:val="ListParagraph"/>
        <w:numPr>
          <w:ilvl w:val="0"/>
          <w:numId w:val="18"/>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rPr>
      </w:pPr>
      <w:r w:rsidRPr="00BD6D39">
        <w:rPr>
          <w:rFonts w:ascii="Arial" w:hAnsi="Arial" w:cs="Arial"/>
          <w:b/>
        </w:rPr>
        <w:t>Offeror’s Performance History with Other Jurisdictions</w:t>
      </w:r>
    </w:p>
    <w:p w14:paraId="6D3F56EB" w14:textId="77777777" w:rsidR="00251DE6" w:rsidRPr="00BD6D39" w:rsidRDefault="00251DE6" w:rsidP="0009045B">
      <w:pPr>
        <w:pStyle w:val="BodyText"/>
        <w:tabs>
          <w:tab w:val="left" w:pos="0"/>
          <w:tab w:val="left" w:pos="1260"/>
        </w:tabs>
        <w:ind w:left="720"/>
        <w:rPr>
          <w:rFonts w:cs="Arial"/>
          <w:bCs/>
          <w:sz w:val="22"/>
          <w:szCs w:val="22"/>
        </w:rPr>
      </w:pPr>
      <w:r w:rsidRPr="00BD6D39">
        <w:rPr>
          <w:rFonts w:cs="Arial"/>
          <w:bCs/>
          <w:sz w:val="22"/>
          <w:szCs w:val="22"/>
        </w:rPr>
        <w:t>All information sought by the Committee to evaluate Offeror</w:t>
      </w:r>
      <w:r w:rsidR="006F709C">
        <w:rPr>
          <w:rFonts w:cs="Arial"/>
          <w:bCs/>
          <w:sz w:val="22"/>
          <w:szCs w:val="22"/>
        </w:rPr>
        <w:t>’s</w:t>
      </w:r>
      <w:r w:rsidRPr="00BD6D39">
        <w:rPr>
          <w:rFonts w:cs="Arial"/>
          <w:bCs/>
          <w:sz w:val="22"/>
          <w:szCs w:val="22"/>
        </w:rPr>
        <w:t xml:space="preserve"> responsibility shall be obtained in a manner such that no Offeror is provided an unfair competitive advantage.  The Committee shall use Attachment</w:t>
      </w:r>
      <w:r w:rsidR="005A6D4A" w:rsidRPr="00BD6D39">
        <w:rPr>
          <w:rFonts w:cs="Arial"/>
          <w:bCs/>
          <w:sz w:val="22"/>
          <w:szCs w:val="22"/>
        </w:rPr>
        <w:t xml:space="preserve"> </w:t>
      </w:r>
      <w:r w:rsidR="002311B2" w:rsidRPr="00BD6D39">
        <w:rPr>
          <w:rFonts w:cs="Arial"/>
          <w:bCs/>
          <w:sz w:val="22"/>
          <w:szCs w:val="22"/>
        </w:rPr>
        <w:t>One</w:t>
      </w:r>
      <w:r w:rsidRPr="00BD6D39">
        <w:rPr>
          <w:rFonts w:cs="Arial"/>
          <w:bCs/>
          <w:sz w:val="22"/>
          <w:szCs w:val="22"/>
        </w:rPr>
        <w:t xml:space="preserve">, Offeror Profile Summary, to conduct a responsibility evaluation for the Offeror whose Proposal </w:t>
      </w:r>
      <w:r w:rsidR="0073142D" w:rsidRPr="00BD6D39">
        <w:rPr>
          <w:rFonts w:cs="Arial"/>
          <w:bCs/>
          <w:sz w:val="22"/>
          <w:szCs w:val="22"/>
        </w:rPr>
        <w:t>is the</w:t>
      </w:r>
      <w:r w:rsidRPr="00BD6D39">
        <w:rPr>
          <w:rFonts w:cs="Arial"/>
          <w:bCs/>
          <w:sz w:val="22"/>
          <w:szCs w:val="22"/>
        </w:rPr>
        <w:t xml:space="preserve"> highest </w:t>
      </w:r>
      <w:r w:rsidR="0073142D" w:rsidRPr="00BD6D39">
        <w:rPr>
          <w:rFonts w:cs="Arial"/>
          <w:bCs/>
          <w:sz w:val="22"/>
          <w:szCs w:val="22"/>
        </w:rPr>
        <w:t>ranking</w:t>
      </w:r>
      <w:r w:rsidRPr="00BD6D39">
        <w:rPr>
          <w:rFonts w:cs="Arial"/>
          <w:bCs/>
          <w:sz w:val="22"/>
          <w:szCs w:val="22"/>
        </w:rPr>
        <w:t xml:space="preserve">.  The responsibility evaluation will measure the length of experience selected entities listed in Attachment </w:t>
      </w:r>
      <w:r w:rsidR="002311B2" w:rsidRPr="00BD6D39">
        <w:rPr>
          <w:rFonts w:cs="Arial"/>
          <w:bCs/>
          <w:sz w:val="22"/>
          <w:szCs w:val="22"/>
        </w:rPr>
        <w:t xml:space="preserve">One </w:t>
      </w:r>
      <w:r w:rsidRPr="00BD6D39">
        <w:rPr>
          <w:rFonts w:cs="Arial"/>
          <w:bCs/>
          <w:sz w:val="22"/>
          <w:szCs w:val="22"/>
        </w:rPr>
        <w:t>had with the Offeror</w:t>
      </w:r>
      <w:r w:rsidR="006F709C">
        <w:rPr>
          <w:rFonts w:cs="Arial"/>
          <w:bCs/>
          <w:sz w:val="22"/>
          <w:szCs w:val="22"/>
        </w:rPr>
        <w:t xml:space="preserve"> and</w:t>
      </w:r>
      <w:r w:rsidRPr="00BD6D39">
        <w:rPr>
          <w:rFonts w:cs="Arial"/>
          <w:bCs/>
          <w:sz w:val="22"/>
          <w:szCs w:val="22"/>
        </w:rPr>
        <w:t xml:space="preserve"> the Offeror’s assumption of responsibility during their contract period (fulfillment of contractual responsibility).  </w:t>
      </w:r>
    </w:p>
    <w:p w14:paraId="31F66F5B" w14:textId="77777777" w:rsidR="002D53F1" w:rsidRPr="003212ED" w:rsidRDefault="002D53F1" w:rsidP="00CC1FCF">
      <w:pPr>
        <w:pStyle w:val="BodyText"/>
        <w:tabs>
          <w:tab w:val="left" w:pos="0"/>
          <w:tab w:val="left" w:pos="1260"/>
        </w:tabs>
        <w:ind w:left="1080"/>
        <w:rPr>
          <w:rFonts w:cs="Arial"/>
          <w:b/>
          <w:sz w:val="22"/>
          <w:szCs w:val="22"/>
        </w:rPr>
      </w:pPr>
    </w:p>
    <w:p w14:paraId="561AC4CF" w14:textId="77777777" w:rsidR="0058703C" w:rsidRDefault="0058703C" w:rsidP="00462C31">
      <w:pPr>
        <w:pStyle w:val="BodyText"/>
        <w:numPr>
          <w:ilvl w:val="0"/>
          <w:numId w:val="18"/>
        </w:numPr>
        <w:tabs>
          <w:tab w:val="left" w:pos="0"/>
          <w:tab w:val="left" w:pos="1260"/>
        </w:tabs>
        <w:rPr>
          <w:rFonts w:cs="Arial"/>
          <w:b/>
          <w:sz w:val="22"/>
          <w:szCs w:val="22"/>
        </w:rPr>
      </w:pPr>
      <w:r w:rsidRPr="00BD6D39">
        <w:rPr>
          <w:rFonts w:cs="Arial"/>
          <w:b/>
          <w:sz w:val="22"/>
          <w:szCs w:val="22"/>
        </w:rPr>
        <w:t>Request for More Information</w:t>
      </w:r>
    </w:p>
    <w:p w14:paraId="5BFD0F5E" w14:textId="77777777" w:rsidR="00F6572D" w:rsidRPr="00BD6D39" w:rsidRDefault="00F6572D" w:rsidP="007D5876">
      <w:pPr>
        <w:pStyle w:val="BodyText"/>
        <w:tabs>
          <w:tab w:val="left" w:pos="0"/>
          <w:tab w:val="left" w:pos="1260"/>
        </w:tabs>
        <w:rPr>
          <w:rFonts w:cs="Arial"/>
          <w:b/>
          <w:sz w:val="22"/>
          <w:szCs w:val="22"/>
        </w:rPr>
      </w:pPr>
    </w:p>
    <w:p w14:paraId="16435EA5" w14:textId="77777777" w:rsidR="00251DE6" w:rsidRPr="00BD6D39" w:rsidRDefault="00251DE6" w:rsidP="00462C31">
      <w:pPr>
        <w:numPr>
          <w:ilvl w:val="0"/>
          <w:numId w:val="21"/>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Interviews, Presentations and Demonstrations</w:t>
      </w:r>
    </w:p>
    <w:p w14:paraId="31929D16" w14:textId="77777777" w:rsidR="00251DE6" w:rsidRPr="00BD6D39" w:rsidRDefault="00251DE6" w:rsidP="008930C4">
      <w:pPr>
        <w:pStyle w:val="BodyText"/>
        <w:tabs>
          <w:tab w:val="left" w:pos="0"/>
          <w:tab w:val="left" w:pos="1260"/>
        </w:tabs>
        <w:ind w:left="1080"/>
        <w:rPr>
          <w:rFonts w:cs="Arial"/>
          <w:bCs/>
          <w:sz w:val="22"/>
          <w:szCs w:val="22"/>
        </w:rPr>
      </w:pPr>
      <w:r w:rsidRPr="00BD6D39">
        <w:rPr>
          <w:rFonts w:cs="Arial"/>
          <w:bCs/>
          <w:sz w:val="22"/>
          <w:szCs w:val="22"/>
        </w:rPr>
        <w:t>The Committee may require an Offeror to interview with the Committee regarding its Proposal.  Such interviews, presentations, and demonstrations provide the Offeror an opportunity to clarify its Proposal and to ensure a mutual understanding of the RFP content.  These interviews, presentations, and demonstrations will be scheduled at the convenience and discretion of the Committee.  This phase of the evaluation is not an opportunity for the Offeror to engage in any negotiations over the form of the Proposal or required scope of the work.</w:t>
      </w:r>
    </w:p>
    <w:p w14:paraId="60A110DC" w14:textId="77777777" w:rsidR="00251DE6" w:rsidRPr="003212ED" w:rsidRDefault="00251DE6" w:rsidP="008930C4">
      <w:pPr>
        <w:pStyle w:val="BodyText"/>
        <w:tabs>
          <w:tab w:val="left" w:pos="0"/>
          <w:tab w:val="left" w:pos="1260"/>
        </w:tabs>
        <w:ind w:left="1080"/>
        <w:rPr>
          <w:rFonts w:cs="Arial"/>
          <w:bCs/>
          <w:sz w:val="22"/>
          <w:szCs w:val="22"/>
        </w:rPr>
      </w:pPr>
    </w:p>
    <w:p w14:paraId="1E10A6C9" w14:textId="77777777" w:rsidR="002B57ED" w:rsidRPr="00BD6D39" w:rsidRDefault="002B57ED" w:rsidP="002B57ED">
      <w:pPr>
        <w:pStyle w:val="BodyText"/>
        <w:tabs>
          <w:tab w:val="left" w:pos="0"/>
          <w:tab w:val="left" w:pos="1260"/>
        </w:tabs>
        <w:ind w:left="1080"/>
        <w:rPr>
          <w:rFonts w:cs="Arial"/>
          <w:bCs/>
          <w:sz w:val="22"/>
          <w:szCs w:val="22"/>
        </w:rPr>
      </w:pPr>
      <w:r w:rsidRPr="00BD6D39">
        <w:rPr>
          <w:rFonts w:cs="Arial"/>
          <w:bCs/>
          <w:sz w:val="22"/>
          <w:szCs w:val="22"/>
        </w:rPr>
        <w:t>After all meetings are completed the Committee, using the same evaluation criteria, may revise the rank of the proposals based on the interviews, presentations, and demonstrations.  At that point, the Proposal with the highest rank will determine the contract award</w:t>
      </w:r>
      <w:r w:rsidR="00A17B37" w:rsidRPr="00BD6D39">
        <w:rPr>
          <w:rFonts w:cs="Arial"/>
          <w:bCs/>
          <w:sz w:val="22"/>
          <w:szCs w:val="22"/>
        </w:rPr>
        <w:t>.</w:t>
      </w:r>
    </w:p>
    <w:p w14:paraId="7FDB1ED8" w14:textId="77777777" w:rsidR="00816F67" w:rsidRPr="003212ED" w:rsidRDefault="00816F67" w:rsidP="00816F67">
      <w:pPr>
        <w:pStyle w:val="BodyText"/>
        <w:tabs>
          <w:tab w:val="left" w:pos="0"/>
          <w:tab w:val="left" w:pos="1260"/>
        </w:tabs>
        <w:ind w:left="1080"/>
        <w:rPr>
          <w:rFonts w:cs="Arial"/>
          <w:sz w:val="22"/>
          <w:szCs w:val="22"/>
        </w:rPr>
      </w:pPr>
    </w:p>
    <w:p w14:paraId="143B3CA8" w14:textId="77777777" w:rsidR="00816F67" w:rsidRPr="00BD6D39" w:rsidRDefault="00816F67" w:rsidP="00462C31">
      <w:pPr>
        <w:numPr>
          <w:ilvl w:val="0"/>
          <w:numId w:val="21"/>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Background Investigations</w:t>
      </w:r>
    </w:p>
    <w:p w14:paraId="3F92B9FF" w14:textId="77777777" w:rsidR="005F6AEC" w:rsidRDefault="00816F67" w:rsidP="00816F67">
      <w:pPr>
        <w:pStyle w:val="BodyText"/>
        <w:tabs>
          <w:tab w:val="left" w:pos="0"/>
          <w:tab w:val="left" w:pos="1260"/>
        </w:tabs>
        <w:ind w:left="1080"/>
        <w:rPr>
          <w:rFonts w:cs="Arial"/>
          <w:bCs/>
          <w:sz w:val="22"/>
          <w:szCs w:val="22"/>
        </w:rPr>
      </w:pPr>
      <w:r w:rsidRPr="00BD6D39">
        <w:rPr>
          <w:rFonts w:cs="Arial"/>
          <w:bCs/>
          <w:sz w:val="22"/>
          <w:szCs w:val="22"/>
        </w:rPr>
        <w:t>Background investigations will be performed in accordance with ODRC Policy 34-</w:t>
      </w:r>
      <w:r w:rsidR="00B01CF9" w:rsidRPr="00BD6D39">
        <w:rPr>
          <w:rFonts w:cs="Arial"/>
          <w:bCs/>
          <w:sz w:val="22"/>
          <w:szCs w:val="22"/>
        </w:rPr>
        <w:t>PRO-07</w:t>
      </w:r>
      <w:r w:rsidR="00A10E64">
        <w:rPr>
          <w:rFonts w:cs="Arial"/>
          <w:bCs/>
          <w:sz w:val="22"/>
          <w:szCs w:val="22"/>
        </w:rPr>
        <w:t xml:space="preserve"> VI.B.2.</w:t>
      </w:r>
      <w:r w:rsidR="00B01CF9" w:rsidRPr="00BD6D39">
        <w:rPr>
          <w:rFonts w:cs="Arial"/>
          <w:bCs/>
          <w:sz w:val="22"/>
          <w:szCs w:val="22"/>
        </w:rPr>
        <w:t xml:space="preserve"> available from the ODRC website at </w:t>
      </w:r>
      <w:hyperlink r:id="rId10" w:history="1">
        <w:r w:rsidR="005F6AEC" w:rsidRPr="00E93541">
          <w:rPr>
            <w:rStyle w:val="Hyperlink"/>
            <w:rFonts w:cs="Arial"/>
            <w:bCs/>
            <w:sz w:val="22"/>
            <w:szCs w:val="22"/>
          </w:rPr>
          <w:t>http://www.drc.ohio.gov/policies</w:t>
        </w:r>
      </w:hyperlink>
      <w:r w:rsidR="005F6AEC">
        <w:rPr>
          <w:rFonts w:cs="Arial"/>
          <w:bCs/>
          <w:sz w:val="22"/>
          <w:szCs w:val="22"/>
        </w:rPr>
        <w:t>.</w:t>
      </w:r>
    </w:p>
    <w:p w14:paraId="7AF6319E" w14:textId="77777777" w:rsidR="00816F67" w:rsidRPr="00BD6D39" w:rsidRDefault="00816F67" w:rsidP="00816F67">
      <w:pPr>
        <w:pStyle w:val="BodyText"/>
        <w:tabs>
          <w:tab w:val="left" w:pos="0"/>
          <w:tab w:val="left" w:pos="1260"/>
        </w:tabs>
        <w:ind w:left="1080"/>
        <w:rPr>
          <w:rFonts w:cs="Arial"/>
          <w:bCs/>
          <w:sz w:val="22"/>
          <w:szCs w:val="22"/>
        </w:rPr>
      </w:pPr>
    </w:p>
    <w:p w14:paraId="51DA6D43" w14:textId="77777777" w:rsidR="00816F67" w:rsidRPr="00A00459" w:rsidRDefault="00816F67" w:rsidP="00816F67">
      <w:pP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2520"/>
        <w:jc w:val="both"/>
        <w:rPr>
          <w:rFonts w:ascii="Arial" w:hAnsi="Arial" w:cs="Arial"/>
          <w:sz w:val="16"/>
          <w:szCs w:val="16"/>
        </w:rPr>
      </w:pPr>
    </w:p>
    <w:p w14:paraId="439E8EB6" w14:textId="77777777" w:rsidR="00816F67" w:rsidRPr="00BD6D39" w:rsidRDefault="00816F67" w:rsidP="00462C31">
      <w:pPr>
        <w:numPr>
          <w:ilvl w:val="0"/>
          <w:numId w:val="21"/>
        </w:numPr>
        <w:tabs>
          <w:tab w:val="left" w:pos="-360"/>
          <w:tab w:val="left" w:pos="630"/>
          <w:tab w:val="left" w:pos="7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Financial Ability</w:t>
      </w:r>
    </w:p>
    <w:p w14:paraId="34D5C11F" w14:textId="77777777" w:rsidR="00816F67" w:rsidRPr="00BD6D39" w:rsidRDefault="00816F67" w:rsidP="00816F67">
      <w:pPr>
        <w:pStyle w:val="BodyText"/>
        <w:tabs>
          <w:tab w:val="left" w:pos="0"/>
          <w:tab w:val="left" w:pos="1260"/>
        </w:tabs>
        <w:ind w:left="1080"/>
        <w:rPr>
          <w:rFonts w:cs="Arial"/>
          <w:bCs/>
          <w:sz w:val="22"/>
          <w:szCs w:val="22"/>
        </w:rPr>
      </w:pPr>
      <w:r w:rsidRPr="00BD6D39">
        <w:rPr>
          <w:rFonts w:cs="Arial"/>
          <w:bCs/>
          <w:sz w:val="22"/>
          <w:szCs w:val="22"/>
        </w:rPr>
        <w:t>The Evaluation Committee may insist that an Offeror submit financial documents for the past three years if the evaluation committee is concerned that an Offeror may not have the financial ability to carry out the Contract.  This is not an essential element of the initial evaluation phase, but may be requested at any time.  If the Evaluation Committee finds that the Offeror is not adequate they may reject the Proposal despite its other merits.</w:t>
      </w:r>
    </w:p>
    <w:p w14:paraId="075E9669" w14:textId="77777777" w:rsidR="008D6981" w:rsidRPr="003212ED" w:rsidRDefault="008D6981" w:rsidP="00763043">
      <w:pPr>
        <w:rPr>
          <w:rFonts w:ascii="Arial" w:hAnsi="Arial" w:cs="Arial"/>
          <w:b/>
          <w:sz w:val="22"/>
          <w:szCs w:val="22"/>
        </w:rPr>
      </w:pPr>
    </w:p>
    <w:p w14:paraId="52BCECF2" w14:textId="77777777" w:rsidR="005341B7" w:rsidRDefault="005341B7" w:rsidP="00462C31">
      <w:pPr>
        <w:pStyle w:val="BodyText"/>
        <w:numPr>
          <w:ilvl w:val="0"/>
          <w:numId w:val="18"/>
        </w:numPr>
        <w:tabs>
          <w:tab w:val="left" w:pos="0"/>
          <w:tab w:val="left" w:pos="1260"/>
        </w:tabs>
        <w:rPr>
          <w:rFonts w:cs="Arial"/>
          <w:b/>
          <w:sz w:val="22"/>
          <w:szCs w:val="22"/>
        </w:rPr>
      </w:pPr>
      <w:r w:rsidRPr="00BD6D39">
        <w:rPr>
          <w:rFonts w:cs="Arial"/>
          <w:b/>
          <w:sz w:val="22"/>
          <w:szCs w:val="22"/>
        </w:rPr>
        <w:t>Contract Negotiations</w:t>
      </w:r>
    </w:p>
    <w:p w14:paraId="34DADF99" w14:textId="77777777" w:rsidR="002202EC" w:rsidRPr="00BD6D39" w:rsidRDefault="002202EC" w:rsidP="002202EC">
      <w:pPr>
        <w:pStyle w:val="BodyText"/>
        <w:tabs>
          <w:tab w:val="left" w:pos="0"/>
          <w:tab w:val="left" w:pos="1260"/>
        </w:tabs>
        <w:ind w:left="360"/>
        <w:rPr>
          <w:rFonts w:cs="Arial"/>
          <w:b/>
          <w:sz w:val="22"/>
          <w:szCs w:val="22"/>
        </w:rPr>
      </w:pPr>
    </w:p>
    <w:p w14:paraId="4BC0C8B3" w14:textId="77777777" w:rsidR="005341B7" w:rsidRPr="00BD6D39" w:rsidRDefault="005341B7" w:rsidP="00462C31">
      <w:pPr>
        <w:numPr>
          <w:ilvl w:val="0"/>
          <w:numId w:val="22"/>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Negotiations</w:t>
      </w:r>
    </w:p>
    <w:p w14:paraId="3DE045E2" w14:textId="77777777" w:rsidR="005341B7" w:rsidRPr="00BD6D39" w:rsidRDefault="005341B7"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BD6D39">
        <w:rPr>
          <w:rFonts w:ascii="Arial" w:hAnsi="Arial" w:cs="Arial"/>
          <w:bCs/>
          <w:sz w:val="22"/>
          <w:szCs w:val="22"/>
        </w:rPr>
        <w:t>It is entirely within the discretion of the Evaluation Committee, with the advice of ODRC Legal Counsel, to permit negotiations.  The Committee is free to limit negotiations to the Offeror of the highest-ranked Proposal</w:t>
      </w:r>
      <w:r w:rsidR="00A10E64">
        <w:rPr>
          <w:rFonts w:ascii="Arial" w:hAnsi="Arial" w:cs="Arial"/>
          <w:bCs/>
          <w:sz w:val="22"/>
          <w:szCs w:val="22"/>
        </w:rPr>
        <w:t xml:space="preserve"> and</w:t>
      </w:r>
      <w:r w:rsidRPr="00BD6D39">
        <w:rPr>
          <w:rFonts w:ascii="Arial" w:hAnsi="Arial" w:cs="Arial"/>
          <w:bCs/>
          <w:sz w:val="22"/>
          <w:szCs w:val="22"/>
        </w:rPr>
        <w:t xml:space="preserve"> to limit negotiations to a particular aspect of a Proposal.  An Offeror must not submit a Proposal assuming there will be an opportunity to negotiate any aspect of the Proposal</w:t>
      </w:r>
      <w:r w:rsidRPr="005F6AEC">
        <w:rPr>
          <w:rFonts w:ascii="Arial" w:hAnsi="Arial" w:cs="Arial"/>
          <w:bCs/>
          <w:sz w:val="22"/>
          <w:szCs w:val="22"/>
        </w:rPr>
        <w:t xml:space="preserve">.  </w:t>
      </w:r>
      <w:r w:rsidR="007D5876" w:rsidRPr="005F6AEC">
        <w:rPr>
          <w:rFonts w:ascii="Arial" w:hAnsi="Arial" w:cs="Arial"/>
          <w:sz w:val="22"/>
          <w:szCs w:val="22"/>
        </w:rPr>
        <w:t>Negotiation of the proposed payments may occur if payments are not reasonably related to the deliverables</w:t>
      </w:r>
      <w:r w:rsidR="007D5876">
        <w:rPr>
          <w:rFonts w:ascii="Arial" w:hAnsi="Arial" w:cs="Arial"/>
        </w:rPr>
        <w:t xml:space="preserve">.  </w:t>
      </w:r>
      <w:r w:rsidRPr="00BD6D39">
        <w:rPr>
          <w:rFonts w:ascii="Arial" w:hAnsi="Arial" w:cs="Arial"/>
          <w:bCs/>
          <w:sz w:val="22"/>
          <w:szCs w:val="22"/>
        </w:rPr>
        <w:t xml:space="preserve">If the Committee chooses to negotiate, the selected Offeror must negotiate in good faith.  If negotiations are unsuccessful with the Offeror of the </w:t>
      </w:r>
      <w:r w:rsidRPr="00176BB8">
        <w:rPr>
          <w:rFonts w:ascii="Arial" w:hAnsi="Arial" w:cs="Arial"/>
          <w:bCs/>
          <w:sz w:val="22"/>
          <w:szCs w:val="22"/>
        </w:rPr>
        <w:t xml:space="preserve">highest-ranked Proposal, the Committee may then choose to negotiate with the </w:t>
      </w:r>
      <w:r w:rsidR="00816F67" w:rsidRPr="00176BB8">
        <w:rPr>
          <w:rFonts w:ascii="Arial" w:hAnsi="Arial" w:cs="Arial"/>
          <w:bCs/>
          <w:sz w:val="22"/>
          <w:szCs w:val="22"/>
        </w:rPr>
        <w:t>next highest ranking Offeror</w:t>
      </w:r>
      <w:r w:rsidR="00816F67" w:rsidRPr="00BD6D39">
        <w:rPr>
          <w:rFonts w:ascii="Arial" w:hAnsi="Arial" w:cs="Arial"/>
          <w:bCs/>
          <w:sz w:val="22"/>
          <w:szCs w:val="22"/>
        </w:rPr>
        <w:t xml:space="preserve"> </w:t>
      </w:r>
      <w:r w:rsidRPr="00BD6D39">
        <w:rPr>
          <w:rFonts w:ascii="Arial" w:hAnsi="Arial" w:cs="Arial"/>
          <w:bCs/>
          <w:sz w:val="22"/>
          <w:szCs w:val="22"/>
        </w:rPr>
        <w:t>if considered responsive and responsible.</w:t>
      </w:r>
    </w:p>
    <w:p w14:paraId="5FE5B42F" w14:textId="77777777" w:rsidR="005341B7" w:rsidRPr="003212E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p>
    <w:p w14:paraId="0A3E5B0D" w14:textId="77777777" w:rsidR="005341B7" w:rsidRPr="00BD6D39"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BD6D39">
        <w:rPr>
          <w:rFonts w:ascii="Arial" w:hAnsi="Arial" w:cs="Arial"/>
          <w:bCs/>
          <w:sz w:val="22"/>
          <w:szCs w:val="22"/>
        </w:rPr>
        <w:t xml:space="preserve">Any clarifications, corrections, or negotiated revisions that may occur during the negotiation phase will be reduced to writing and be </w:t>
      </w:r>
      <w:r w:rsidR="00816F67" w:rsidRPr="00BD6D39">
        <w:rPr>
          <w:rFonts w:ascii="Arial" w:hAnsi="Arial" w:cs="Arial"/>
          <w:bCs/>
          <w:sz w:val="22"/>
          <w:szCs w:val="22"/>
        </w:rPr>
        <w:t>amend</w:t>
      </w:r>
      <w:r w:rsidRPr="00BD6D39">
        <w:rPr>
          <w:rFonts w:ascii="Arial" w:hAnsi="Arial" w:cs="Arial"/>
          <w:bCs/>
          <w:sz w:val="22"/>
          <w:szCs w:val="22"/>
        </w:rPr>
        <w:t>ed in the RFP, the Offeror’s Proposal, or the Contract</w:t>
      </w:r>
      <w:r w:rsidR="00816F67" w:rsidRPr="00BD6D39">
        <w:rPr>
          <w:rFonts w:ascii="Arial" w:hAnsi="Arial" w:cs="Arial"/>
          <w:bCs/>
          <w:sz w:val="22"/>
          <w:szCs w:val="22"/>
        </w:rPr>
        <w:t>,</w:t>
      </w:r>
      <w:r w:rsidRPr="00BD6D39">
        <w:rPr>
          <w:rFonts w:ascii="Arial" w:hAnsi="Arial" w:cs="Arial"/>
          <w:bCs/>
          <w:sz w:val="22"/>
          <w:szCs w:val="22"/>
        </w:rPr>
        <w:t xml:space="preserve"> as appropriate.</w:t>
      </w:r>
    </w:p>
    <w:p w14:paraId="1537AB63" w14:textId="77777777" w:rsidR="005341B7" w:rsidRPr="003212E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13B6A825" w14:textId="77777777" w:rsidR="005341B7" w:rsidRPr="00BD6D39" w:rsidRDefault="005341B7" w:rsidP="00462C31">
      <w:pPr>
        <w:numPr>
          <w:ilvl w:val="0"/>
          <w:numId w:val="22"/>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Failure to Negotiate</w:t>
      </w:r>
    </w:p>
    <w:p w14:paraId="615D493D" w14:textId="77777777" w:rsidR="005341B7" w:rsidRPr="00BD6D39" w:rsidRDefault="005341B7"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BD6D39">
        <w:rPr>
          <w:rFonts w:ascii="Arial" w:hAnsi="Arial" w:cs="Arial"/>
          <w:bCs/>
          <w:sz w:val="22"/>
          <w:szCs w:val="22"/>
        </w:rPr>
        <w:t>If an Offeror fails to provide the necessary information for negotiations in a timely manner, or fails to negotiate in good faith, ODRC may terminate negotiations with that Offeror and begin negotiations with the next Offeror in order of rank if the Offeror is considered responsive and responsible.</w:t>
      </w:r>
    </w:p>
    <w:p w14:paraId="52CF9308" w14:textId="77777777" w:rsidR="005341B7" w:rsidRPr="003212E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00488D00" w14:textId="77777777" w:rsidR="005341B7" w:rsidRPr="00BD6D39" w:rsidRDefault="002202EC"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Pr>
          <w:rFonts w:ascii="Arial" w:hAnsi="Arial" w:cs="Arial"/>
          <w:b/>
          <w:sz w:val="22"/>
          <w:szCs w:val="22"/>
        </w:rPr>
        <w:t>6.</w:t>
      </w:r>
      <w:r>
        <w:rPr>
          <w:rFonts w:ascii="Arial" w:hAnsi="Arial" w:cs="Arial"/>
          <w:b/>
          <w:sz w:val="22"/>
          <w:szCs w:val="22"/>
        </w:rPr>
        <w:tab/>
      </w:r>
      <w:r w:rsidR="005341B7" w:rsidRPr="00BD6D39">
        <w:rPr>
          <w:rFonts w:ascii="Arial" w:hAnsi="Arial" w:cs="Arial"/>
          <w:b/>
          <w:sz w:val="22"/>
          <w:szCs w:val="22"/>
        </w:rPr>
        <w:t>Contract Award</w:t>
      </w:r>
    </w:p>
    <w:p w14:paraId="7A55EC79" w14:textId="77777777" w:rsidR="00014EED" w:rsidRPr="003212ED" w:rsidRDefault="00014EED"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4D5DD5FE" w14:textId="77777777" w:rsidR="0069045F" w:rsidRPr="00BD6D39" w:rsidRDefault="0069045F"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r w:rsidRPr="00BD6D39">
        <w:rPr>
          <w:rFonts w:ascii="Arial" w:hAnsi="Arial" w:cs="Arial"/>
          <w:bCs/>
          <w:sz w:val="22"/>
          <w:szCs w:val="22"/>
        </w:rPr>
        <w:t xml:space="preserve">The </w:t>
      </w:r>
      <w:r w:rsidR="0009045B" w:rsidRPr="00BD6D39">
        <w:rPr>
          <w:rFonts w:ascii="Arial" w:hAnsi="Arial" w:cs="Arial"/>
          <w:bCs/>
          <w:sz w:val="22"/>
          <w:szCs w:val="22"/>
        </w:rPr>
        <w:t xml:space="preserve">contract </w:t>
      </w:r>
      <w:r w:rsidRPr="00BD6D39">
        <w:rPr>
          <w:rFonts w:ascii="Arial" w:hAnsi="Arial" w:cs="Arial"/>
          <w:bCs/>
          <w:sz w:val="22"/>
          <w:szCs w:val="22"/>
        </w:rPr>
        <w:t>award process consist</w:t>
      </w:r>
      <w:r w:rsidR="00992BBD" w:rsidRPr="00BD6D39">
        <w:rPr>
          <w:rFonts w:ascii="Arial" w:hAnsi="Arial" w:cs="Arial"/>
          <w:bCs/>
          <w:sz w:val="22"/>
          <w:szCs w:val="22"/>
        </w:rPr>
        <w:t>s</w:t>
      </w:r>
      <w:r w:rsidRPr="00BD6D39">
        <w:rPr>
          <w:rFonts w:ascii="Arial" w:hAnsi="Arial" w:cs="Arial"/>
          <w:bCs/>
          <w:sz w:val="22"/>
          <w:szCs w:val="22"/>
        </w:rPr>
        <w:t xml:space="preserve"> of </w:t>
      </w:r>
      <w:r w:rsidR="0009045B" w:rsidRPr="00BD6D39">
        <w:rPr>
          <w:rFonts w:ascii="Arial" w:hAnsi="Arial" w:cs="Arial"/>
          <w:bCs/>
          <w:sz w:val="22"/>
          <w:szCs w:val="22"/>
        </w:rPr>
        <w:t>two</w:t>
      </w:r>
      <w:r w:rsidRPr="00BD6D39">
        <w:rPr>
          <w:rFonts w:ascii="Arial" w:hAnsi="Arial" w:cs="Arial"/>
          <w:bCs/>
          <w:sz w:val="22"/>
          <w:szCs w:val="22"/>
        </w:rPr>
        <w:t xml:space="preserve"> distinct </w:t>
      </w:r>
      <w:r w:rsidR="0085710E">
        <w:rPr>
          <w:rFonts w:ascii="Arial" w:hAnsi="Arial" w:cs="Arial"/>
          <w:bCs/>
          <w:sz w:val="22"/>
          <w:szCs w:val="22"/>
        </w:rPr>
        <w:t>component</w:t>
      </w:r>
      <w:r w:rsidR="0085710E" w:rsidRPr="00BD6D39">
        <w:rPr>
          <w:rFonts w:ascii="Arial" w:hAnsi="Arial" w:cs="Arial"/>
          <w:bCs/>
          <w:sz w:val="22"/>
          <w:szCs w:val="22"/>
        </w:rPr>
        <w:t>s</w:t>
      </w:r>
      <w:r w:rsidRPr="00BD6D39">
        <w:rPr>
          <w:rFonts w:ascii="Arial" w:hAnsi="Arial" w:cs="Arial"/>
          <w:bCs/>
          <w:sz w:val="22"/>
          <w:szCs w:val="22"/>
        </w:rPr>
        <w:t>:</w:t>
      </w:r>
    </w:p>
    <w:p w14:paraId="23E7590D" w14:textId="77777777" w:rsidR="0069045F" w:rsidRPr="00BD6D39" w:rsidRDefault="0069045F" w:rsidP="008930C4">
      <w:pPr>
        <w:tabs>
          <w:tab w:val="left" w:pos="1800"/>
        </w:tabs>
        <w:ind w:left="720"/>
        <w:jc w:val="both"/>
        <w:rPr>
          <w:rFonts w:ascii="Arial" w:hAnsi="Arial" w:cs="Arial"/>
          <w:sz w:val="22"/>
          <w:szCs w:val="22"/>
        </w:rPr>
      </w:pPr>
      <w:r w:rsidRPr="00BD6D39">
        <w:rPr>
          <w:rFonts w:ascii="Arial" w:hAnsi="Arial" w:cs="Arial"/>
          <w:sz w:val="22"/>
          <w:szCs w:val="22"/>
        </w:rPr>
        <w:tab/>
      </w:r>
    </w:p>
    <w:p w14:paraId="7D501126" w14:textId="77777777" w:rsidR="0069045F" w:rsidRDefault="0069045F" w:rsidP="00E84C32">
      <w:pPr>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Notification of Award / Non-Award;</w:t>
      </w:r>
      <w:r w:rsidR="0009045B" w:rsidRPr="00BD6D39">
        <w:rPr>
          <w:rFonts w:ascii="Arial" w:hAnsi="Arial" w:cs="Arial"/>
          <w:sz w:val="22"/>
          <w:szCs w:val="22"/>
        </w:rPr>
        <w:t xml:space="preserve"> and</w:t>
      </w:r>
    </w:p>
    <w:p w14:paraId="03AEDF50" w14:textId="77777777" w:rsidR="00E84C32" w:rsidRPr="00BD6D39" w:rsidRDefault="00E84C32" w:rsidP="00E84C3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sz w:val="22"/>
          <w:szCs w:val="22"/>
        </w:rPr>
      </w:pPr>
    </w:p>
    <w:p w14:paraId="66B9A0F4" w14:textId="77777777" w:rsidR="0069045F" w:rsidRPr="00BD6D39" w:rsidRDefault="0069045F" w:rsidP="00E84C32">
      <w:pPr>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D6D39">
        <w:rPr>
          <w:rFonts w:ascii="Arial" w:hAnsi="Arial" w:cs="Arial"/>
          <w:sz w:val="22"/>
          <w:szCs w:val="22"/>
        </w:rPr>
        <w:t>Contract Award</w:t>
      </w:r>
      <w:r w:rsidR="0009045B" w:rsidRPr="00BD6D39">
        <w:rPr>
          <w:rFonts w:ascii="Arial" w:hAnsi="Arial" w:cs="Arial"/>
          <w:sz w:val="22"/>
          <w:szCs w:val="22"/>
        </w:rPr>
        <w:t>.</w:t>
      </w:r>
    </w:p>
    <w:p w14:paraId="7A60A6E0" w14:textId="77777777" w:rsidR="0069045F" w:rsidRPr="00BD6D39" w:rsidRDefault="0009045B" w:rsidP="0009045B">
      <w:pPr>
        <w:tabs>
          <w:tab w:val="left" w:pos="-360"/>
          <w:tab w:val="left" w:pos="5760"/>
        </w:tabs>
        <w:jc w:val="both"/>
        <w:rPr>
          <w:rFonts w:ascii="Arial" w:hAnsi="Arial" w:cs="Arial"/>
          <w:sz w:val="22"/>
          <w:szCs w:val="22"/>
        </w:rPr>
      </w:pPr>
      <w:r w:rsidRPr="00BD6D39">
        <w:rPr>
          <w:rFonts w:ascii="Arial" w:hAnsi="Arial" w:cs="Arial"/>
          <w:sz w:val="22"/>
          <w:szCs w:val="22"/>
        </w:rPr>
        <w:tab/>
      </w:r>
    </w:p>
    <w:p w14:paraId="68EED157" w14:textId="77777777" w:rsidR="0069045F" w:rsidRPr="00BD6D39" w:rsidRDefault="0069045F" w:rsidP="0075484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r w:rsidRPr="00BD6D39">
        <w:rPr>
          <w:rFonts w:ascii="Arial" w:hAnsi="Arial" w:cs="Arial"/>
          <w:bCs/>
          <w:sz w:val="22"/>
          <w:szCs w:val="22"/>
        </w:rPr>
        <w:t>It is the intent of ODRC, as a result of this RFP, to make an award to one Contractor for required</w:t>
      </w:r>
      <w:r w:rsidR="00AD1206" w:rsidRPr="00BD6D39">
        <w:rPr>
          <w:rFonts w:ascii="Arial" w:hAnsi="Arial" w:cs="Arial"/>
          <w:bCs/>
          <w:sz w:val="22"/>
          <w:szCs w:val="22"/>
        </w:rPr>
        <w:t xml:space="preserve"> </w:t>
      </w:r>
      <w:r w:rsidRPr="00BD6D39">
        <w:rPr>
          <w:rFonts w:ascii="Arial" w:hAnsi="Arial" w:cs="Arial"/>
          <w:bCs/>
          <w:sz w:val="22"/>
          <w:szCs w:val="22"/>
        </w:rPr>
        <w:t xml:space="preserve">services as stated in the scope of </w:t>
      </w:r>
      <w:r w:rsidR="00992BBD" w:rsidRPr="00BD6D39">
        <w:rPr>
          <w:rFonts w:ascii="Arial" w:hAnsi="Arial" w:cs="Arial"/>
          <w:bCs/>
          <w:sz w:val="22"/>
          <w:szCs w:val="22"/>
        </w:rPr>
        <w:t>work</w:t>
      </w:r>
      <w:r w:rsidRPr="00BD6D39">
        <w:rPr>
          <w:rFonts w:ascii="Arial" w:hAnsi="Arial" w:cs="Arial"/>
          <w:bCs/>
          <w:sz w:val="22"/>
          <w:szCs w:val="22"/>
        </w:rPr>
        <w:t xml:space="preserve"> requirements outlined in Part Three of this RFP.  </w:t>
      </w:r>
    </w:p>
    <w:p w14:paraId="2CE1DB16" w14:textId="77777777" w:rsidR="00F70F1F" w:rsidRPr="003212ED" w:rsidRDefault="00F70F1F"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p>
    <w:p w14:paraId="6F9EA4B8" w14:textId="77777777" w:rsidR="0069045F" w:rsidRPr="00BD6D39" w:rsidRDefault="0069045F" w:rsidP="00E84C32">
      <w:pPr>
        <w:numPr>
          <w:ilvl w:val="0"/>
          <w:numId w:val="23"/>
        </w:numPr>
        <w:tabs>
          <w:tab w:val="left" w:pos="-36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 xml:space="preserve">Notification of Award / Non-Award </w:t>
      </w:r>
    </w:p>
    <w:p w14:paraId="34221CDB" w14:textId="77777777" w:rsidR="0069045F" w:rsidRPr="00BD6D39" w:rsidRDefault="0069045F"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BD6D39">
        <w:rPr>
          <w:rFonts w:ascii="Arial" w:hAnsi="Arial" w:cs="Arial"/>
          <w:bCs/>
          <w:sz w:val="22"/>
          <w:szCs w:val="22"/>
        </w:rPr>
        <w:t xml:space="preserve">In awarding the Contract, ODRC will issue an award letter to the selected </w:t>
      </w:r>
      <w:r w:rsidR="00816F67" w:rsidRPr="00BD6D39">
        <w:rPr>
          <w:rFonts w:ascii="Arial" w:hAnsi="Arial" w:cs="Arial"/>
          <w:bCs/>
          <w:sz w:val="22"/>
          <w:szCs w:val="22"/>
        </w:rPr>
        <w:t>Offer</w:t>
      </w:r>
      <w:r w:rsidRPr="00BD6D39">
        <w:rPr>
          <w:rFonts w:ascii="Arial" w:hAnsi="Arial" w:cs="Arial"/>
          <w:bCs/>
          <w:sz w:val="22"/>
          <w:szCs w:val="22"/>
        </w:rPr>
        <w:t xml:space="preserve">or.  The Contract will not be binding </w:t>
      </w:r>
      <w:r w:rsidR="00816F67" w:rsidRPr="00BD6D39">
        <w:rPr>
          <w:rFonts w:ascii="Arial" w:hAnsi="Arial" w:cs="Arial"/>
          <w:bCs/>
          <w:sz w:val="22"/>
          <w:szCs w:val="22"/>
        </w:rPr>
        <w:t xml:space="preserve">on </w:t>
      </w:r>
      <w:r w:rsidR="00F77200" w:rsidRPr="00BD6D39">
        <w:rPr>
          <w:rFonts w:ascii="Arial" w:hAnsi="Arial" w:cs="Arial"/>
          <w:bCs/>
          <w:sz w:val="22"/>
          <w:szCs w:val="22"/>
        </w:rPr>
        <w:t>the ODRC</w:t>
      </w:r>
      <w:r w:rsidRPr="00BD6D39">
        <w:rPr>
          <w:rFonts w:ascii="Arial" w:hAnsi="Arial" w:cs="Arial"/>
          <w:bCs/>
          <w:sz w:val="22"/>
          <w:szCs w:val="22"/>
        </w:rPr>
        <w:t xml:space="preserve"> until the ODRC’s duly authorized representatives sign</w:t>
      </w:r>
      <w:r w:rsidR="00816F67" w:rsidRPr="00BD6D39">
        <w:rPr>
          <w:rFonts w:ascii="Arial" w:hAnsi="Arial" w:cs="Arial"/>
          <w:bCs/>
          <w:sz w:val="22"/>
          <w:szCs w:val="22"/>
        </w:rPr>
        <w:t>s</w:t>
      </w:r>
      <w:r w:rsidRPr="00BD6D39">
        <w:rPr>
          <w:rFonts w:ascii="Arial" w:hAnsi="Arial" w:cs="Arial"/>
          <w:bCs/>
          <w:sz w:val="22"/>
          <w:szCs w:val="22"/>
        </w:rPr>
        <w:t xml:space="preserve"> the Contract, ODRC issues a purchase order and all other </w:t>
      </w:r>
      <w:r w:rsidRPr="00BD6D39">
        <w:rPr>
          <w:rFonts w:ascii="Arial" w:hAnsi="Arial" w:cs="Arial"/>
          <w:bCs/>
          <w:sz w:val="22"/>
          <w:szCs w:val="22"/>
        </w:rPr>
        <w:lastRenderedPageBreak/>
        <w:t xml:space="preserve">prerequisites identified in the Contract have occurred.  The selected Offeror will receive an executed copy of the Contract and purchase order. </w:t>
      </w:r>
    </w:p>
    <w:p w14:paraId="1BB9DAB2" w14:textId="77777777" w:rsidR="00D25735" w:rsidRPr="00A00459" w:rsidRDefault="00D25735"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14:paraId="4407B009" w14:textId="77777777" w:rsidR="00D25735" w:rsidRPr="00BD6D39" w:rsidRDefault="00D25735"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22"/>
          <w:szCs w:val="22"/>
        </w:rPr>
      </w:pPr>
      <w:r w:rsidRPr="00BD6D39">
        <w:rPr>
          <w:rFonts w:ascii="Arial" w:hAnsi="Arial" w:cs="Arial"/>
          <w:bCs/>
          <w:sz w:val="22"/>
          <w:szCs w:val="22"/>
        </w:rPr>
        <w:t>ODRC will issue a non-award letter to all non-selected Offerors.</w:t>
      </w:r>
    </w:p>
    <w:p w14:paraId="75F92D25" w14:textId="77777777" w:rsidR="00842DDB" w:rsidRPr="00A00459" w:rsidRDefault="00842DDB"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14:paraId="7345E983" w14:textId="77777777" w:rsidR="00D25735" w:rsidRPr="00BD6D39" w:rsidRDefault="00D25735" w:rsidP="00E84C32">
      <w:pPr>
        <w:numPr>
          <w:ilvl w:val="0"/>
          <w:numId w:val="23"/>
        </w:numPr>
        <w:tabs>
          <w:tab w:val="left" w:pos="-36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BD6D39">
        <w:rPr>
          <w:rFonts w:ascii="Arial" w:hAnsi="Arial" w:cs="Arial"/>
          <w:b/>
          <w:sz w:val="22"/>
          <w:szCs w:val="22"/>
        </w:rPr>
        <w:t>Contract</w:t>
      </w:r>
      <w:r w:rsidR="00816F67" w:rsidRPr="00BD6D39">
        <w:rPr>
          <w:rFonts w:ascii="Arial" w:hAnsi="Arial" w:cs="Arial"/>
          <w:b/>
          <w:sz w:val="22"/>
          <w:szCs w:val="22"/>
        </w:rPr>
        <w:t xml:space="preserve"> Award</w:t>
      </w:r>
    </w:p>
    <w:p w14:paraId="5C1C3735" w14:textId="77777777" w:rsidR="00D25735" w:rsidRPr="00BD6D39" w:rsidRDefault="00D25735" w:rsidP="008D698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BD6D39">
        <w:rPr>
          <w:rFonts w:ascii="Arial" w:hAnsi="Arial" w:cs="Arial"/>
          <w:bCs/>
          <w:sz w:val="22"/>
          <w:szCs w:val="22"/>
        </w:rPr>
        <w:t xml:space="preserve">If this RFP results in a Contract award, the Contract will include this RFP, written amendments to this RFP, the </w:t>
      </w:r>
      <w:r w:rsidR="00816F67" w:rsidRPr="00BD6D39">
        <w:rPr>
          <w:rFonts w:ascii="Arial" w:hAnsi="Arial" w:cs="Arial"/>
          <w:bCs/>
          <w:sz w:val="22"/>
          <w:szCs w:val="22"/>
        </w:rPr>
        <w:t>Offer</w:t>
      </w:r>
      <w:r w:rsidRPr="00BD6D39">
        <w:rPr>
          <w:rFonts w:ascii="Arial" w:hAnsi="Arial" w:cs="Arial"/>
          <w:bCs/>
          <w:sz w:val="22"/>
          <w:szCs w:val="22"/>
        </w:rPr>
        <w:t xml:space="preserve">or's Proposal, and written, authorized amendments to the </w:t>
      </w:r>
      <w:r w:rsidR="00816F67" w:rsidRPr="00BD6D39">
        <w:rPr>
          <w:rFonts w:ascii="Arial" w:hAnsi="Arial" w:cs="Arial"/>
          <w:bCs/>
          <w:sz w:val="22"/>
          <w:szCs w:val="22"/>
        </w:rPr>
        <w:t>Offeror's</w:t>
      </w:r>
      <w:r w:rsidRPr="00BD6D39">
        <w:rPr>
          <w:rFonts w:ascii="Arial" w:hAnsi="Arial" w:cs="Arial"/>
          <w:bCs/>
          <w:sz w:val="22"/>
          <w:szCs w:val="22"/>
        </w:rPr>
        <w:t xml:space="preserve"> Proposal.  These Contract documents will be </w:t>
      </w:r>
      <w:r w:rsidR="00816F67" w:rsidRPr="00BD6D39">
        <w:rPr>
          <w:rFonts w:ascii="Arial" w:hAnsi="Arial" w:cs="Arial"/>
          <w:bCs/>
          <w:sz w:val="22"/>
          <w:szCs w:val="22"/>
        </w:rPr>
        <w:t xml:space="preserve">attached and </w:t>
      </w:r>
      <w:r w:rsidRPr="00BD6D39">
        <w:rPr>
          <w:rFonts w:ascii="Arial" w:hAnsi="Arial" w:cs="Arial"/>
          <w:bCs/>
          <w:sz w:val="22"/>
          <w:szCs w:val="22"/>
        </w:rPr>
        <w:t xml:space="preserve">incorporated into the </w:t>
      </w:r>
      <w:r w:rsidR="001F4776">
        <w:rPr>
          <w:rFonts w:ascii="Arial" w:hAnsi="Arial" w:cs="Arial"/>
          <w:bCs/>
          <w:sz w:val="22"/>
          <w:szCs w:val="22"/>
        </w:rPr>
        <w:t xml:space="preserve">Purchase </w:t>
      </w:r>
      <w:r w:rsidRPr="00BD6D39">
        <w:rPr>
          <w:rFonts w:ascii="Arial" w:hAnsi="Arial" w:cs="Arial"/>
          <w:bCs/>
          <w:sz w:val="22"/>
          <w:szCs w:val="22"/>
        </w:rPr>
        <w:t>Contract provided in Attachment</w:t>
      </w:r>
      <w:r w:rsidR="00EF3C1A" w:rsidRPr="00BD6D39">
        <w:rPr>
          <w:rFonts w:ascii="Arial" w:hAnsi="Arial" w:cs="Arial"/>
          <w:bCs/>
          <w:sz w:val="22"/>
          <w:szCs w:val="22"/>
        </w:rPr>
        <w:t xml:space="preserve"> </w:t>
      </w:r>
      <w:r w:rsidR="002311B2" w:rsidRPr="00BD6D39">
        <w:rPr>
          <w:rFonts w:ascii="Arial" w:hAnsi="Arial" w:cs="Arial"/>
          <w:bCs/>
          <w:sz w:val="22"/>
          <w:szCs w:val="22"/>
        </w:rPr>
        <w:t>Three</w:t>
      </w:r>
      <w:r w:rsidRPr="00BD6D39">
        <w:rPr>
          <w:rFonts w:ascii="Arial" w:hAnsi="Arial" w:cs="Arial"/>
          <w:bCs/>
          <w:sz w:val="22"/>
          <w:szCs w:val="22"/>
        </w:rPr>
        <w:t xml:space="preserve">. </w:t>
      </w:r>
      <w:r w:rsidR="00F77200" w:rsidRPr="00BD6D39">
        <w:rPr>
          <w:rFonts w:ascii="Arial" w:hAnsi="Arial" w:cs="Arial"/>
          <w:bCs/>
          <w:sz w:val="22"/>
          <w:szCs w:val="22"/>
        </w:rPr>
        <w:t xml:space="preserve">This </w:t>
      </w:r>
      <w:r w:rsidR="001F4776">
        <w:rPr>
          <w:rFonts w:ascii="Arial" w:hAnsi="Arial" w:cs="Arial"/>
          <w:bCs/>
          <w:sz w:val="22"/>
          <w:szCs w:val="22"/>
        </w:rPr>
        <w:t>C</w:t>
      </w:r>
      <w:r w:rsidR="00F77200" w:rsidRPr="00BD6D39">
        <w:rPr>
          <w:rFonts w:ascii="Arial" w:hAnsi="Arial" w:cs="Arial"/>
          <w:bCs/>
          <w:sz w:val="22"/>
          <w:szCs w:val="22"/>
        </w:rPr>
        <w:t>ontract</w:t>
      </w:r>
      <w:r w:rsidRPr="00BD6D39">
        <w:rPr>
          <w:rFonts w:ascii="Arial" w:hAnsi="Arial" w:cs="Arial"/>
          <w:bCs/>
          <w:sz w:val="22"/>
          <w:szCs w:val="22"/>
        </w:rPr>
        <w:t xml:space="preserve"> may also include any materials </w:t>
      </w:r>
      <w:r w:rsidR="001F4776">
        <w:rPr>
          <w:rFonts w:ascii="Arial" w:hAnsi="Arial" w:cs="Arial"/>
          <w:bCs/>
          <w:sz w:val="22"/>
          <w:szCs w:val="22"/>
        </w:rPr>
        <w:t xml:space="preserve">attached and </w:t>
      </w:r>
      <w:r w:rsidRPr="00BD6D39">
        <w:rPr>
          <w:rFonts w:ascii="Arial" w:hAnsi="Arial" w:cs="Arial"/>
          <w:bCs/>
          <w:sz w:val="22"/>
          <w:szCs w:val="22"/>
        </w:rPr>
        <w:t xml:space="preserve">incorporated in the above documents.  The general terms and conditions for the Contract are contained in the </w:t>
      </w:r>
      <w:r w:rsidR="001F4776">
        <w:rPr>
          <w:rFonts w:ascii="Arial" w:hAnsi="Arial" w:cs="Arial"/>
          <w:bCs/>
          <w:sz w:val="22"/>
          <w:szCs w:val="22"/>
        </w:rPr>
        <w:t>Purchase</w:t>
      </w:r>
      <w:r w:rsidRPr="00BD6D39">
        <w:rPr>
          <w:rFonts w:ascii="Arial" w:hAnsi="Arial" w:cs="Arial"/>
          <w:bCs/>
          <w:sz w:val="22"/>
          <w:szCs w:val="22"/>
        </w:rPr>
        <w:t xml:space="preserve"> Contract.  If there are conflicting provisions between the documents that make up the Contract, the order of preference for the documents is as follows:</w:t>
      </w:r>
    </w:p>
    <w:p w14:paraId="417EC665" w14:textId="77777777" w:rsidR="00D25735" w:rsidRPr="003212ED"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sz w:val="22"/>
          <w:szCs w:val="22"/>
        </w:rPr>
      </w:pPr>
    </w:p>
    <w:p w14:paraId="378DD7E0" w14:textId="77777777" w:rsidR="00D25735" w:rsidRPr="00BD6D39"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sz w:val="22"/>
          <w:szCs w:val="22"/>
        </w:rPr>
      </w:pPr>
      <w:r w:rsidRPr="00BD6D39">
        <w:rPr>
          <w:rFonts w:ascii="Arial" w:hAnsi="Arial" w:cs="Arial"/>
          <w:bCs/>
          <w:sz w:val="22"/>
          <w:szCs w:val="22"/>
        </w:rPr>
        <w:t>The Contract</w:t>
      </w:r>
      <w:r w:rsidRPr="00BD6D39">
        <w:rPr>
          <w:rFonts w:ascii="Arial" w:hAnsi="Arial" w:cs="Arial"/>
          <w:sz w:val="22"/>
          <w:szCs w:val="22"/>
        </w:rPr>
        <w:t>;</w:t>
      </w:r>
    </w:p>
    <w:p w14:paraId="579F7547" w14:textId="77777777" w:rsidR="00D25735" w:rsidRPr="00BD6D39"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BD6D39">
        <w:rPr>
          <w:rFonts w:ascii="Arial" w:hAnsi="Arial" w:cs="Arial"/>
          <w:bCs/>
          <w:sz w:val="22"/>
          <w:szCs w:val="22"/>
        </w:rPr>
        <w:t>This RFP, as a</w:t>
      </w:r>
      <w:r w:rsidR="00816F67" w:rsidRPr="00BD6D39">
        <w:rPr>
          <w:rFonts w:ascii="Arial" w:hAnsi="Arial" w:cs="Arial"/>
          <w:bCs/>
          <w:sz w:val="22"/>
          <w:szCs w:val="22"/>
        </w:rPr>
        <w:t>m</w:t>
      </w:r>
      <w:r w:rsidRPr="00BD6D39">
        <w:rPr>
          <w:rFonts w:ascii="Arial" w:hAnsi="Arial" w:cs="Arial"/>
          <w:bCs/>
          <w:sz w:val="22"/>
          <w:szCs w:val="22"/>
        </w:rPr>
        <w:t>ended;</w:t>
      </w:r>
    </w:p>
    <w:p w14:paraId="1B631AE2" w14:textId="77777777" w:rsidR="00D25735" w:rsidRPr="00BD6D39"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BD6D39">
        <w:rPr>
          <w:rFonts w:ascii="Arial" w:hAnsi="Arial" w:cs="Arial"/>
          <w:bCs/>
          <w:sz w:val="22"/>
          <w:szCs w:val="22"/>
        </w:rPr>
        <w:t xml:space="preserve">The documents and materials </w:t>
      </w:r>
      <w:r w:rsidR="001F4776">
        <w:rPr>
          <w:rFonts w:ascii="Arial" w:hAnsi="Arial" w:cs="Arial"/>
          <w:bCs/>
          <w:sz w:val="22"/>
          <w:szCs w:val="22"/>
        </w:rPr>
        <w:t xml:space="preserve">attached and </w:t>
      </w:r>
      <w:r w:rsidRPr="00BD6D39">
        <w:rPr>
          <w:rFonts w:ascii="Arial" w:hAnsi="Arial" w:cs="Arial"/>
          <w:bCs/>
          <w:sz w:val="22"/>
          <w:szCs w:val="22"/>
        </w:rPr>
        <w:t>incorporated in the RFP;</w:t>
      </w:r>
    </w:p>
    <w:p w14:paraId="440B0DC5" w14:textId="77777777" w:rsidR="00D25735" w:rsidRPr="00BD6D39"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BD6D39">
        <w:rPr>
          <w:rFonts w:ascii="Arial" w:hAnsi="Arial" w:cs="Arial"/>
          <w:bCs/>
          <w:sz w:val="22"/>
          <w:szCs w:val="22"/>
        </w:rPr>
        <w:t xml:space="preserve">The </w:t>
      </w:r>
      <w:r w:rsidR="00816F67" w:rsidRPr="00BD6D39">
        <w:rPr>
          <w:rFonts w:ascii="Arial" w:hAnsi="Arial" w:cs="Arial"/>
          <w:bCs/>
          <w:sz w:val="22"/>
          <w:szCs w:val="22"/>
        </w:rPr>
        <w:t>Offeror's</w:t>
      </w:r>
      <w:r w:rsidRPr="00BD6D39">
        <w:rPr>
          <w:rFonts w:ascii="Arial" w:hAnsi="Arial" w:cs="Arial"/>
          <w:bCs/>
          <w:sz w:val="22"/>
          <w:szCs w:val="22"/>
        </w:rPr>
        <w:t xml:space="preserve"> Proposal, as amended; and</w:t>
      </w:r>
    </w:p>
    <w:p w14:paraId="771C04D9" w14:textId="77777777" w:rsidR="00D25735" w:rsidRPr="00BD6D39"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BD6D39">
        <w:rPr>
          <w:rFonts w:ascii="Arial" w:hAnsi="Arial" w:cs="Arial"/>
          <w:bCs/>
          <w:sz w:val="22"/>
          <w:szCs w:val="22"/>
        </w:rPr>
        <w:t xml:space="preserve">The documents and materials </w:t>
      </w:r>
      <w:r w:rsidR="001F4776">
        <w:rPr>
          <w:rFonts w:ascii="Arial" w:hAnsi="Arial" w:cs="Arial"/>
          <w:bCs/>
          <w:sz w:val="22"/>
          <w:szCs w:val="22"/>
        </w:rPr>
        <w:t xml:space="preserve">attached and </w:t>
      </w:r>
      <w:r w:rsidRPr="00BD6D39">
        <w:rPr>
          <w:rFonts w:ascii="Arial" w:hAnsi="Arial" w:cs="Arial"/>
          <w:bCs/>
          <w:sz w:val="22"/>
          <w:szCs w:val="22"/>
        </w:rPr>
        <w:t xml:space="preserve">incorporated in the </w:t>
      </w:r>
      <w:r w:rsidR="00816F67" w:rsidRPr="00BD6D39">
        <w:rPr>
          <w:rFonts w:ascii="Arial" w:hAnsi="Arial" w:cs="Arial"/>
          <w:bCs/>
          <w:sz w:val="22"/>
          <w:szCs w:val="22"/>
        </w:rPr>
        <w:t>Offeror's</w:t>
      </w:r>
      <w:r w:rsidRPr="00BD6D39">
        <w:rPr>
          <w:rFonts w:ascii="Arial" w:hAnsi="Arial" w:cs="Arial"/>
          <w:bCs/>
          <w:sz w:val="22"/>
          <w:szCs w:val="22"/>
        </w:rPr>
        <w:t xml:space="preserve"> Proposal.</w:t>
      </w:r>
    </w:p>
    <w:p w14:paraId="08F2E136" w14:textId="77777777" w:rsidR="00D25735" w:rsidRPr="003212ED"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sz w:val="22"/>
          <w:szCs w:val="22"/>
        </w:rPr>
      </w:pPr>
    </w:p>
    <w:p w14:paraId="68B68924" w14:textId="77777777" w:rsidR="00D25735"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r w:rsidRPr="00BD6D39">
        <w:rPr>
          <w:rFonts w:ascii="Arial" w:hAnsi="Arial" w:cs="Arial"/>
          <w:sz w:val="22"/>
          <w:szCs w:val="22"/>
        </w:rPr>
        <w:tab/>
      </w:r>
      <w:r w:rsidRPr="00BD6D39">
        <w:rPr>
          <w:rFonts w:ascii="Arial" w:hAnsi="Arial" w:cs="Arial"/>
          <w:bCs/>
          <w:sz w:val="22"/>
          <w:szCs w:val="22"/>
        </w:rPr>
        <w:t xml:space="preserve">Notwithstanding the order listed above, </w:t>
      </w:r>
      <w:r w:rsidR="001F4776">
        <w:rPr>
          <w:rFonts w:ascii="Arial" w:hAnsi="Arial" w:cs="Arial"/>
          <w:bCs/>
          <w:sz w:val="22"/>
          <w:szCs w:val="22"/>
        </w:rPr>
        <w:t xml:space="preserve">any </w:t>
      </w:r>
      <w:r w:rsidRPr="00BD6D39">
        <w:rPr>
          <w:rFonts w:ascii="Arial" w:hAnsi="Arial" w:cs="Arial"/>
          <w:bCs/>
          <w:sz w:val="22"/>
          <w:szCs w:val="22"/>
        </w:rPr>
        <w:t>amendments issued after the Contract is executed may expressly change the provisions of the Contract.  If they do so expressly, then the most recent amendment will take precedence over anything else that is part of the Contract.</w:t>
      </w:r>
    </w:p>
    <w:p w14:paraId="3DB81095" w14:textId="77777777" w:rsidR="00B708F6"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14:paraId="5960EA30" w14:textId="77777777" w:rsidR="00B708F6"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14:paraId="760506E8" w14:textId="77777777" w:rsidR="00B708F6" w:rsidRPr="00BD6D39" w:rsidRDefault="00B708F6" w:rsidP="00B708F6">
      <w:pPr>
        <w:pStyle w:val="Header"/>
        <w:tabs>
          <w:tab w:val="clear" w:pos="4320"/>
          <w:tab w:val="center" w:pos="4410"/>
        </w:tabs>
        <w:ind w:left="360" w:hanging="360"/>
        <w:jc w:val="center"/>
        <w:rPr>
          <w:rFonts w:ascii="Arial" w:hAnsi="Arial" w:cs="Arial"/>
          <w:b/>
          <w:caps/>
          <w:sz w:val="22"/>
          <w:szCs w:val="22"/>
        </w:rPr>
      </w:pPr>
      <w:r w:rsidRPr="00BD6D39">
        <w:rPr>
          <w:rFonts w:ascii="Arial" w:hAnsi="Arial" w:cs="Arial"/>
          <w:b/>
          <w:caps/>
          <w:sz w:val="22"/>
          <w:szCs w:val="22"/>
        </w:rPr>
        <w:t>Remainder of Page Intentionally Left Blank</w:t>
      </w:r>
    </w:p>
    <w:p w14:paraId="39E6D975" w14:textId="77777777" w:rsidR="00B708F6" w:rsidRPr="00BD6D39"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
          <w:sz w:val="22"/>
          <w:szCs w:val="22"/>
        </w:rPr>
      </w:pPr>
    </w:p>
    <w:p w14:paraId="68313BFD" w14:textId="77777777" w:rsidR="0009045B" w:rsidRPr="00BD6D39" w:rsidRDefault="0009045B">
      <w:pPr>
        <w:rPr>
          <w:rFonts w:ascii="Arial" w:hAnsi="Arial" w:cs="Arial"/>
          <w:b/>
          <w:sz w:val="22"/>
          <w:szCs w:val="22"/>
        </w:rPr>
      </w:pPr>
      <w:r w:rsidRPr="00BD6D39">
        <w:rPr>
          <w:rFonts w:ascii="Arial" w:hAnsi="Arial" w:cs="Arial"/>
          <w:b/>
          <w:sz w:val="22"/>
          <w:szCs w:val="22"/>
        </w:rPr>
        <w:br w:type="page"/>
      </w:r>
    </w:p>
    <w:p w14:paraId="43D7349F" w14:textId="77777777" w:rsidR="00C032E2" w:rsidRPr="00BD6D39" w:rsidRDefault="00C032E2" w:rsidP="00D71D1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270"/>
        <w:jc w:val="center"/>
        <w:rPr>
          <w:rFonts w:ascii="Arial" w:hAnsi="Arial" w:cs="Arial"/>
          <w:b/>
          <w:sz w:val="22"/>
          <w:szCs w:val="22"/>
        </w:rPr>
      </w:pPr>
      <w:r w:rsidRPr="00BD6D39">
        <w:rPr>
          <w:rFonts w:ascii="Arial" w:hAnsi="Arial" w:cs="Arial"/>
          <w:b/>
          <w:sz w:val="22"/>
          <w:szCs w:val="22"/>
        </w:rPr>
        <w:lastRenderedPageBreak/>
        <w:t>PART SIX: PROPOSAL EVALUATION CRITERIA</w:t>
      </w:r>
    </w:p>
    <w:p w14:paraId="320A9E31" w14:textId="77777777" w:rsidR="00C032E2" w:rsidRPr="00A00459" w:rsidRDefault="00C032E2" w:rsidP="008930C4">
      <w:pPr>
        <w:ind w:left="-270"/>
        <w:jc w:val="both"/>
        <w:rPr>
          <w:rFonts w:ascii="Arial" w:hAnsi="Arial" w:cs="Arial"/>
          <w:sz w:val="16"/>
          <w:szCs w:val="16"/>
        </w:rPr>
      </w:pPr>
    </w:p>
    <w:p w14:paraId="5C637CE4" w14:textId="77777777" w:rsidR="00AB42E0" w:rsidRDefault="00AB42E0" w:rsidP="0009045B">
      <w:pPr>
        <w:tabs>
          <w:tab w:val="left" w:pos="2790"/>
        </w:tabs>
        <w:ind w:left="-270"/>
        <w:jc w:val="both"/>
        <w:rPr>
          <w:rFonts w:ascii="Arial" w:hAnsi="Arial" w:cs="Arial"/>
          <w:b/>
          <w:sz w:val="22"/>
          <w:szCs w:val="22"/>
        </w:rPr>
      </w:pPr>
    </w:p>
    <w:p w14:paraId="6FBB0E6B" w14:textId="77777777" w:rsidR="00C032E2" w:rsidRDefault="00C032E2" w:rsidP="0009045B">
      <w:pPr>
        <w:tabs>
          <w:tab w:val="left" w:pos="2790"/>
        </w:tabs>
        <w:ind w:left="-270"/>
        <w:jc w:val="both"/>
        <w:rPr>
          <w:rFonts w:ascii="Arial" w:hAnsi="Arial" w:cs="Arial"/>
          <w:b/>
          <w:sz w:val="22"/>
          <w:szCs w:val="22"/>
        </w:rPr>
      </w:pPr>
      <w:r w:rsidRPr="0031728E">
        <w:rPr>
          <w:rFonts w:ascii="Arial" w:hAnsi="Arial" w:cs="Arial"/>
          <w:b/>
          <w:sz w:val="22"/>
          <w:szCs w:val="22"/>
        </w:rPr>
        <w:t>P</w:t>
      </w:r>
      <w:r w:rsidRPr="00BD6D39">
        <w:rPr>
          <w:rFonts w:ascii="Arial" w:hAnsi="Arial" w:cs="Arial"/>
          <w:b/>
          <w:sz w:val="22"/>
          <w:szCs w:val="22"/>
        </w:rPr>
        <w:t>roposal Evaluation Criteria</w:t>
      </w:r>
      <w:r w:rsidR="0009045B" w:rsidRPr="00BD6D39">
        <w:rPr>
          <w:rFonts w:ascii="Arial" w:hAnsi="Arial" w:cs="Arial"/>
          <w:b/>
          <w:sz w:val="22"/>
          <w:szCs w:val="22"/>
        </w:rPr>
        <w:tab/>
      </w:r>
    </w:p>
    <w:p w14:paraId="762505AB" w14:textId="77777777" w:rsidR="002202EC" w:rsidRPr="00BD6D39" w:rsidRDefault="002202EC" w:rsidP="0009045B">
      <w:pPr>
        <w:tabs>
          <w:tab w:val="left" w:pos="2790"/>
        </w:tabs>
        <w:ind w:left="-270"/>
        <w:jc w:val="both"/>
        <w:rPr>
          <w:rFonts w:ascii="Arial" w:hAnsi="Arial" w:cs="Arial"/>
          <w:sz w:val="22"/>
          <w:szCs w:val="22"/>
        </w:rPr>
      </w:pPr>
    </w:p>
    <w:p w14:paraId="0557796B" w14:textId="77777777" w:rsidR="00C032E2" w:rsidRDefault="00C032E2" w:rsidP="008930C4">
      <w:pPr>
        <w:ind w:left="-270"/>
        <w:jc w:val="both"/>
        <w:rPr>
          <w:rFonts w:ascii="Arial" w:hAnsi="Arial" w:cs="Arial"/>
          <w:sz w:val="22"/>
          <w:szCs w:val="22"/>
        </w:rPr>
      </w:pPr>
      <w:r w:rsidRPr="00BD6D39">
        <w:rPr>
          <w:rFonts w:ascii="Arial" w:hAnsi="Arial" w:cs="Arial"/>
          <w:sz w:val="22"/>
          <w:szCs w:val="22"/>
        </w:rPr>
        <w:t xml:space="preserve">In the Proposal evaluation phase, the </w:t>
      </w:r>
      <w:r w:rsidR="003524DF" w:rsidRPr="00BD6D39">
        <w:rPr>
          <w:rFonts w:ascii="Arial" w:hAnsi="Arial" w:cs="Arial"/>
          <w:sz w:val="22"/>
          <w:szCs w:val="22"/>
        </w:rPr>
        <w:t>Evaluation C</w:t>
      </w:r>
      <w:r w:rsidRPr="00BD6D39">
        <w:rPr>
          <w:rFonts w:ascii="Arial" w:hAnsi="Arial" w:cs="Arial"/>
          <w:sz w:val="22"/>
          <w:szCs w:val="22"/>
        </w:rPr>
        <w:t xml:space="preserve">ommittee will rate the Proposals submitted in response to this </w:t>
      </w:r>
      <w:r w:rsidR="00FF5A29" w:rsidRPr="00BD6D39">
        <w:rPr>
          <w:rFonts w:ascii="Arial" w:hAnsi="Arial" w:cs="Arial"/>
          <w:sz w:val="22"/>
          <w:szCs w:val="22"/>
        </w:rPr>
        <w:t>RFP</w:t>
      </w:r>
      <w:r w:rsidRPr="00BD6D39">
        <w:rPr>
          <w:rFonts w:ascii="Arial" w:hAnsi="Arial" w:cs="Arial"/>
          <w:sz w:val="22"/>
          <w:szCs w:val="22"/>
        </w:rPr>
        <w:t xml:space="preserve"> based on the following criteria:</w:t>
      </w:r>
    </w:p>
    <w:p w14:paraId="07D9C0F0" w14:textId="77777777" w:rsidR="004B5D95" w:rsidRDefault="004B5D95" w:rsidP="004B5D95">
      <w:pPr>
        <w:rPr>
          <w:rFonts w:ascii="Arial" w:hAnsi="Arial" w:cs="Arial"/>
          <w:sz w:val="22"/>
          <w:szCs w:val="22"/>
        </w:rPr>
      </w:pPr>
    </w:p>
    <w:p w14:paraId="47CB5A1B" w14:textId="77777777" w:rsidR="000B5A32" w:rsidRDefault="000B5A32" w:rsidP="000B5A32">
      <w:pPr>
        <w:jc w:val="both"/>
        <w:rPr>
          <w:rFonts w:ascii="Arial" w:hAnsi="Arial" w:cs="Arial"/>
          <w:sz w:val="22"/>
          <w:szCs w:val="22"/>
        </w:rPr>
      </w:pPr>
      <w:r>
        <w:rPr>
          <w:rFonts w:ascii="Arial" w:hAnsi="Arial" w:cs="Arial"/>
          <w:sz w:val="22"/>
          <w:szCs w:val="22"/>
        </w:rPr>
        <w:t xml:space="preserve">  </w:t>
      </w:r>
    </w:p>
    <w:p w14:paraId="5F4C8A02"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 xml:space="preserve">Application accepts single and batch .xml files from CACTAS to </w:t>
      </w:r>
      <w:r w:rsidR="00C306AA">
        <w:rPr>
          <w:rFonts w:ascii="Arial" w:hAnsi="Arial" w:cs="Arial"/>
          <w:sz w:val="22"/>
          <w:szCs w:val="22"/>
        </w:rPr>
        <w:t>print</w:t>
      </w:r>
      <w:r>
        <w:rPr>
          <w:rFonts w:ascii="Arial" w:hAnsi="Arial" w:cs="Arial"/>
          <w:sz w:val="22"/>
          <w:szCs w:val="22"/>
        </w:rPr>
        <w:t xml:space="preserve"> checks and supporting documentation to networked or standalone MICR printers.  </w:t>
      </w:r>
    </w:p>
    <w:p w14:paraId="16576484"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 xml:space="preserve">Contractor will work with Cashless Systems, Inc. to develop </w:t>
      </w:r>
      <w:r w:rsidR="00C306AA">
        <w:rPr>
          <w:rFonts w:ascii="Arial" w:hAnsi="Arial" w:cs="Arial"/>
          <w:sz w:val="22"/>
          <w:szCs w:val="22"/>
        </w:rPr>
        <w:t>exports for files other than</w:t>
      </w:r>
      <w:r>
        <w:rPr>
          <w:rFonts w:ascii="Arial" w:hAnsi="Arial" w:cs="Arial"/>
          <w:sz w:val="22"/>
          <w:szCs w:val="22"/>
        </w:rPr>
        <w:t>.xml.</w:t>
      </w:r>
    </w:p>
    <w:p w14:paraId="31B7E41C" w14:textId="77777777" w:rsidR="00D3668D" w:rsidRDefault="00D3668D" w:rsidP="00D3668D">
      <w:pPr>
        <w:numPr>
          <w:ilvl w:val="0"/>
          <w:numId w:val="40"/>
        </w:numPr>
        <w:jc w:val="both"/>
        <w:rPr>
          <w:rFonts w:ascii="Arial" w:hAnsi="Arial" w:cs="Arial"/>
          <w:sz w:val="22"/>
          <w:szCs w:val="22"/>
        </w:rPr>
      </w:pPr>
      <w:r>
        <w:rPr>
          <w:rFonts w:ascii="Arial" w:hAnsi="Arial" w:cs="Arial"/>
          <w:sz w:val="22"/>
          <w:szCs w:val="22"/>
        </w:rPr>
        <w:t xml:space="preserve">Application includes </w:t>
      </w:r>
      <w:r w:rsidR="00C306AA" w:rsidRPr="00273B0F">
        <w:rPr>
          <w:rFonts w:ascii="Arial" w:hAnsi="Arial" w:cs="Arial"/>
          <w:sz w:val="22"/>
          <w:szCs w:val="22"/>
        </w:rPr>
        <w:t>initial</w:t>
      </w:r>
      <w:r>
        <w:rPr>
          <w:rFonts w:ascii="Arial" w:hAnsi="Arial" w:cs="Arial"/>
          <w:sz w:val="22"/>
          <w:szCs w:val="22"/>
        </w:rPr>
        <w:t>, Contractor-created</w:t>
      </w:r>
      <w:r w:rsidR="00C306AA" w:rsidRPr="00273B0F">
        <w:rPr>
          <w:rFonts w:ascii="Arial" w:hAnsi="Arial" w:cs="Arial"/>
          <w:sz w:val="22"/>
          <w:szCs w:val="22"/>
        </w:rPr>
        <w:t xml:space="preserve"> check </w:t>
      </w:r>
      <w:r>
        <w:rPr>
          <w:rFonts w:ascii="Arial" w:hAnsi="Arial" w:cs="Arial"/>
          <w:sz w:val="22"/>
          <w:szCs w:val="22"/>
        </w:rPr>
        <w:t xml:space="preserve">face </w:t>
      </w:r>
      <w:r w:rsidR="00C306AA" w:rsidRPr="00273B0F">
        <w:rPr>
          <w:rFonts w:ascii="Arial" w:hAnsi="Arial" w:cs="Arial"/>
          <w:sz w:val="22"/>
          <w:szCs w:val="22"/>
        </w:rPr>
        <w:t>layouts matching those currently used by ODRC.</w:t>
      </w:r>
      <w:r w:rsidR="00C306AA" w:rsidRPr="000B5A32">
        <w:rPr>
          <w:rFonts w:ascii="Arial" w:hAnsi="Arial" w:cs="Arial"/>
          <w:sz w:val="22"/>
          <w:szCs w:val="22"/>
        </w:rPr>
        <w:t xml:space="preserve"> </w:t>
      </w:r>
    </w:p>
    <w:p w14:paraId="76B6DCF0" w14:textId="77777777" w:rsidR="00D3668D" w:rsidRDefault="00D3668D" w:rsidP="00D3668D">
      <w:pPr>
        <w:numPr>
          <w:ilvl w:val="0"/>
          <w:numId w:val="40"/>
        </w:numPr>
        <w:jc w:val="both"/>
        <w:rPr>
          <w:rFonts w:ascii="Arial" w:hAnsi="Arial" w:cs="Arial"/>
          <w:sz w:val="22"/>
          <w:szCs w:val="22"/>
        </w:rPr>
      </w:pPr>
      <w:r>
        <w:rPr>
          <w:rFonts w:ascii="Arial" w:hAnsi="Arial" w:cs="Arial"/>
          <w:sz w:val="22"/>
          <w:szCs w:val="22"/>
        </w:rPr>
        <w:t xml:space="preserve">Application includes </w:t>
      </w:r>
      <w:r w:rsidRPr="00273B0F">
        <w:rPr>
          <w:rFonts w:ascii="Arial" w:hAnsi="Arial" w:cs="Arial"/>
          <w:sz w:val="22"/>
          <w:szCs w:val="22"/>
        </w:rPr>
        <w:t>initial</w:t>
      </w:r>
      <w:r>
        <w:rPr>
          <w:rFonts w:ascii="Arial" w:hAnsi="Arial" w:cs="Arial"/>
          <w:sz w:val="22"/>
          <w:szCs w:val="22"/>
        </w:rPr>
        <w:t>, Contractor-created</w:t>
      </w:r>
      <w:r w:rsidRPr="00273B0F">
        <w:rPr>
          <w:rFonts w:ascii="Arial" w:hAnsi="Arial" w:cs="Arial"/>
          <w:sz w:val="22"/>
          <w:szCs w:val="22"/>
        </w:rPr>
        <w:t xml:space="preserve"> check </w:t>
      </w:r>
      <w:r>
        <w:rPr>
          <w:rFonts w:ascii="Arial" w:hAnsi="Arial" w:cs="Arial"/>
          <w:sz w:val="22"/>
          <w:szCs w:val="22"/>
        </w:rPr>
        <w:t xml:space="preserve">stub </w:t>
      </w:r>
      <w:r w:rsidRPr="00273B0F">
        <w:rPr>
          <w:rFonts w:ascii="Arial" w:hAnsi="Arial" w:cs="Arial"/>
          <w:sz w:val="22"/>
          <w:szCs w:val="22"/>
        </w:rPr>
        <w:t>layouts matching those currently used by ODRC.</w:t>
      </w:r>
      <w:r w:rsidRPr="000B5A32">
        <w:rPr>
          <w:rFonts w:ascii="Arial" w:hAnsi="Arial" w:cs="Arial"/>
          <w:sz w:val="22"/>
          <w:szCs w:val="22"/>
        </w:rPr>
        <w:t xml:space="preserve"> </w:t>
      </w:r>
    </w:p>
    <w:p w14:paraId="6046CA10" w14:textId="77777777" w:rsidR="00C306AA" w:rsidRPr="00D3668D" w:rsidRDefault="00D3668D" w:rsidP="00D3668D">
      <w:pPr>
        <w:numPr>
          <w:ilvl w:val="0"/>
          <w:numId w:val="40"/>
        </w:numPr>
        <w:jc w:val="both"/>
        <w:rPr>
          <w:rFonts w:ascii="Arial" w:hAnsi="Arial" w:cs="Arial"/>
          <w:sz w:val="22"/>
          <w:szCs w:val="22"/>
        </w:rPr>
      </w:pPr>
      <w:r>
        <w:rPr>
          <w:rFonts w:ascii="Arial" w:hAnsi="Arial" w:cs="Arial"/>
          <w:sz w:val="22"/>
          <w:szCs w:val="22"/>
        </w:rPr>
        <w:t xml:space="preserve">Application includes </w:t>
      </w:r>
      <w:r w:rsidRPr="00273B0F">
        <w:rPr>
          <w:rFonts w:ascii="Arial" w:hAnsi="Arial" w:cs="Arial"/>
          <w:sz w:val="22"/>
          <w:szCs w:val="22"/>
        </w:rPr>
        <w:t>initial</w:t>
      </w:r>
      <w:r>
        <w:rPr>
          <w:rFonts w:ascii="Arial" w:hAnsi="Arial" w:cs="Arial"/>
          <w:sz w:val="22"/>
          <w:szCs w:val="22"/>
        </w:rPr>
        <w:t>, Contractor-created</w:t>
      </w:r>
      <w:r w:rsidRPr="00273B0F">
        <w:rPr>
          <w:rFonts w:ascii="Arial" w:hAnsi="Arial" w:cs="Arial"/>
          <w:sz w:val="22"/>
          <w:szCs w:val="22"/>
        </w:rPr>
        <w:t xml:space="preserve"> </w:t>
      </w:r>
      <w:r w:rsidR="00E654F2">
        <w:rPr>
          <w:rFonts w:ascii="Arial" w:hAnsi="Arial" w:cs="Arial"/>
          <w:sz w:val="22"/>
          <w:szCs w:val="22"/>
        </w:rPr>
        <w:t xml:space="preserve">supporting information page </w:t>
      </w:r>
      <w:r w:rsidRPr="00273B0F">
        <w:rPr>
          <w:rFonts w:ascii="Arial" w:hAnsi="Arial" w:cs="Arial"/>
          <w:sz w:val="22"/>
          <w:szCs w:val="22"/>
        </w:rPr>
        <w:t>layouts matching those currently used by ODRC.</w:t>
      </w:r>
      <w:r w:rsidRPr="000B5A32">
        <w:rPr>
          <w:rFonts w:ascii="Arial" w:hAnsi="Arial" w:cs="Arial"/>
          <w:sz w:val="22"/>
          <w:szCs w:val="22"/>
        </w:rPr>
        <w:t xml:space="preserve"> </w:t>
      </w:r>
    </w:p>
    <w:p w14:paraId="16C2B0CA"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Application print</w:t>
      </w:r>
      <w:r w:rsidR="00AB0A23">
        <w:rPr>
          <w:rFonts w:ascii="Arial" w:hAnsi="Arial" w:cs="Arial"/>
          <w:sz w:val="22"/>
          <w:szCs w:val="22"/>
        </w:rPr>
        <w:t>s</w:t>
      </w:r>
      <w:r>
        <w:rPr>
          <w:rFonts w:ascii="Arial" w:hAnsi="Arial" w:cs="Arial"/>
          <w:sz w:val="22"/>
          <w:szCs w:val="22"/>
        </w:rPr>
        <w:t xml:space="preserve"> to any MICR printer for which drivers can be installed on the local computer or local network; </w:t>
      </w:r>
    </w:p>
    <w:p w14:paraId="4604FB37" w14:textId="77777777" w:rsidR="005B36E7" w:rsidRDefault="005B36E7" w:rsidP="000B5A32">
      <w:pPr>
        <w:numPr>
          <w:ilvl w:val="0"/>
          <w:numId w:val="40"/>
        </w:numPr>
        <w:jc w:val="both"/>
        <w:rPr>
          <w:rFonts w:ascii="Arial" w:hAnsi="Arial" w:cs="Arial"/>
          <w:sz w:val="22"/>
          <w:szCs w:val="22"/>
        </w:rPr>
      </w:pPr>
      <w:r>
        <w:rPr>
          <w:rFonts w:ascii="Arial" w:hAnsi="Arial" w:cs="Arial"/>
          <w:sz w:val="22"/>
          <w:szCs w:val="22"/>
        </w:rPr>
        <w:t>Application works on 64-bit computers running Windows 7 Professional (Service Pack 2) and higher.</w:t>
      </w:r>
    </w:p>
    <w:p w14:paraId="482651E9"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Application allow</w:t>
      </w:r>
      <w:r w:rsidR="00AB0A23">
        <w:rPr>
          <w:rFonts w:ascii="Arial" w:hAnsi="Arial" w:cs="Arial"/>
          <w:sz w:val="22"/>
          <w:szCs w:val="22"/>
        </w:rPr>
        <w:t>s</w:t>
      </w:r>
      <w:r>
        <w:rPr>
          <w:rFonts w:ascii="Arial" w:hAnsi="Arial" w:cs="Arial"/>
          <w:sz w:val="22"/>
          <w:szCs w:val="22"/>
        </w:rPr>
        <w:t xml:space="preserve"> ODRC to add, edit, and delete an unlimited number of check face layouts including fonts.</w:t>
      </w:r>
    </w:p>
    <w:p w14:paraId="012124D3"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Application allow</w:t>
      </w:r>
      <w:r w:rsidR="00AB0A23">
        <w:rPr>
          <w:rFonts w:ascii="Arial" w:hAnsi="Arial" w:cs="Arial"/>
          <w:sz w:val="22"/>
          <w:szCs w:val="22"/>
        </w:rPr>
        <w:t>s</w:t>
      </w:r>
      <w:r>
        <w:rPr>
          <w:rFonts w:ascii="Arial" w:hAnsi="Arial" w:cs="Arial"/>
          <w:sz w:val="22"/>
          <w:szCs w:val="22"/>
        </w:rPr>
        <w:t xml:space="preserve"> ODRC to add, edit, and delete an unlimited number of check stub layouts.</w:t>
      </w:r>
    </w:p>
    <w:p w14:paraId="6F8E6992" w14:textId="77777777" w:rsidR="000B5A32" w:rsidRDefault="000B5A32" w:rsidP="000B5A32">
      <w:pPr>
        <w:numPr>
          <w:ilvl w:val="0"/>
          <w:numId w:val="40"/>
        </w:numPr>
        <w:jc w:val="both"/>
        <w:rPr>
          <w:rFonts w:ascii="Arial" w:hAnsi="Arial" w:cs="Arial"/>
          <w:sz w:val="22"/>
          <w:szCs w:val="22"/>
        </w:rPr>
      </w:pPr>
      <w:r w:rsidRPr="00273B0F">
        <w:rPr>
          <w:rFonts w:ascii="Arial" w:hAnsi="Arial" w:cs="Arial"/>
          <w:sz w:val="22"/>
          <w:szCs w:val="22"/>
        </w:rPr>
        <w:t>Application allow</w:t>
      </w:r>
      <w:r w:rsidR="00AB0A23">
        <w:rPr>
          <w:rFonts w:ascii="Arial" w:hAnsi="Arial" w:cs="Arial"/>
          <w:sz w:val="22"/>
          <w:szCs w:val="22"/>
        </w:rPr>
        <w:t>s</w:t>
      </w:r>
      <w:r w:rsidRPr="00273B0F">
        <w:rPr>
          <w:rFonts w:ascii="Arial" w:hAnsi="Arial" w:cs="Arial"/>
          <w:sz w:val="22"/>
          <w:szCs w:val="22"/>
        </w:rPr>
        <w:t xml:space="preserve"> ODRC to add, edit, and delete an unlimited number of supporting information page layouts.</w:t>
      </w:r>
    </w:p>
    <w:p w14:paraId="45750BB6" w14:textId="77777777" w:rsidR="002D3133" w:rsidRDefault="002D3133" w:rsidP="000B5A32">
      <w:pPr>
        <w:numPr>
          <w:ilvl w:val="0"/>
          <w:numId w:val="40"/>
        </w:numPr>
        <w:jc w:val="both"/>
        <w:rPr>
          <w:rFonts w:ascii="Arial" w:hAnsi="Arial" w:cs="Arial"/>
          <w:sz w:val="22"/>
          <w:szCs w:val="22"/>
        </w:rPr>
      </w:pPr>
      <w:r>
        <w:rPr>
          <w:rFonts w:ascii="Arial" w:hAnsi="Arial" w:cs="Arial"/>
          <w:sz w:val="22"/>
          <w:szCs w:val="22"/>
        </w:rPr>
        <w:t xml:space="preserve">Training is provided </w:t>
      </w:r>
      <w:r w:rsidR="00E654F2">
        <w:rPr>
          <w:rFonts w:ascii="Arial" w:hAnsi="Arial" w:cs="Arial"/>
          <w:sz w:val="22"/>
          <w:szCs w:val="22"/>
        </w:rPr>
        <w:t xml:space="preserve">prior to installation </w:t>
      </w:r>
      <w:r>
        <w:rPr>
          <w:rFonts w:ascii="Arial" w:hAnsi="Arial" w:cs="Arial"/>
          <w:sz w:val="22"/>
          <w:szCs w:val="22"/>
        </w:rPr>
        <w:t>for</w:t>
      </w:r>
      <w:r w:rsidR="00DA3F4F">
        <w:rPr>
          <w:rFonts w:ascii="Arial" w:hAnsi="Arial" w:cs="Arial"/>
          <w:sz w:val="22"/>
          <w:szCs w:val="22"/>
        </w:rPr>
        <w:t xml:space="preserve"> up to ninety (90)</w:t>
      </w:r>
      <w:r>
        <w:rPr>
          <w:rFonts w:ascii="Arial" w:hAnsi="Arial" w:cs="Arial"/>
          <w:sz w:val="22"/>
          <w:szCs w:val="22"/>
        </w:rPr>
        <w:t xml:space="preserve"> basic users to start, </w:t>
      </w:r>
      <w:r w:rsidR="00D3668D">
        <w:rPr>
          <w:rFonts w:ascii="Arial" w:hAnsi="Arial" w:cs="Arial"/>
          <w:sz w:val="22"/>
          <w:szCs w:val="22"/>
        </w:rPr>
        <w:t>use</w:t>
      </w:r>
      <w:r>
        <w:rPr>
          <w:rFonts w:ascii="Arial" w:hAnsi="Arial" w:cs="Arial"/>
          <w:sz w:val="22"/>
          <w:szCs w:val="22"/>
        </w:rPr>
        <w:t>, and stop the application.</w:t>
      </w:r>
    </w:p>
    <w:p w14:paraId="364F2C4B" w14:textId="77777777" w:rsidR="002D3133" w:rsidRDefault="002D3133" w:rsidP="000B5A32">
      <w:pPr>
        <w:numPr>
          <w:ilvl w:val="0"/>
          <w:numId w:val="40"/>
        </w:numPr>
        <w:jc w:val="both"/>
        <w:rPr>
          <w:rFonts w:ascii="Arial" w:hAnsi="Arial" w:cs="Arial"/>
          <w:sz w:val="22"/>
          <w:szCs w:val="22"/>
        </w:rPr>
      </w:pPr>
      <w:r>
        <w:rPr>
          <w:rFonts w:ascii="Arial" w:hAnsi="Arial" w:cs="Arial"/>
          <w:sz w:val="22"/>
          <w:szCs w:val="22"/>
        </w:rPr>
        <w:t xml:space="preserve">Training is provided for </w:t>
      </w:r>
      <w:r w:rsidR="00DA3F4F">
        <w:rPr>
          <w:rFonts w:ascii="Arial" w:hAnsi="Arial" w:cs="Arial"/>
          <w:sz w:val="22"/>
          <w:szCs w:val="22"/>
        </w:rPr>
        <w:t xml:space="preserve">up to ten (10) </w:t>
      </w:r>
      <w:r w:rsidR="00D3668D">
        <w:rPr>
          <w:rFonts w:ascii="Arial" w:hAnsi="Arial" w:cs="Arial"/>
          <w:sz w:val="22"/>
          <w:szCs w:val="22"/>
        </w:rPr>
        <w:t>selected</w:t>
      </w:r>
      <w:r>
        <w:rPr>
          <w:rFonts w:ascii="Arial" w:hAnsi="Arial" w:cs="Arial"/>
          <w:sz w:val="22"/>
          <w:szCs w:val="22"/>
        </w:rPr>
        <w:t xml:space="preserve"> users to add, edit, and delete check face layouts, check stub layouts, and supporting information page layouts. </w:t>
      </w:r>
    </w:p>
    <w:p w14:paraId="166317A9" w14:textId="77777777" w:rsidR="00DA3F4F" w:rsidRDefault="00DA3F4F" w:rsidP="000B5A32">
      <w:pPr>
        <w:numPr>
          <w:ilvl w:val="0"/>
          <w:numId w:val="40"/>
        </w:numPr>
        <w:jc w:val="both"/>
        <w:rPr>
          <w:rFonts w:ascii="Arial" w:hAnsi="Arial" w:cs="Arial"/>
          <w:sz w:val="22"/>
          <w:szCs w:val="22"/>
        </w:rPr>
      </w:pPr>
      <w:r>
        <w:rPr>
          <w:rFonts w:ascii="Arial" w:hAnsi="Arial" w:cs="Arial"/>
          <w:sz w:val="22"/>
          <w:szCs w:val="22"/>
        </w:rPr>
        <w:t>Training is provided for up to sixty (60) selected staff for installation and troubleshooting of server/client or local installations.</w:t>
      </w:r>
    </w:p>
    <w:p w14:paraId="728F5CC6" w14:textId="77777777" w:rsidR="000B5A32" w:rsidRDefault="00104B3C" w:rsidP="000B5A32">
      <w:pPr>
        <w:numPr>
          <w:ilvl w:val="0"/>
          <w:numId w:val="40"/>
        </w:numPr>
        <w:jc w:val="both"/>
        <w:rPr>
          <w:rFonts w:ascii="Arial" w:hAnsi="Arial" w:cs="Arial"/>
          <w:sz w:val="22"/>
          <w:szCs w:val="22"/>
        </w:rPr>
      </w:pPr>
      <w:r>
        <w:rPr>
          <w:rFonts w:ascii="Arial" w:hAnsi="Arial" w:cs="Arial"/>
          <w:sz w:val="22"/>
          <w:szCs w:val="22"/>
        </w:rPr>
        <w:t>Application can be configured to p</w:t>
      </w:r>
      <w:r w:rsidR="000B5A32">
        <w:rPr>
          <w:rFonts w:ascii="Arial" w:hAnsi="Arial" w:cs="Arial"/>
          <w:sz w:val="22"/>
          <w:szCs w:val="22"/>
        </w:rPr>
        <w:t xml:space="preserve">rint checks on </w:t>
      </w:r>
      <w:r w:rsidR="00E654F2">
        <w:rPr>
          <w:rFonts w:ascii="Arial" w:hAnsi="Arial" w:cs="Arial"/>
          <w:sz w:val="22"/>
          <w:szCs w:val="22"/>
        </w:rPr>
        <w:t xml:space="preserve">any </w:t>
      </w:r>
      <w:r w:rsidR="000B5A32">
        <w:rPr>
          <w:rFonts w:ascii="Arial" w:hAnsi="Arial" w:cs="Arial"/>
          <w:sz w:val="22"/>
          <w:szCs w:val="22"/>
        </w:rPr>
        <w:t xml:space="preserve">third of an 8.5”x11” sheet of check stock.  </w:t>
      </w:r>
    </w:p>
    <w:p w14:paraId="00E7027B" w14:textId="77777777" w:rsidR="000B5A32" w:rsidRDefault="000B5A32" w:rsidP="000B5A32">
      <w:pPr>
        <w:numPr>
          <w:ilvl w:val="0"/>
          <w:numId w:val="40"/>
        </w:numPr>
        <w:jc w:val="both"/>
        <w:rPr>
          <w:rFonts w:ascii="Arial" w:hAnsi="Arial" w:cs="Arial"/>
          <w:sz w:val="22"/>
          <w:szCs w:val="22"/>
        </w:rPr>
      </w:pPr>
      <w:r>
        <w:rPr>
          <w:rFonts w:ascii="Arial" w:hAnsi="Arial" w:cs="Arial"/>
          <w:sz w:val="22"/>
          <w:szCs w:val="22"/>
        </w:rPr>
        <w:t>Application provide</w:t>
      </w:r>
      <w:r w:rsidR="00C306AA">
        <w:rPr>
          <w:rFonts w:ascii="Arial" w:hAnsi="Arial" w:cs="Arial"/>
          <w:sz w:val="22"/>
          <w:szCs w:val="22"/>
        </w:rPr>
        <w:t>s</w:t>
      </w:r>
      <w:r>
        <w:rPr>
          <w:rFonts w:ascii="Arial" w:hAnsi="Arial" w:cs="Arial"/>
          <w:sz w:val="22"/>
          <w:szCs w:val="22"/>
        </w:rPr>
        <w:t xml:space="preserve"> clear and concise error messages</w:t>
      </w:r>
      <w:r w:rsidR="00C306AA">
        <w:rPr>
          <w:rFonts w:ascii="Arial" w:hAnsi="Arial" w:cs="Arial"/>
          <w:sz w:val="22"/>
          <w:szCs w:val="22"/>
        </w:rPr>
        <w:t>.</w:t>
      </w:r>
      <w:r>
        <w:rPr>
          <w:rFonts w:ascii="Arial" w:hAnsi="Arial" w:cs="Arial"/>
          <w:sz w:val="22"/>
          <w:szCs w:val="22"/>
        </w:rPr>
        <w:t xml:space="preserve"> </w:t>
      </w:r>
    </w:p>
    <w:p w14:paraId="3956E78D" w14:textId="77777777" w:rsidR="00C306AA" w:rsidRDefault="00C306AA" w:rsidP="000B5A32">
      <w:pPr>
        <w:numPr>
          <w:ilvl w:val="0"/>
          <w:numId w:val="40"/>
        </w:numPr>
        <w:jc w:val="both"/>
        <w:rPr>
          <w:rFonts w:ascii="Arial" w:hAnsi="Arial" w:cs="Arial"/>
          <w:sz w:val="22"/>
          <w:szCs w:val="22"/>
        </w:rPr>
      </w:pPr>
      <w:r>
        <w:rPr>
          <w:rFonts w:ascii="Arial" w:hAnsi="Arial" w:cs="Arial"/>
          <w:sz w:val="22"/>
          <w:szCs w:val="22"/>
        </w:rPr>
        <w:t xml:space="preserve">Application is </w:t>
      </w:r>
      <w:r w:rsidR="000B5A32">
        <w:rPr>
          <w:rFonts w:ascii="Arial" w:hAnsi="Arial" w:cs="Arial"/>
          <w:sz w:val="22"/>
          <w:szCs w:val="22"/>
        </w:rPr>
        <w:t xml:space="preserve">owned by the ODRC upon completion of the Project.  </w:t>
      </w:r>
    </w:p>
    <w:p w14:paraId="55FDCEE9" w14:textId="77777777" w:rsidR="000B5A32" w:rsidRDefault="000B5A32" w:rsidP="00D141B4">
      <w:pPr>
        <w:numPr>
          <w:ilvl w:val="0"/>
          <w:numId w:val="40"/>
        </w:numPr>
        <w:jc w:val="both"/>
        <w:rPr>
          <w:rFonts w:ascii="Arial" w:hAnsi="Arial" w:cs="Arial"/>
          <w:sz w:val="22"/>
          <w:szCs w:val="22"/>
        </w:rPr>
      </w:pPr>
      <w:r>
        <w:rPr>
          <w:rFonts w:ascii="Arial" w:hAnsi="Arial" w:cs="Arial"/>
          <w:sz w:val="22"/>
          <w:szCs w:val="22"/>
        </w:rPr>
        <w:t xml:space="preserve">If </w:t>
      </w:r>
      <w:r w:rsidR="00C306AA">
        <w:rPr>
          <w:rFonts w:ascii="Arial" w:hAnsi="Arial" w:cs="Arial"/>
          <w:sz w:val="22"/>
          <w:szCs w:val="22"/>
        </w:rPr>
        <w:t>application is not owned by the ODRC upon completion of the Project</w:t>
      </w:r>
      <w:r>
        <w:rPr>
          <w:rFonts w:ascii="Arial" w:hAnsi="Arial" w:cs="Arial"/>
          <w:sz w:val="22"/>
          <w:szCs w:val="22"/>
        </w:rPr>
        <w:t>,</w:t>
      </w:r>
      <w:r w:rsidR="00C306AA">
        <w:rPr>
          <w:rFonts w:ascii="Arial" w:hAnsi="Arial" w:cs="Arial"/>
          <w:sz w:val="22"/>
          <w:szCs w:val="22"/>
        </w:rPr>
        <w:t xml:space="preserve"> </w:t>
      </w:r>
      <w:r>
        <w:rPr>
          <w:rFonts w:ascii="Arial" w:hAnsi="Arial" w:cs="Arial"/>
          <w:sz w:val="22"/>
          <w:szCs w:val="22"/>
        </w:rPr>
        <w:t xml:space="preserve">ODRC </w:t>
      </w:r>
      <w:r w:rsidR="00D141B4">
        <w:rPr>
          <w:rFonts w:ascii="Arial" w:hAnsi="Arial" w:cs="Arial"/>
          <w:sz w:val="22"/>
          <w:szCs w:val="22"/>
        </w:rPr>
        <w:t xml:space="preserve">has </w:t>
      </w:r>
      <w:r>
        <w:rPr>
          <w:rFonts w:ascii="Arial" w:hAnsi="Arial" w:cs="Arial"/>
          <w:sz w:val="22"/>
          <w:szCs w:val="22"/>
        </w:rPr>
        <w:t xml:space="preserve">the </w:t>
      </w:r>
      <w:r w:rsidR="00D141B4">
        <w:rPr>
          <w:rFonts w:ascii="Arial" w:hAnsi="Arial" w:cs="Arial"/>
          <w:sz w:val="22"/>
          <w:szCs w:val="22"/>
        </w:rPr>
        <w:t xml:space="preserve">capability </w:t>
      </w:r>
      <w:r>
        <w:rPr>
          <w:rFonts w:ascii="Arial" w:hAnsi="Arial" w:cs="Arial"/>
          <w:sz w:val="22"/>
          <w:szCs w:val="22"/>
        </w:rPr>
        <w:t xml:space="preserve">to </w:t>
      </w:r>
      <w:r w:rsidR="00D3668D">
        <w:rPr>
          <w:rFonts w:ascii="Arial" w:hAnsi="Arial" w:cs="Arial"/>
          <w:sz w:val="22"/>
          <w:szCs w:val="22"/>
        </w:rPr>
        <w:t xml:space="preserve">add and edit </w:t>
      </w:r>
      <w:r>
        <w:rPr>
          <w:rFonts w:ascii="Arial" w:hAnsi="Arial" w:cs="Arial"/>
          <w:sz w:val="22"/>
          <w:szCs w:val="22"/>
        </w:rPr>
        <w:t>fonts, check</w:t>
      </w:r>
      <w:r w:rsidR="00D3668D">
        <w:rPr>
          <w:rFonts w:ascii="Arial" w:hAnsi="Arial" w:cs="Arial"/>
          <w:sz w:val="22"/>
          <w:szCs w:val="22"/>
        </w:rPr>
        <w:t xml:space="preserve"> face</w:t>
      </w:r>
      <w:r>
        <w:rPr>
          <w:rFonts w:ascii="Arial" w:hAnsi="Arial" w:cs="Arial"/>
          <w:sz w:val="22"/>
          <w:szCs w:val="22"/>
        </w:rPr>
        <w:t xml:space="preserve"> layouts, </w:t>
      </w:r>
      <w:r w:rsidR="00D3668D">
        <w:rPr>
          <w:rFonts w:ascii="Arial" w:hAnsi="Arial" w:cs="Arial"/>
          <w:sz w:val="22"/>
          <w:szCs w:val="22"/>
        </w:rPr>
        <w:t xml:space="preserve">check </w:t>
      </w:r>
      <w:r>
        <w:rPr>
          <w:rFonts w:ascii="Arial" w:hAnsi="Arial" w:cs="Arial"/>
          <w:sz w:val="22"/>
          <w:szCs w:val="22"/>
        </w:rPr>
        <w:t xml:space="preserve">stub layouts, </w:t>
      </w:r>
      <w:r w:rsidR="00D3668D">
        <w:rPr>
          <w:rFonts w:ascii="Arial" w:hAnsi="Arial" w:cs="Arial"/>
          <w:sz w:val="22"/>
          <w:szCs w:val="22"/>
        </w:rPr>
        <w:t xml:space="preserve">and supporting information page layouts </w:t>
      </w:r>
      <w:r>
        <w:rPr>
          <w:rFonts w:ascii="Arial" w:hAnsi="Arial" w:cs="Arial"/>
          <w:sz w:val="22"/>
          <w:szCs w:val="22"/>
        </w:rPr>
        <w:t>as necessary or desired without incurring one-time or recurring development, licensing</w:t>
      </w:r>
      <w:r w:rsidR="00C306AA">
        <w:rPr>
          <w:rFonts w:ascii="Arial" w:hAnsi="Arial" w:cs="Arial"/>
          <w:sz w:val="22"/>
          <w:szCs w:val="22"/>
        </w:rPr>
        <w:t>,</w:t>
      </w:r>
      <w:r>
        <w:rPr>
          <w:rFonts w:ascii="Arial" w:hAnsi="Arial" w:cs="Arial"/>
          <w:sz w:val="22"/>
          <w:szCs w:val="22"/>
        </w:rPr>
        <w:t xml:space="preserve"> or maintenance </w:t>
      </w:r>
      <w:r w:rsidR="00D3668D">
        <w:rPr>
          <w:rFonts w:ascii="Arial" w:hAnsi="Arial" w:cs="Arial"/>
          <w:sz w:val="22"/>
          <w:szCs w:val="22"/>
        </w:rPr>
        <w:t>costs from the Contractor.</w:t>
      </w:r>
    </w:p>
    <w:p w14:paraId="04F798EA" w14:textId="77777777" w:rsidR="00E654F2" w:rsidRDefault="00E654F2" w:rsidP="00E654F2">
      <w:pPr>
        <w:numPr>
          <w:ilvl w:val="0"/>
          <w:numId w:val="40"/>
        </w:numPr>
        <w:jc w:val="both"/>
        <w:rPr>
          <w:rFonts w:ascii="Arial" w:hAnsi="Arial" w:cs="Arial"/>
          <w:sz w:val="22"/>
          <w:szCs w:val="22"/>
        </w:rPr>
      </w:pPr>
      <w:r>
        <w:rPr>
          <w:rFonts w:ascii="Arial" w:hAnsi="Arial" w:cs="Arial"/>
          <w:sz w:val="22"/>
          <w:szCs w:val="22"/>
        </w:rPr>
        <w:t xml:space="preserve">If </w:t>
      </w:r>
      <w:r w:rsidR="0085710E">
        <w:rPr>
          <w:rFonts w:ascii="Arial" w:hAnsi="Arial" w:cs="Arial"/>
          <w:sz w:val="22"/>
          <w:szCs w:val="22"/>
        </w:rPr>
        <w:t>Application</w:t>
      </w:r>
      <w:r w:rsidR="009A25C6">
        <w:rPr>
          <w:rFonts w:ascii="Arial" w:hAnsi="Arial" w:cs="Arial"/>
          <w:sz w:val="22"/>
          <w:szCs w:val="22"/>
        </w:rPr>
        <w:t xml:space="preserve"> is</w:t>
      </w:r>
      <w:r w:rsidR="0085710E">
        <w:rPr>
          <w:rFonts w:ascii="Arial" w:hAnsi="Arial" w:cs="Arial"/>
          <w:sz w:val="22"/>
          <w:szCs w:val="22"/>
        </w:rPr>
        <w:t xml:space="preserve"> l</w:t>
      </w:r>
      <w:r w:rsidR="00DA3F4F">
        <w:rPr>
          <w:rFonts w:ascii="Arial" w:hAnsi="Arial" w:cs="Arial"/>
          <w:sz w:val="22"/>
          <w:szCs w:val="22"/>
        </w:rPr>
        <w:t>ocally</w:t>
      </w:r>
      <w:r>
        <w:rPr>
          <w:rFonts w:ascii="Arial" w:hAnsi="Arial" w:cs="Arial"/>
          <w:sz w:val="22"/>
          <w:szCs w:val="22"/>
        </w:rPr>
        <w:t>-based:</w:t>
      </w:r>
    </w:p>
    <w:p w14:paraId="29B1FB70" w14:textId="77777777" w:rsidR="00E654F2" w:rsidRDefault="00E654F2" w:rsidP="00E654F2">
      <w:pPr>
        <w:numPr>
          <w:ilvl w:val="1"/>
          <w:numId w:val="40"/>
        </w:numPr>
        <w:jc w:val="both"/>
        <w:rPr>
          <w:rFonts w:ascii="Arial" w:hAnsi="Arial" w:cs="Arial"/>
          <w:sz w:val="22"/>
          <w:szCs w:val="22"/>
        </w:rPr>
      </w:pPr>
      <w:r>
        <w:rPr>
          <w:rFonts w:ascii="Arial" w:hAnsi="Arial" w:cs="Arial"/>
          <w:sz w:val="22"/>
          <w:szCs w:val="22"/>
        </w:rPr>
        <w:t>Installation media and detailed installation instructions are provided.</w:t>
      </w:r>
    </w:p>
    <w:p w14:paraId="2C07B488" w14:textId="77777777" w:rsidR="00E654F2" w:rsidRDefault="00E654F2" w:rsidP="00E654F2">
      <w:pPr>
        <w:numPr>
          <w:ilvl w:val="1"/>
          <w:numId w:val="40"/>
        </w:numPr>
        <w:jc w:val="both"/>
        <w:rPr>
          <w:rFonts w:ascii="Arial" w:hAnsi="Arial" w:cs="Arial"/>
          <w:sz w:val="22"/>
          <w:szCs w:val="22"/>
        </w:rPr>
      </w:pPr>
      <w:r>
        <w:rPr>
          <w:rFonts w:ascii="Arial" w:hAnsi="Arial" w:cs="Arial"/>
          <w:sz w:val="22"/>
          <w:szCs w:val="22"/>
        </w:rPr>
        <w:t xml:space="preserve">Application can be installed on a Central Server and downloaded to </w:t>
      </w:r>
      <w:r w:rsidR="00DA3F4F">
        <w:rPr>
          <w:rFonts w:ascii="Arial" w:hAnsi="Arial" w:cs="Arial"/>
          <w:sz w:val="22"/>
          <w:szCs w:val="22"/>
        </w:rPr>
        <w:t>local</w:t>
      </w:r>
      <w:r>
        <w:rPr>
          <w:rFonts w:ascii="Arial" w:hAnsi="Arial" w:cs="Arial"/>
          <w:sz w:val="22"/>
          <w:szCs w:val="22"/>
        </w:rPr>
        <w:t xml:space="preserve"> computers.</w:t>
      </w:r>
    </w:p>
    <w:p w14:paraId="3EA58BC4" w14:textId="77777777" w:rsidR="00E654F2" w:rsidRDefault="00E654F2" w:rsidP="00E654F2">
      <w:pPr>
        <w:numPr>
          <w:ilvl w:val="1"/>
          <w:numId w:val="40"/>
        </w:numPr>
        <w:jc w:val="both"/>
        <w:rPr>
          <w:rFonts w:ascii="Arial" w:hAnsi="Arial" w:cs="Arial"/>
          <w:sz w:val="22"/>
          <w:szCs w:val="22"/>
        </w:rPr>
      </w:pPr>
      <w:r>
        <w:rPr>
          <w:rFonts w:ascii="Arial" w:hAnsi="Arial" w:cs="Arial"/>
          <w:sz w:val="22"/>
          <w:szCs w:val="22"/>
        </w:rPr>
        <w:t xml:space="preserve">Adds and edits to check face, check stub, and supporting information pages can be made centrally and downloaded to </w:t>
      </w:r>
      <w:r w:rsidR="00DA3F4F">
        <w:rPr>
          <w:rFonts w:ascii="Arial" w:hAnsi="Arial" w:cs="Arial"/>
          <w:sz w:val="22"/>
          <w:szCs w:val="22"/>
        </w:rPr>
        <w:t xml:space="preserve">local </w:t>
      </w:r>
      <w:r>
        <w:rPr>
          <w:rFonts w:ascii="Arial" w:hAnsi="Arial" w:cs="Arial"/>
          <w:sz w:val="22"/>
          <w:szCs w:val="22"/>
        </w:rPr>
        <w:t>computers.</w:t>
      </w:r>
    </w:p>
    <w:p w14:paraId="6FEFA72E" w14:textId="77777777" w:rsidR="00E654F2" w:rsidRDefault="00DA3F4F" w:rsidP="00E654F2">
      <w:pPr>
        <w:numPr>
          <w:ilvl w:val="1"/>
          <w:numId w:val="40"/>
        </w:numPr>
        <w:jc w:val="both"/>
        <w:rPr>
          <w:rFonts w:ascii="Arial" w:hAnsi="Arial" w:cs="Arial"/>
          <w:sz w:val="22"/>
          <w:szCs w:val="22"/>
        </w:rPr>
      </w:pPr>
      <w:r>
        <w:rPr>
          <w:rFonts w:ascii="Arial" w:hAnsi="Arial" w:cs="Arial"/>
          <w:sz w:val="22"/>
          <w:szCs w:val="22"/>
        </w:rPr>
        <w:t xml:space="preserve">Local </w:t>
      </w:r>
      <w:r w:rsidR="00E654F2">
        <w:rPr>
          <w:rFonts w:ascii="Arial" w:hAnsi="Arial" w:cs="Arial"/>
          <w:sz w:val="22"/>
          <w:szCs w:val="22"/>
        </w:rPr>
        <w:t>installations can NOT add or edit check face, check stub, and supporting information pages.</w:t>
      </w:r>
    </w:p>
    <w:p w14:paraId="57ED8CC4" w14:textId="77777777" w:rsidR="00540A96" w:rsidRDefault="00540A96" w:rsidP="000B5A32">
      <w:pPr>
        <w:numPr>
          <w:ilvl w:val="0"/>
          <w:numId w:val="40"/>
        </w:numPr>
        <w:jc w:val="both"/>
        <w:rPr>
          <w:rFonts w:ascii="Arial" w:hAnsi="Arial" w:cs="Arial"/>
          <w:sz w:val="22"/>
          <w:szCs w:val="22"/>
        </w:rPr>
      </w:pPr>
      <w:r>
        <w:rPr>
          <w:rFonts w:ascii="Arial" w:hAnsi="Arial" w:cs="Arial"/>
          <w:sz w:val="22"/>
          <w:szCs w:val="22"/>
        </w:rPr>
        <w:t>I</w:t>
      </w:r>
      <w:r w:rsidR="00E654F2">
        <w:rPr>
          <w:rFonts w:ascii="Arial" w:hAnsi="Arial" w:cs="Arial"/>
          <w:sz w:val="22"/>
          <w:szCs w:val="22"/>
        </w:rPr>
        <w:t>f</w:t>
      </w:r>
      <w:r>
        <w:rPr>
          <w:rFonts w:ascii="Arial" w:hAnsi="Arial" w:cs="Arial"/>
          <w:sz w:val="22"/>
          <w:szCs w:val="22"/>
        </w:rPr>
        <w:t xml:space="preserve"> </w:t>
      </w:r>
      <w:r w:rsidR="009A25C6">
        <w:rPr>
          <w:rFonts w:ascii="Arial" w:hAnsi="Arial" w:cs="Arial"/>
          <w:sz w:val="22"/>
          <w:szCs w:val="22"/>
        </w:rPr>
        <w:t xml:space="preserve">Application </w:t>
      </w:r>
      <w:r w:rsidR="0085710E">
        <w:rPr>
          <w:rFonts w:ascii="Arial" w:hAnsi="Arial" w:cs="Arial"/>
          <w:sz w:val="22"/>
          <w:szCs w:val="22"/>
        </w:rPr>
        <w:t>is b</w:t>
      </w:r>
      <w:r>
        <w:rPr>
          <w:rFonts w:ascii="Arial" w:hAnsi="Arial" w:cs="Arial"/>
          <w:sz w:val="22"/>
          <w:szCs w:val="22"/>
        </w:rPr>
        <w:t>rowser</w:t>
      </w:r>
      <w:r w:rsidR="00DA3F4F">
        <w:rPr>
          <w:rFonts w:ascii="Arial" w:hAnsi="Arial" w:cs="Arial"/>
          <w:sz w:val="22"/>
          <w:szCs w:val="22"/>
        </w:rPr>
        <w:t xml:space="preserve"> (client-server) </w:t>
      </w:r>
      <w:r>
        <w:rPr>
          <w:rFonts w:ascii="Arial" w:hAnsi="Arial" w:cs="Arial"/>
          <w:sz w:val="22"/>
          <w:szCs w:val="22"/>
        </w:rPr>
        <w:t>based:</w:t>
      </w:r>
    </w:p>
    <w:p w14:paraId="4F3E1B30" w14:textId="77777777" w:rsidR="00540A96" w:rsidRDefault="00C306AA" w:rsidP="00CE6BF1">
      <w:pPr>
        <w:numPr>
          <w:ilvl w:val="1"/>
          <w:numId w:val="40"/>
        </w:numPr>
        <w:jc w:val="both"/>
        <w:rPr>
          <w:rFonts w:ascii="Arial" w:hAnsi="Arial" w:cs="Arial"/>
          <w:sz w:val="22"/>
          <w:szCs w:val="22"/>
        </w:rPr>
      </w:pPr>
      <w:r>
        <w:rPr>
          <w:rFonts w:ascii="Arial" w:hAnsi="Arial" w:cs="Arial"/>
          <w:sz w:val="22"/>
          <w:szCs w:val="22"/>
        </w:rPr>
        <w:t xml:space="preserve">The application must be </w:t>
      </w:r>
      <w:r w:rsidR="000B5A32">
        <w:rPr>
          <w:rFonts w:ascii="Arial" w:hAnsi="Arial" w:cs="Arial"/>
          <w:sz w:val="22"/>
          <w:szCs w:val="22"/>
        </w:rPr>
        <w:t xml:space="preserve">installed by the Contractor </w:t>
      </w:r>
      <w:r w:rsidR="000B5A32" w:rsidRPr="004A22F3">
        <w:rPr>
          <w:rFonts w:ascii="Arial" w:hAnsi="Arial" w:cs="Arial"/>
          <w:sz w:val="22"/>
          <w:szCs w:val="22"/>
        </w:rPr>
        <w:t xml:space="preserve">on </w:t>
      </w:r>
      <w:r>
        <w:rPr>
          <w:rFonts w:ascii="Arial" w:hAnsi="Arial" w:cs="Arial"/>
          <w:sz w:val="22"/>
          <w:szCs w:val="22"/>
        </w:rPr>
        <w:t xml:space="preserve">the </w:t>
      </w:r>
      <w:r w:rsidR="000B5A32" w:rsidRPr="004A22F3">
        <w:rPr>
          <w:rFonts w:ascii="Arial" w:hAnsi="Arial" w:cs="Arial"/>
          <w:sz w:val="22"/>
          <w:szCs w:val="22"/>
        </w:rPr>
        <w:t xml:space="preserve">ODRC’s Central </w:t>
      </w:r>
      <w:r>
        <w:rPr>
          <w:rFonts w:ascii="Arial" w:hAnsi="Arial" w:cs="Arial"/>
          <w:sz w:val="22"/>
          <w:szCs w:val="22"/>
        </w:rPr>
        <w:t xml:space="preserve">(virtual) </w:t>
      </w:r>
      <w:r w:rsidR="000B5A32" w:rsidRPr="004A22F3">
        <w:rPr>
          <w:rFonts w:ascii="Arial" w:hAnsi="Arial" w:cs="Arial"/>
          <w:sz w:val="22"/>
          <w:szCs w:val="22"/>
        </w:rPr>
        <w:t xml:space="preserve">Server running Microsoft </w:t>
      </w:r>
      <w:r w:rsidR="000B5A32" w:rsidRPr="00A828C1">
        <w:rPr>
          <w:rFonts w:ascii="Arial" w:hAnsi="Arial" w:cs="Arial"/>
          <w:sz w:val="22"/>
          <w:szCs w:val="22"/>
        </w:rPr>
        <w:t xml:space="preserve">Server </w:t>
      </w:r>
      <w:r w:rsidR="007F7580" w:rsidRPr="00CE6BF1">
        <w:rPr>
          <w:rFonts w:ascii="Arial" w:hAnsi="Arial" w:cs="Arial"/>
          <w:sz w:val="22"/>
          <w:szCs w:val="22"/>
        </w:rPr>
        <w:t>20</w:t>
      </w:r>
      <w:commentRangeStart w:id="16"/>
      <w:r w:rsidR="002232B2" w:rsidRPr="00F56C0E">
        <w:rPr>
          <w:rFonts w:ascii="Arial" w:hAnsi="Arial" w:cs="Arial"/>
          <w:sz w:val="22"/>
          <w:szCs w:val="22"/>
          <w:highlight w:val="yellow"/>
        </w:rPr>
        <w:t>xx</w:t>
      </w:r>
      <w:commentRangeEnd w:id="16"/>
      <w:r w:rsidR="00A101A8">
        <w:rPr>
          <w:rStyle w:val="CommentReference"/>
        </w:rPr>
        <w:commentReference w:id="16"/>
      </w:r>
      <w:r w:rsidR="000B5A32" w:rsidRPr="00A828C1">
        <w:rPr>
          <w:rFonts w:ascii="Arial" w:hAnsi="Arial" w:cs="Arial"/>
          <w:sz w:val="22"/>
          <w:szCs w:val="22"/>
        </w:rPr>
        <w:t xml:space="preserve">, which is located at the </w:t>
      </w:r>
      <w:r w:rsidR="000B5A32" w:rsidRPr="00CE6BF1">
        <w:rPr>
          <w:rFonts w:ascii="Arial" w:hAnsi="Arial" w:cs="Arial"/>
          <w:sz w:val="22"/>
          <w:szCs w:val="22"/>
        </w:rPr>
        <w:t>State of Ohio Computer Center on Arthur Adams Drive,</w:t>
      </w:r>
      <w:r w:rsidR="000B5A32" w:rsidRPr="00A828C1">
        <w:rPr>
          <w:rFonts w:ascii="Arial" w:hAnsi="Arial" w:cs="Arial"/>
          <w:sz w:val="22"/>
          <w:szCs w:val="22"/>
        </w:rPr>
        <w:t xml:space="preserve"> C</w:t>
      </w:r>
      <w:r w:rsidR="000B5A32" w:rsidRPr="00C26EAE">
        <w:rPr>
          <w:rFonts w:ascii="Arial" w:hAnsi="Arial" w:cs="Arial"/>
          <w:sz w:val="22"/>
          <w:szCs w:val="22"/>
        </w:rPr>
        <w:t xml:space="preserve">olumbus, OH.  Installation must be </w:t>
      </w:r>
      <w:r w:rsidR="000B5A32" w:rsidRPr="00C26EAE">
        <w:rPr>
          <w:rFonts w:ascii="Arial" w:hAnsi="Arial" w:cs="Arial"/>
          <w:sz w:val="22"/>
          <w:szCs w:val="22"/>
        </w:rPr>
        <w:lastRenderedPageBreak/>
        <w:t xml:space="preserve">coordinated with Operation Support Center and State of Ohio Computer Center technical staff.  </w:t>
      </w:r>
    </w:p>
    <w:p w14:paraId="1CA5CE11" w14:textId="77777777" w:rsidR="000B5A32" w:rsidRPr="00C26EAE" w:rsidRDefault="000B5A32" w:rsidP="00CE6BF1">
      <w:pPr>
        <w:numPr>
          <w:ilvl w:val="1"/>
          <w:numId w:val="40"/>
        </w:numPr>
        <w:jc w:val="both"/>
        <w:rPr>
          <w:rFonts w:ascii="Arial" w:hAnsi="Arial" w:cs="Arial"/>
          <w:sz w:val="22"/>
          <w:szCs w:val="22"/>
        </w:rPr>
      </w:pPr>
      <w:r w:rsidRPr="00C26EAE">
        <w:rPr>
          <w:rFonts w:ascii="Arial" w:hAnsi="Arial" w:cs="Arial"/>
          <w:sz w:val="22"/>
          <w:szCs w:val="22"/>
        </w:rPr>
        <w:t>If allowed, remote access to the Central Server will be by Virtual Private Network (VPN) or Bomgar</w:t>
      </w:r>
      <w:r w:rsidR="00D3668D">
        <w:rPr>
          <w:rFonts w:ascii="Arial" w:hAnsi="Arial" w:cs="Arial"/>
          <w:sz w:val="22"/>
          <w:szCs w:val="22"/>
        </w:rPr>
        <w:t xml:space="preserve"> remote support</w:t>
      </w:r>
      <w:r w:rsidRPr="00C26EAE">
        <w:rPr>
          <w:rFonts w:ascii="Arial" w:hAnsi="Arial" w:cs="Arial"/>
          <w:sz w:val="22"/>
          <w:szCs w:val="22"/>
        </w:rPr>
        <w:t xml:space="preserve"> software only.  </w:t>
      </w:r>
    </w:p>
    <w:p w14:paraId="1FDF1C8C" w14:textId="77777777" w:rsidR="000B5A32" w:rsidRDefault="00540A96" w:rsidP="00CE6BF1">
      <w:pPr>
        <w:numPr>
          <w:ilvl w:val="1"/>
          <w:numId w:val="40"/>
        </w:numPr>
        <w:jc w:val="both"/>
        <w:rPr>
          <w:rFonts w:ascii="Arial" w:hAnsi="Arial" w:cs="Arial"/>
          <w:sz w:val="22"/>
          <w:szCs w:val="22"/>
        </w:rPr>
      </w:pPr>
      <w:r>
        <w:rPr>
          <w:rFonts w:ascii="Arial" w:hAnsi="Arial" w:cs="Arial"/>
          <w:sz w:val="22"/>
          <w:szCs w:val="22"/>
        </w:rPr>
        <w:t xml:space="preserve">Application must be capable of being restarted remotely if the Central Server </w:t>
      </w:r>
      <w:r w:rsidR="000B5A32">
        <w:rPr>
          <w:rFonts w:ascii="Arial" w:hAnsi="Arial" w:cs="Arial"/>
          <w:sz w:val="22"/>
          <w:szCs w:val="22"/>
        </w:rPr>
        <w:t>on which it resides faults and needs to be restarted.</w:t>
      </w:r>
    </w:p>
    <w:p w14:paraId="4D56ED71" w14:textId="77777777" w:rsidR="000B5A32" w:rsidRDefault="00FC1917" w:rsidP="00CE6BF1">
      <w:pPr>
        <w:numPr>
          <w:ilvl w:val="1"/>
          <w:numId w:val="40"/>
        </w:numPr>
        <w:jc w:val="both"/>
        <w:rPr>
          <w:rFonts w:ascii="Arial" w:hAnsi="Arial" w:cs="Arial"/>
          <w:sz w:val="22"/>
          <w:szCs w:val="22"/>
        </w:rPr>
      </w:pPr>
      <w:r>
        <w:rPr>
          <w:rFonts w:ascii="Arial" w:hAnsi="Arial" w:cs="Arial"/>
          <w:sz w:val="22"/>
          <w:szCs w:val="22"/>
        </w:rPr>
        <w:t xml:space="preserve">Application can be </w:t>
      </w:r>
      <w:r w:rsidR="000B5A32">
        <w:rPr>
          <w:rFonts w:ascii="Arial" w:hAnsi="Arial" w:cs="Arial"/>
          <w:sz w:val="22"/>
          <w:szCs w:val="22"/>
        </w:rPr>
        <w:t>used by at least 60 concurrent users.</w:t>
      </w:r>
    </w:p>
    <w:p w14:paraId="1ADFE5F0" w14:textId="77777777" w:rsidR="00FC1917" w:rsidRDefault="00FC1917" w:rsidP="00CE6BF1">
      <w:pPr>
        <w:numPr>
          <w:ilvl w:val="1"/>
          <w:numId w:val="40"/>
        </w:numPr>
        <w:jc w:val="both"/>
        <w:rPr>
          <w:rFonts w:ascii="Arial" w:hAnsi="Arial" w:cs="Arial"/>
          <w:sz w:val="22"/>
          <w:szCs w:val="22"/>
        </w:rPr>
      </w:pPr>
      <w:r>
        <w:rPr>
          <w:rFonts w:ascii="Arial" w:hAnsi="Arial" w:cs="Arial"/>
          <w:sz w:val="22"/>
          <w:szCs w:val="22"/>
        </w:rPr>
        <w:t xml:space="preserve">Application requires strong passwords for access.  </w:t>
      </w:r>
    </w:p>
    <w:p w14:paraId="1A84F285" w14:textId="77777777" w:rsidR="00FC1917" w:rsidRDefault="00FC1917" w:rsidP="00CE6BF1">
      <w:pPr>
        <w:numPr>
          <w:ilvl w:val="1"/>
          <w:numId w:val="40"/>
        </w:numPr>
        <w:jc w:val="both"/>
        <w:rPr>
          <w:rFonts w:ascii="Arial" w:hAnsi="Arial" w:cs="Arial"/>
          <w:sz w:val="22"/>
          <w:szCs w:val="22"/>
        </w:rPr>
      </w:pPr>
      <w:r>
        <w:rPr>
          <w:rFonts w:ascii="Arial" w:hAnsi="Arial" w:cs="Arial"/>
          <w:sz w:val="22"/>
          <w:szCs w:val="22"/>
        </w:rPr>
        <w:t>Application passwords must be reset at least every 60 days.</w:t>
      </w:r>
    </w:p>
    <w:p w14:paraId="795892FB" w14:textId="77777777" w:rsidR="00FC1917" w:rsidRDefault="00FC1917" w:rsidP="00CE6BF1">
      <w:pPr>
        <w:numPr>
          <w:ilvl w:val="1"/>
          <w:numId w:val="40"/>
        </w:numPr>
        <w:jc w:val="both"/>
        <w:rPr>
          <w:rFonts w:ascii="Arial" w:hAnsi="Arial" w:cs="Arial"/>
          <w:sz w:val="22"/>
          <w:szCs w:val="22"/>
        </w:rPr>
      </w:pPr>
      <w:r>
        <w:rPr>
          <w:rFonts w:ascii="Arial" w:hAnsi="Arial" w:cs="Arial"/>
          <w:sz w:val="22"/>
          <w:szCs w:val="22"/>
        </w:rPr>
        <w:t>Application has a minimum</w:t>
      </w:r>
      <w:r w:rsidR="00E654F2">
        <w:rPr>
          <w:rFonts w:ascii="Arial" w:hAnsi="Arial" w:cs="Arial"/>
          <w:sz w:val="22"/>
          <w:szCs w:val="22"/>
        </w:rPr>
        <w:t xml:space="preserve"> of </w:t>
      </w:r>
      <w:r>
        <w:rPr>
          <w:rFonts w:ascii="Arial" w:hAnsi="Arial" w:cs="Arial"/>
          <w:sz w:val="22"/>
          <w:szCs w:val="22"/>
        </w:rPr>
        <w:t>four access levels</w:t>
      </w:r>
      <w:r w:rsidR="00E654F2">
        <w:rPr>
          <w:rFonts w:ascii="Arial" w:hAnsi="Arial" w:cs="Arial"/>
          <w:sz w:val="22"/>
          <w:szCs w:val="22"/>
        </w:rPr>
        <w:t>:</w:t>
      </w:r>
    </w:p>
    <w:p w14:paraId="560BB000" w14:textId="77777777" w:rsidR="00FC1917" w:rsidRDefault="00FC1917" w:rsidP="00CE6BF1">
      <w:pPr>
        <w:numPr>
          <w:ilvl w:val="2"/>
          <w:numId w:val="40"/>
        </w:numPr>
        <w:jc w:val="both"/>
        <w:rPr>
          <w:rFonts w:ascii="Arial" w:hAnsi="Arial" w:cs="Arial"/>
          <w:sz w:val="22"/>
          <w:szCs w:val="22"/>
        </w:rPr>
      </w:pPr>
      <w:r>
        <w:rPr>
          <w:rFonts w:ascii="Arial" w:hAnsi="Arial" w:cs="Arial"/>
          <w:sz w:val="22"/>
          <w:szCs w:val="22"/>
        </w:rPr>
        <w:t>Basic user can print checks for their institution.</w:t>
      </w:r>
    </w:p>
    <w:p w14:paraId="196BE3EB" w14:textId="77777777" w:rsidR="00FC1917" w:rsidRDefault="00FC1917" w:rsidP="00CE6BF1">
      <w:pPr>
        <w:numPr>
          <w:ilvl w:val="2"/>
          <w:numId w:val="40"/>
        </w:numPr>
        <w:jc w:val="both"/>
        <w:rPr>
          <w:rFonts w:ascii="Arial" w:hAnsi="Arial" w:cs="Arial"/>
          <w:sz w:val="22"/>
          <w:szCs w:val="22"/>
        </w:rPr>
      </w:pPr>
      <w:r>
        <w:rPr>
          <w:rFonts w:ascii="Arial" w:hAnsi="Arial" w:cs="Arial"/>
          <w:sz w:val="22"/>
          <w:szCs w:val="22"/>
        </w:rPr>
        <w:t>Advanced user can print checks for multiple (or all) institutions.</w:t>
      </w:r>
    </w:p>
    <w:p w14:paraId="5B1361C5" w14:textId="77777777" w:rsidR="00FC1917" w:rsidRDefault="00FC1917" w:rsidP="00CE6BF1">
      <w:pPr>
        <w:numPr>
          <w:ilvl w:val="2"/>
          <w:numId w:val="40"/>
        </w:numPr>
        <w:jc w:val="both"/>
        <w:rPr>
          <w:rFonts w:ascii="Arial" w:hAnsi="Arial" w:cs="Arial"/>
          <w:sz w:val="22"/>
          <w:szCs w:val="22"/>
        </w:rPr>
      </w:pPr>
      <w:r>
        <w:rPr>
          <w:rFonts w:ascii="Arial" w:hAnsi="Arial" w:cs="Arial"/>
          <w:sz w:val="22"/>
          <w:szCs w:val="22"/>
        </w:rPr>
        <w:t>System user can assign and reset user names and passwords.</w:t>
      </w:r>
    </w:p>
    <w:p w14:paraId="119AB3A3" w14:textId="77777777" w:rsidR="00FC1917" w:rsidRDefault="00FC1917" w:rsidP="00CE6BF1">
      <w:pPr>
        <w:numPr>
          <w:ilvl w:val="2"/>
          <w:numId w:val="40"/>
        </w:numPr>
        <w:jc w:val="both"/>
        <w:rPr>
          <w:rFonts w:ascii="Arial" w:hAnsi="Arial" w:cs="Arial"/>
          <w:sz w:val="22"/>
          <w:szCs w:val="22"/>
        </w:rPr>
      </w:pPr>
      <w:r>
        <w:rPr>
          <w:rFonts w:ascii="Arial" w:hAnsi="Arial" w:cs="Arial"/>
          <w:sz w:val="22"/>
          <w:szCs w:val="22"/>
        </w:rPr>
        <w:t xml:space="preserve">System administrator can print checks for any institution, assign and reset user names and passwords, and </w:t>
      </w:r>
      <w:r w:rsidR="00D3668D">
        <w:rPr>
          <w:rFonts w:ascii="Arial" w:hAnsi="Arial" w:cs="Arial"/>
          <w:sz w:val="22"/>
          <w:szCs w:val="22"/>
        </w:rPr>
        <w:t>add and edit</w:t>
      </w:r>
      <w:r>
        <w:rPr>
          <w:rFonts w:ascii="Arial" w:hAnsi="Arial" w:cs="Arial"/>
          <w:sz w:val="22"/>
          <w:szCs w:val="22"/>
        </w:rPr>
        <w:t xml:space="preserve"> check face, check stub, and supporting information layouts.</w:t>
      </w:r>
    </w:p>
    <w:p w14:paraId="76EA2B5C" w14:textId="77777777" w:rsidR="00AB42E0" w:rsidRDefault="00AB42E0" w:rsidP="00D22721">
      <w:pPr>
        <w:rPr>
          <w:rFonts w:ascii="Arial" w:hAnsi="Arial" w:cs="Arial"/>
          <w:b/>
          <w:caps/>
          <w:sz w:val="22"/>
          <w:szCs w:val="22"/>
        </w:rPr>
      </w:pPr>
    </w:p>
    <w:p w14:paraId="108E5CA4" w14:textId="77777777" w:rsidR="00AB42E0" w:rsidRDefault="00AB42E0" w:rsidP="00D22721">
      <w:pPr>
        <w:rPr>
          <w:rFonts w:ascii="Arial" w:hAnsi="Arial" w:cs="Arial"/>
          <w:b/>
          <w:caps/>
          <w:sz w:val="22"/>
          <w:szCs w:val="22"/>
        </w:rPr>
      </w:pPr>
    </w:p>
    <w:p w14:paraId="4084A890" w14:textId="77777777" w:rsidR="00AB42E0" w:rsidRDefault="00AB42E0" w:rsidP="00D22721">
      <w:pPr>
        <w:rPr>
          <w:rFonts w:ascii="Arial" w:hAnsi="Arial" w:cs="Arial"/>
          <w:b/>
          <w:caps/>
          <w:sz w:val="22"/>
          <w:szCs w:val="22"/>
        </w:rPr>
      </w:pPr>
    </w:p>
    <w:p w14:paraId="3C4383DD" w14:textId="77777777" w:rsidR="00AB42E0" w:rsidRDefault="00AB42E0" w:rsidP="00D22721">
      <w:pPr>
        <w:rPr>
          <w:rFonts w:ascii="Arial" w:hAnsi="Arial" w:cs="Arial"/>
          <w:b/>
          <w:caps/>
          <w:sz w:val="22"/>
          <w:szCs w:val="22"/>
        </w:rPr>
      </w:pPr>
    </w:p>
    <w:p w14:paraId="0526902D" w14:textId="77777777" w:rsidR="00AB42E0" w:rsidRDefault="00AB42E0" w:rsidP="00D22721">
      <w:pPr>
        <w:rPr>
          <w:rFonts w:ascii="Arial" w:hAnsi="Arial" w:cs="Arial"/>
          <w:b/>
          <w:caps/>
          <w:sz w:val="22"/>
          <w:szCs w:val="22"/>
        </w:rPr>
      </w:pPr>
    </w:p>
    <w:p w14:paraId="3375CE7D" w14:textId="77777777" w:rsidR="00AB42E0" w:rsidRDefault="00AB42E0" w:rsidP="00D22721">
      <w:pPr>
        <w:rPr>
          <w:rFonts w:ascii="Arial" w:hAnsi="Arial" w:cs="Arial"/>
          <w:b/>
          <w:caps/>
          <w:sz w:val="22"/>
          <w:szCs w:val="22"/>
        </w:rPr>
      </w:pPr>
    </w:p>
    <w:p w14:paraId="497F5778" w14:textId="77777777" w:rsidR="00AB42E0" w:rsidRDefault="00AB42E0" w:rsidP="00D22721">
      <w:pPr>
        <w:rPr>
          <w:rFonts w:ascii="Arial" w:hAnsi="Arial" w:cs="Arial"/>
          <w:b/>
          <w:caps/>
          <w:sz w:val="22"/>
          <w:szCs w:val="22"/>
        </w:rPr>
      </w:pPr>
    </w:p>
    <w:p w14:paraId="354B6A11" w14:textId="77777777" w:rsidR="00AB42E0" w:rsidRDefault="00AB42E0" w:rsidP="00D22721">
      <w:pPr>
        <w:rPr>
          <w:rFonts w:ascii="Arial" w:hAnsi="Arial" w:cs="Arial"/>
          <w:b/>
          <w:caps/>
          <w:sz w:val="22"/>
          <w:szCs w:val="22"/>
        </w:rPr>
      </w:pPr>
    </w:p>
    <w:p w14:paraId="2930CEFE" w14:textId="77777777" w:rsidR="00AB42E0" w:rsidRDefault="00AB42E0" w:rsidP="00D22721">
      <w:pPr>
        <w:rPr>
          <w:rFonts w:ascii="Arial" w:hAnsi="Arial" w:cs="Arial"/>
          <w:b/>
          <w:caps/>
          <w:sz w:val="22"/>
          <w:szCs w:val="22"/>
        </w:rPr>
      </w:pPr>
    </w:p>
    <w:p w14:paraId="50819E52" w14:textId="77777777" w:rsidR="00AB42E0" w:rsidRDefault="00AB42E0" w:rsidP="00D22721">
      <w:pPr>
        <w:rPr>
          <w:rFonts w:ascii="Arial" w:hAnsi="Arial" w:cs="Arial"/>
          <w:b/>
          <w:caps/>
          <w:sz w:val="22"/>
          <w:szCs w:val="22"/>
        </w:rPr>
      </w:pPr>
    </w:p>
    <w:p w14:paraId="17A38489" w14:textId="77777777" w:rsidR="00BA3B1B" w:rsidRDefault="00AB42E0" w:rsidP="005F3BEA">
      <w:pPr>
        <w:jc w:val="center"/>
      </w:pPr>
      <w:r w:rsidRPr="00BD6D39">
        <w:rPr>
          <w:rFonts w:ascii="Arial" w:hAnsi="Arial" w:cs="Arial"/>
          <w:b/>
          <w:caps/>
          <w:sz w:val="22"/>
          <w:szCs w:val="22"/>
        </w:rPr>
        <w:t>Remainder of Page Intentionally Left Blank</w:t>
      </w:r>
    </w:p>
    <w:p w14:paraId="77203FF4" w14:textId="77777777" w:rsidR="00D22721" w:rsidRDefault="00D22721" w:rsidP="00D22721">
      <w:r>
        <w:t xml:space="preserve">    . </w:t>
      </w:r>
    </w:p>
    <w:p w14:paraId="2B4258B8" w14:textId="77777777" w:rsidR="00D22721" w:rsidRDefault="00D22721" w:rsidP="00D22721">
      <w:pPr>
        <w:rPr>
          <w:b/>
          <w:u w:val="single"/>
        </w:rPr>
      </w:pPr>
    </w:p>
    <w:p w14:paraId="2B526608" w14:textId="77777777" w:rsidR="004B5D95" w:rsidRDefault="004B5D95" w:rsidP="004B5D95">
      <w:pPr>
        <w:jc w:val="center"/>
        <w:rPr>
          <w:b/>
          <w:sz w:val="32"/>
          <w:szCs w:val="32"/>
        </w:rPr>
      </w:pPr>
    </w:p>
    <w:p w14:paraId="13211CEC" w14:textId="77777777" w:rsidR="004B5D95" w:rsidRPr="00BD6D39" w:rsidRDefault="004B5D95" w:rsidP="008930C4">
      <w:pPr>
        <w:ind w:left="-270"/>
        <w:jc w:val="both"/>
        <w:rPr>
          <w:rFonts w:ascii="Arial" w:hAnsi="Arial" w:cs="Arial"/>
          <w:sz w:val="22"/>
          <w:szCs w:val="22"/>
        </w:rPr>
      </w:pPr>
    </w:p>
    <w:p w14:paraId="785F3F4E" w14:textId="77777777" w:rsidR="00091FAB" w:rsidRPr="00D20053" w:rsidRDefault="00091FAB" w:rsidP="008930C4">
      <w:pPr>
        <w:ind w:left="-270"/>
        <w:jc w:val="both"/>
        <w:rPr>
          <w:rFonts w:ascii="Arial" w:hAnsi="Arial" w:cs="Arial"/>
          <w:sz w:val="16"/>
          <w:szCs w:val="16"/>
        </w:rPr>
      </w:pPr>
    </w:p>
    <w:p w14:paraId="790C8EAA" w14:textId="77777777" w:rsidR="0031728E" w:rsidRPr="00D20053" w:rsidRDefault="0031728E">
      <w:pPr>
        <w:rPr>
          <w:rFonts w:ascii="Arial" w:hAnsi="Arial" w:cs="Arial"/>
          <w:sz w:val="16"/>
          <w:szCs w:val="16"/>
        </w:rPr>
      </w:pPr>
    </w:p>
    <w:p w14:paraId="71CA0F5C" w14:textId="77777777" w:rsidR="00975DF5" w:rsidRDefault="00975DF5">
      <w:r>
        <w:br w:type="page"/>
      </w:r>
    </w:p>
    <w:p w14:paraId="6FBC2325" w14:textId="77777777" w:rsidR="00477346" w:rsidRDefault="00C032E2" w:rsidP="00126EC2">
      <w:pPr>
        <w:pStyle w:val="Heading4"/>
        <w:rPr>
          <w:rFonts w:cs="Arial"/>
          <w:sz w:val="22"/>
          <w:szCs w:val="22"/>
        </w:rPr>
      </w:pPr>
      <w:r w:rsidRPr="00BD6D39">
        <w:rPr>
          <w:rFonts w:cs="Arial"/>
          <w:sz w:val="22"/>
          <w:szCs w:val="22"/>
        </w:rPr>
        <w:lastRenderedPageBreak/>
        <w:t xml:space="preserve">ATTACHMENT </w:t>
      </w:r>
      <w:r w:rsidR="0041452F" w:rsidRPr="00BD6D39">
        <w:rPr>
          <w:rFonts w:cs="Arial"/>
          <w:sz w:val="22"/>
          <w:szCs w:val="22"/>
        </w:rPr>
        <w:t>O</w:t>
      </w:r>
      <w:r w:rsidR="002311B2" w:rsidRPr="00BD6D39">
        <w:rPr>
          <w:rFonts w:cs="Arial"/>
          <w:sz w:val="22"/>
          <w:szCs w:val="22"/>
        </w:rPr>
        <w:t>NE</w:t>
      </w:r>
      <w:r w:rsidRPr="00BD6D39">
        <w:rPr>
          <w:rFonts w:cs="Arial"/>
          <w:sz w:val="22"/>
          <w:szCs w:val="22"/>
        </w:rPr>
        <w:t>: OFFEROR PROFILE SUMMARY</w:t>
      </w:r>
    </w:p>
    <w:p w14:paraId="1F9D43D8" w14:textId="77777777" w:rsidR="00CE6B78" w:rsidRPr="00BD6D39" w:rsidRDefault="00CE6B78" w:rsidP="00CE6B78">
      <w:pPr>
        <w:pStyle w:val="Heading4"/>
        <w:jc w:val="both"/>
        <w:rPr>
          <w:rFonts w:cs="Arial"/>
          <w:sz w:val="22"/>
          <w:szCs w:val="22"/>
        </w:rPr>
      </w:pPr>
    </w:p>
    <w:p w14:paraId="6F40839E" w14:textId="77777777" w:rsidR="009D4310" w:rsidRDefault="00CE6B78" w:rsidP="008930C4">
      <w:pPr>
        <w:jc w:val="both"/>
        <w:rPr>
          <w:rFonts w:ascii="Arial" w:hAnsi="Arial" w:cs="Arial"/>
          <w:sz w:val="22"/>
          <w:szCs w:val="22"/>
        </w:rPr>
      </w:pPr>
      <w:r w:rsidRPr="00BD6D39">
        <w:rPr>
          <w:rFonts w:ascii="Arial" w:hAnsi="Arial" w:cs="Arial"/>
          <w:sz w:val="22"/>
          <w:szCs w:val="22"/>
        </w:rPr>
        <w:t>Using Attachment</w:t>
      </w:r>
      <w:r w:rsidR="00CD081E" w:rsidRPr="00BD6D39">
        <w:rPr>
          <w:rFonts w:ascii="Arial" w:hAnsi="Arial" w:cs="Arial"/>
          <w:sz w:val="22"/>
          <w:szCs w:val="22"/>
        </w:rPr>
        <w:t xml:space="preserve"> </w:t>
      </w:r>
      <w:r w:rsidR="002311B2" w:rsidRPr="00BD6D39">
        <w:rPr>
          <w:rFonts w:ascii="Arial" w:hAnsi="Arial" w:cs="Arial"/>
          <w:sz w:val="22"/>
          <w:szCs w:val="22"/>
        </w:rPr>
        <w:t>One</w:t>
      </w:r>
      <w:r w:rsidRPr="00BD6D39">
        <w:rPr>
          <w:rFonts w:ascii="Arial" w:hAnsi="Arial" w:cs="Arial"/>
          <w:sz w:val="22"/>
          <w:szCs w:val="22"/>
        </w:rPr>
        <w:t xml:space="preserve">, the Offeror must show evidence of meeting the requirements in </w:t>
      </w:r>
      <w:r w:rsidRPr="00BD6D39">
        <w:rPr>
          <w:rFonts w:ascii="Arial" w:hAnsi="Arial" w:cs="Arial"/>
          <w:bCs/>
          <w:sz w:val="22"/>
          <w:szCs w:val="22"/>
        </w:rPr>
        <w:t>Part Three, Scope of Work and Offeror’s K</w:t>
      </w:r>
      <w:r w:rsidRPr="00BD6D39">
        <w:rPr>
          <w:rFonts w:ascii="Arial" w:hAnsi="Arial" w:cs="Arial"/>
          <w:sz w:val="22"/>
          <w:szCs w:val="22"/>
        </w:rPr>
        <w:t>nowledge, Skills, and Abilit</w:t>
      </w:r>
      <w:r w:rsidR="008B28F5" w:rsidRPr="00BD6D39">
        <w:rPr>
          <w:rFonts w:ascii="Arial" w:hAnsi="Arial" w:cs="Arial"/>
          <w:sz w:val="22"/>
          <w:szCs w:val="22"/>
        </w:rPr>
        <w:t>ies</w:t>
      </w:r>
      <w:r w:rsidRPr="00BD6D39">
        <w:rPr>
          <w:rFonts w:ascii="Arial" w:hAnsi="Arial" w:cs="Arial"/>
          <w:sz w:val="22"/>
          <w:szCs w:val="22"/>
        </w:rPr>
        <w:t xml:space="preserve"> of this RFP, and contract experience providing </w:t>
      </w:r>
      <w:r w:rsidR="001A66BE">
        <w:rPr>
          <w:rFonts w:ascii="Arial" w:hAnsi="Arial" w:cs="Arial"/>
          <w:sz w:val="22"/>
          <w:szCs w:val="22"/>
        </w:rPr>
        <w:t xml:space="preserve">same or similar </w:t>
      </w:r>
      <w:r w:rsidRPr="00BD6D39">
        <w:rPr>
          <w:rFonts w:ascii="Arial" w:hAnsi="Arial" w:cs="Arial"/>
          <w:sz w:val="22"/>
          <w:szCs w:val="22"/>
        </w:rPr>
        <w:t>services at sites comparable to the ODRC, such as state departments of correction and large city or county correctional operations. The information must be clearly identified and three references (i.e., customer</w:t>
      </w:r>
      <w:r w:rsidR="008B28F5" w:rsidRPr="00BD6D39">
        <w:rPr>
          <w:rFonts w:ascii="Arial" w:hAnsi="Arial" w:cs="Arial"/>
          <w:sz w:val="22"/>
          <w:szCs w:val="22"/>
        </w:rPr>
        <w:t>s</w:t>
      </w:r>
      <w:r w:rsidRPr="00BD6D39">
        <w:rPr>
          <w:rFonts w:ascii="Arial" w:hAnsi="Arial" w:cs="Arial"/>
          <w:sz w:val="22"/>
          <w:szCs w:val="22"/>
        </w:rPr>
        <w:t xml:space="preserve"> during the last seven years) provided from those listed on Attachment </w:t>
      </w:r>
      <w:r w:rsidR="002311B2" w:rsidRPr="00BD6D39">
        <w:rPr>
          <w:rFonts w:ascii="Arial" w:hAnsi="Arial" w:cs="Arial"/>
          <w:sz w:val="22"/>
          <w:szCs w:val="22"/>
        </w:rPr>
        <w:t>One</w:t>
      </w:r>
      <w:r w:rsidRPr="00BD6D39">
        <w:rPr>
          <w:rFonts w:ascii="Arial" w:hAnsi="Arial" w:cs="Arial"/>
          <w:sz w:val="22"/>
          <w:szCs w:val="22"/>
        </w:rPr>
        <w:t xml:space="preserve">. Attachment </w:t>
      </w:r>
      <w:r w:rsidR="002311B2" w:rsidRPr="00BD6D39">
        <w:rPr>
          <w:rFonts w:ascii="Arial" w:hAnsi="Arial" w:cs="Arial"/>
          <w:sz w:val="22"/>
          <w:szCs w:val="22"/>
        </w:rPr>
        <w:t>One</w:t>
      </w:r>
      <w:r w:rsidR="00BA3079" w:rsidRPr="00BD6D39">
        <w:rPr>
          <w:rFonts w:ascii="Arial" w:hAnsi="Arial" w:cs="Arial"/>
          <w:sz w:val="22"/>
          <w:szCs w:val="22"/>
        </w:rPr>
        <w:t xml:space="preserve"> </w:t>
      </w:r>
      <w:r w:rsidRPr="00BD6D39">
        <w:rPr>
          <w:rFonts w:ascii="Arial" w:hAnsi="Arial" w:cs="Arial"/>
          <w:sz w:val="22"/>
          <w:szCs w:val="22"/>
        </w:rPr>
        <w:t xml:space="preserve">may be </w:t>
      </w:r>
      <w:r w:rsidR="006061FB" w:rsidRPr="00BD6D39">
        <w:rPr>
          <w:rFonts w:ascii="Arial" w:hAnsi="Arial" w:cs="Arial"/>
          <w:sz w:val="22"/>
          <w:szCs w:val="22"/>
        </w:rPr>
        <w:t>copied</w:t>
      </w:r>
      <w:r w:rsidRPr="00BD6D39">
        <w:rPr>
          <w:rFonts w:ascii="Arial" w:hAnsi="Arial" w:cs="Arial"/>
          <w:sz w:val="22"/>
          <w:szCs w:val="22"/>
        </w:rPr>
        <w:t xml:space="preserve"> if additional space is needed.  </w:t>
      </w:r>
    </w:p>
    <w:p w14:paraId="19062F8C" w14:textId="77777777" w:rsidR="00B708F6" w:rsidRPr="002E07E4" w:rsidRDefault="00B708F6" w:rsidP="008930C4">
      <w:pPr>
        <w:jc w:val="both"/>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4220"/>
        <w:gridCol w:w="3060"/>
        <w:gridCol w:w="2790"/>
      </w:tblGrid>
      <w:tr w:rsidR="00C032E2" w:rsidRPr="00BD6D39" w14:paraId="24588025" w14:textId="77777777" w:rsidTr="00F6789B">
        <w:trPr>
          <w:cantSplit/>
        </w:trPr>
        <w:tc>
          <w:tcPr>
            <w:tcW w:w="4220" w:type="dxa"/>
            <w:tcBorders>
              <w:top w:val="single" w:sz="6" w:space="0" w:color="auto"/>
              <w:left w:val="single" w:sz="6" w:space="0" w:color="auto"/>
              <w:bottom w:val="single" w:sz="6" w:space="0" w:color="auto"/>
              <w:right w:val="single" w:sz="6" w:space="0" w:color="auto"/>
            </w:tcBorders>
          </w:tcPr>
          <w:p w14:paraId="1D5ADE1C" w14:textId="77777777" w:rsidR="00C032E2"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w:t>
            </w:r>
            <w:r w:rsidR="00C032E2" w:rsidRPr="00BD6D39">
              <w:rPr>
                <w:rFonts w:ascii="Arial" w:hAnsi="Arial" w:cs="Arial"/>
                <w:sz w:val="22"/>
                <w:szCs w:val="22"/>
              </w:rPr>
              <w:t xml:space="preserve"> Name:</w:t>
            </w:r>
          </w:p>
          <w:p w14:paraId="4207A041"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14:paraId="399BAD6A"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Contact Person:</w:t>
            </w:r>
          </w:p>
        </w:tc>
      </w:tr>
      <w:tr w:rsidR="00C032E2" w:rsidRPr="00BD6D39" w14:paraId="4C94B5AC" w14:textId="77777777" w:rsidTr="00F6789B">
        <w:trPr>
          <w:cantSplit/>
        </w:trPr>
        <w:tc>
          <w:tcPr>
            <w:tcW w:w="4220" w:type="dxa"/>
            <w:tcBorders>
              <w:top w:val="single" w:sz="6" w:space="0" w:color="auto"/>
              <w:left w:val="single" w:sz="6" w:space="0" w:color="auto"/>
              <w:bottom w:val="single" w:sz="6" w:space="0" w:color="auto"/>
              <w:right w:val="single" w:sz="6" w:space="0" w:color="auto"/>
            </w:tcBorders>
          </w:tcPr>
          <w:p w14:paraId="7238CD9A" w14:textId="77777777" w:rsidR="00C032E2"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w:t>
            </w:r>
            <w:r w:rsidR="00C032E2" w:rsidRPr="00BD6D39">
              <w:rPr>
                <w:rFonts w:ascii="Arial" w:hAnsi="Arial" w:cs="Arial"/>
                <w:sz w:val="22"/>
                <w:szCs w:val="22"/>
              </w:rPr>
              <w:t xml:space="preserve"> Address:</w:t>
            </w:r>
          </w:p>
        </w:tc>
        <w:tc>
          <w:tcPr>
            <w:tcW w:w="5850" w:type="dxa"/>
            <w:gridSpan w:val="2"/>
            <w:tcBorders>
              <w:top w:val="single" w:sz="6" w:space="0" w:color="auto"/>
              <w:left w:val="single" w:sz="6" w:space="0" w:color="auto"/>
              <w:bottom w:val="single" w:sz="6" w:space="0" w:color="auto"/>
              <w:right w:val="single" w:sz="6" w:space="0" w:color="auto"/>
            </w:tcBorders>
          </w:tcPr>
          <w:p w14:paraId="083475B3"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Phone Number:</w:t>
            </w:r>
          </w:p>
          <w:p w14:paraId="5F94051B"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tc>
      </w:tr>
      <w:tr w:rsidR="00C032E2" w:rsidRPr="00BD6D39" w14:paraId="4CFF448C" w14:textId="77777777" w:rsidTr="00F6789B">
        <w:trPr>
          <w:cantSplit/>
        </w:trPr>
        <w:tc>
          <w:tcPr>
            <w:tcW w:w="4220" w:type="dxa"/>
            <w:tcBorders>
              <w:top w:val="single" w:sz="6" w:space="0" w:color="auto"/>
              <w:left w:val="single" w:sz="6" w:space="0" w:color="auto"/>
              <w:bottom w:val="single" w:sz="6" w:space="0" w:color="auto"/>
              <w:right w:val="single" w:sz="6" w:space="0" w:color="auto"/>
            </w:tcBorders>
          </w:tcPr>
          <w:p w14:paraId="000A71A9"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14:paraId="2BB722A2" w14:textId="77777777" w:rsidR="00C032E2" w:rsidRPr="00BD6D39" w:rsidRDefault="00C032E2" w:rsidP="008930C4">
            <w:pPr>
              <w:pStyle w:val="ITBFormat"/>
              <w:tabs>
                <w:tab w:val="clear" w:pos="1080"/>
                <w:tab w:val="clear" w:pos="2376"/>
                <w:tab w:val="left" w:pos="9900"/>
              </w:tabs>
              <w:ind w:left="1160" w:right="-980" w:hanging="1160"/>
              <w:rPr>
                <w:rFonts w:ascii="Arial" w:hAnsi="Arial" w:cs="Arial"/>
                <w:i/>
                <w:sz w:val="22"/>
                <w:szCs w:val="22"/>
              </w:rPr>
            </w:pPr>
            <w:r w:rsidRPr="00BD6D39">
              <w:rPr>
                <w:rFonts w:ascii="Arial" w:hAnsi="Arial" w:cs="Arial"/>
                <w:sz w:val="22"/>
                <w:szCs w:val="22"/>
              </w:rPr>
              <w:t>Beginning Date of Contract:</w:t>
            </w:r>
          </w:p>
          <w:p w14:paraId="2BB86A36" w14:textId="77777777" w:rsidR="00C032E2" w:rsidRPr="00BD6D39" w:rsidRDefault="00C032E2"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14:paraId="5CCF540F" w14:textId="77777777" w:rsidR="00C032E2" w:rsidRPr="00BD6D39" w:rsidRDefault="00C032E2"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Ending Date of Contract:</w:t>
            </w:r>
          </w:p>
          <w:p w14:paraId="18D8B75E" w14:textId="77777777" w:rsidR="00C032E2" w:rsidRPr="00BD6D39" w:rsidRDefault="00C032E2"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r>
      <w:tr w:rsidR="00C032E2" w:rsidRPr="00BD6D39" w14:paraId="15FE819C" w14:textId="77777777" w:rsidTr="00F6789B">
        <w:trPr>
          <w:cantSplit/>
        </w:trPr>
        <w:tc>
          <w:tcPr>
            <w:tcW w:w="10070" w:type="dxa"/>
            <w:gridSpan w:val="3"/>
            <w:tcBorders>
              <w:top w:val="single" w:sz="6" w:space="0" w:color="auto"/>
              <w:left w:val="single" w:sz="6" w:space="0" w:color="auto"/>
              <w:bottom w:val="single" w:sz="6" w:space="0" w:color="auto"/>
              <w:right w:val="single" w:sz="6" w:space="0" w:color="auto"/>
            </w:tcBorders>
          </w:tcPr>
          <w:p w14:paraId="77F59FEC"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Description of related services provided:</w:t>
            </w:r>
          </w:p>
          <w:p w14:paraId="2505249C" w14:textId="77777777" w:rsidR="00C032E2" w:rsidRPr="00BD6D39" w:rsidRDefault="00C032E2" w:rsidP="008930C4">
            <w:pPr>
              <w:pStyle w:val="ITBFormat"/>
              <w:tabs>
                <w:tab w:val="clear" w:pos="1080"/>
                <w:tab w:val="clear" w:pos="2376"/>
                <w:tab w:val="left" w:pos="9900"/>
              </w:tabs>
              <w:ind w:right="360"/>
              <w:rPr>
                <w:rFonts w:ascii="Arial" w:hAnsi="Arial" w:cs="Arial"/>
                <w:sz w:val="22"/>
                <w:szCs w:val="22"/>
              </w:rPr>
            </w:pPr>
          </w:p>
          <w:p w14:paraId="515A4286"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0EB6DDF5" w14:textId="77777777" w:rsidR="00C032E2"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186DBA3A" w14:textId="77777777" w:rsidR="00152EFC" w:rsidRPr="00BD6D39" w:rsidRDefault="00152EFC" w:rsidP="008930C4">
            <w:pPr>
              <w:pStyle w:val="ITBFormat"/>
              <w:tabs>
                <w:tab w:val="clear" w:pos="1080"/>
                <w:tab w:val="clear" w:pos="2376"/>
                <w:tab w:val="left" w:pos="9900"/>
              </w:tabs>
              <w:ind w:left="1160" w:right="360" w:hanging="1160"/>
              <w:rPr>
                <w:rFonts w:ascii="Arial" w:hAnsi="Arial" w:cs="Arial"/>
                <w:sz w:val="22"/>
                <w:szCs w:val="22"/>
              </w:rPr>
            </w:pPr>
          </w:p>
          <w:p w14:paraId="448DFBB7"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14:paraId="5FBF0740" w14:textId="77777777" w:rsidR="00C032E2" w:rsidRPr="00BD6D39" w:rsidRDefault="00C032E2" w:rsidP="008930C4">
      <w:pPr>
        <w:jc w:val="both"/>
        <w:rPr>
          <w:rFonts w:ascii="Arial" w:hAnsi="Arial" w:cs="Arial"/>
          <w:sz w:val="22"/>
          <w:szCs w:val="22"/>
        </w:rPr>
      </w:pPr>
    </w:p>
    <w:p w14:paraId="3E860A53" w14:textId="77777777" w:rsidR="002B6758" w:rsidRPr="00BD6D39" w:rsidRDefault="002B6758" w:rsidP="008930C4">
      <w:pPr>
        <w:jc w:val="both"/>
        <w:rPr>
          <w:rFonts w:ascii="Arial" w:hAnsi="Arial" w:cs="Arial"/>
          <w:sz w:val="22"/>
          <w:szCs w:val="22"/>
        </w:rPr>
      </w:pPr>
    </w:p>
    <w:tbl>
      <w:tblPr>
        <w:tblW w:w="10070" w:type="dxa"/>
        <w:tblLayout w:type="fixed"/>
        <w:tblCellMar>
          <w:left w:w="80" w:type="dxa"/>
          <w:right w:w="80" w:type="dxa"/>
        </w:tblCellMar>
        <w:tblLook w:val="0000" w:firstRow="0" w:lastRow="0" w:firstColumn="0" w:lastColumn="0" w:noHBand="0" w:noVBand="0"/>
      </w:tblPr>
      <w:tblGrid>
        <w:gridCol w:w="4220"/>
        <w:gridCol w:w="3060"/>
        <w:gridCol w:w="2790"/>
      </w:tblGrid>
      <w:tr w:rsidR="002B6758" w:rsidRPr="00BD6D39" w14:paraId="35E43696" w14:textId="77777777" w:rsidTr="002B6758">
        <w:trPr>
          <w:cantSplit/>
        </w:trPr>
        <w:tc>
          <w:tcPr>
            <w:tcW w:w="4220" w:type="dxa"/>
            <w:tcBorders>
              <w:top w:val="single" w:sz="6" w:space="0" w:color="auto"/>
              <w:left w:val="single" w:sz="6" w:space="0" w:color="auto"/>
              <w:bottom w:val="single" w:sz="6" w:space="0" w:color="auto"/>
              <w:right w:val="single" w:sz="6" w:space="0" w:color="auto"/>
            </w:tcBorders>
          </w:tcPr>
          <w:p w14:paraId="3746F775"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 Name:</w:t>
            </w:r>
          </w:p>
          <w:p w14:paraId="38900D29"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14:paraId="0955A694"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Contact Person:</w:t>
            </w:r>
          </w:p>
        </w:tc>
      </w:tr>
      <w:tr w:rsidR="002B6758" w:rsidRPr="00BD6D39" w14:paraId="4EF3447A" w14:textId="77777777" w:rsidTr="002B6758">
        <w:trPr>
          <w:cantSplit/>
        </w:trPr>
        <w:tc>
          <w:tcPr>
            <w:tcW w:w="4220" w:type="dxa"/>
            <w:tcBorders>
              <w:top w:val="single" w:sz="6" w:space="0" w:color="auto"/>
              <w:left w:val="single" w:sz="6" w:space="0" w:color="auto"/>
              <w:bottom w:val="single" w:sz="6" w:space="0" w:color="auto"/>
              <w:right w:val="single" w:sz="6" w:space="0" w:color="auto"/>
            </w:tcBorders>
          </w:tcPr>
          <w:p w14:paraId="0F0EE286"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 Address:</w:t>
            </w:r>
          </w:p>
        </w:tc>
        <w:tc>
          <w:tcPr>
            <w:tcW w:w="5850" w:type="dxa"/>
            <w:gridSpan w:val="2"/>
            <w:tcBorders>
              <w:top w:val="single" w:sz="6" w:space="0" w:color="auto"/>
              <w:left w:val="single" w:sz="6" w:space="0" w:color="auto"/>
              <w:bottom w:val="single" w:sz="6" w:space="0" w:color="auto"/>
              <w:right w:val="single" w:sz="6" w:space="0" w:color="auto"/>
            </w:tcBorders>
          </w:tcPr>
          <w:p w14:paraId="4914F3D7"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Phone Number:</w:t>
            </w:r>
          </w:p>
          <w:p w14:paraId="43DB4BAF"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p>
        </w:tc>
      </w:tr>
      <w:tr w:rsidR="002B6758" w:rsidRPr="00BD6D39" w14:paraId="708D77BC" w14:textId="77777777" w:rsidTr="002B6758">
        <w:trPr>
          <w:cantSplit/>
        </w:trPr>
        <w:tc>
          <w:tcPr>
            <w:tcW w:w="4220" w:type="dxa"/>
            <w:tcBorders>
              <w:top w:val="single" w:sz="6" w:space="0" w:color="auto"/>
              <w:left w:val="single" w:sz="6" w:space="0" w:color="auto"/>
              <w:bottom w:val="single" w:sz="6" w:space="0" w:color="auto"/>
              <w:right w:val="single" w:sz="6" w:space="0" w:color="auto"/>
            </w:tcBorders>
          </w:tcPr>
          <w:p w14:paraId="6596D63B"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14:paraId="66A5946F"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i/>
                <w:sz w:val="22"/>
                <w:szCs w:val="22"/>
              </w:rPr>
            </w:pPr>
            <w:r w:rsidRPr="00BD6D39">
              <w:rPr>
                <w:rFonts w:ascii="Arial" w:hAnsi="Arial" w:cs="Arial"/>
                <w:sz w:val="22"/>
                <w:szCs w:val="22"/>
              </w:rPr>
              <w:t>Beginning Date of Contract:</w:t>
            </w:r>
          </w:p>
          <w:p w14:paraId="793C61F4"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14:paraId="1C86C29B"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Ending Date of Contract:</w:t>
            </w:r>
          </w:p>
          <w:p w14:paraId="78E47C9C"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r>
      <w:tr w:rsidR="00C032E2" w:rsidRPr="00BD6D39" w14:paraId="5D0B47E8" w14:textId="77777777" w:rsidTr="002B6758">
        <w:trPr>
          <w:cantSplit/>
        </w:trPr>
        <w:tc>
          <w:tcPr>
            <w:tcW w:w="10070" w:type="dxa"/>
            <w:gridSpan w:val="3"/>
            <w:tcBorders>
              <w:top w:val="single" w:sz="6" w:space="0" w:color="auto"/>
              <w:left w:val="single" w:sz="6" w:space="0" w:color="auto"/>
              <w:bottom w:val="single" w:sz="6" w:space="0" w:color="auto"/>
              <w:right w:val="single" w:sz="6" w:space="0" w:color="auto"/>
            </w:tcBorders>
          </w:tcPr>
          <w:p w14:paraId="7E376C4B"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Description of related services provided:</w:t>
            </w:r>
          </w:p>
          <w:p w14:paraId="2F4262F9" w14:textId="77777777" w:rsidR="00C032E2" w:rsidRPr="00BD6D39" w:rsidRDefault="00C032E2" w:rsidP="008930C4">
            <w:pPr>
              <w:pStyle w:val="ITBFormat"/>
              <w:tabs>
                <w:tab w:val="clear" w:pos="1080"/>
                <w:tab w:val="clear" w:pos="2376"/>
                <w:tab w:val="left" w:pos="9900"/>
              </w:tabs>
              <w:ind w:right="360"/>
              <w:rPr>
                <w:rFonts w:ascii="Arial" w:hAnsi="Arial" w:cs="Arial"/>
                <w:sz w:val="22"/>
                <w:szCs w:val="22"/>
              </w:rPr>
            </w:pPr>
          </w:p>
          <w:p w14:paraId="20DBA953" w14:textId="77777777" w:rsidR="00152EFC" w:rsidRPr="00BD6D39" w:rsidRDefault="00152EFC" w:rsidP="008930C4">
            <w:pPr>
              <w:pStyle w:val="ITBFormat"/>
              <w:tabs>
                <w:tab w:val="clear" w:pos="1080"/>
                <w:tab w:val="clear" w:pos="2376"/>
                <w:tab w:val="left" w:pos="9900"/>
              </w:tabs>
              <w:ind w:left="1160" w:right="360" w:hanging="1160"/>
              <w:rPr>
                <w:rFonts w:ascii="Arial" w:hAnsi="Arial" w:cs="Arial"/>
                <w:sz w:val="22"/>
                <w:szCs w:val="22"/>
              </w:rPr>
            </w:pPr>
          </w:p>
          <w:p w14:paraId="25FB97D7"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3FFCDFE8"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6326A816"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14:paraId="14D2690C" w14:textId="77777777" w:rsidR="00C032E2" w:rsidRPr="00BD6D39" w:rsidRDefault="00C032E2" w:rsidP="008930C4">
      <w:pPr>
        <w:jc w:val="both"/>
        <w:rPr>
          <w:rFonts w:ascii="Arial" w:hAnsi="Arial" w:cs="Arial"/>
          <w:sz w:val="22"/>
          <w:szCs w:val="22"/>
        </w:rPr>
      </w:pPr>
    </w:p>
    <w:p w14:paraId="6714BC10" w14:textId="77777777" w:rsidR="002B6758" w:rsidRPr="00BD6D39" w:rsidRDefault="002B6758" w:rsidP="008930C4">
      <w:pPr>
        <w:jc w:val="both"/>
        <w:rPr>
          <w:rFonts w:ascii="Arial" w:hAnsi="Arial" w:cs="Arial"/>
          <w:sz w:val="22"/>
          <w:szCs w:val="22"/>
        </w:rPr>
      </w:pPr>
    </w:p>
    <w:tbl>
      <w:tblPr>
        <w:tblW w:w="10070" w:type="dxa"/>
        <w:tblLayout w:type="fixed"/>
        <w:tblCellMar>
          <w:left w:w="80" w:type="dxa"/>
          <w:right w:w="80" w:type="dxa"/>
        </w:tblCellMar>
        <w:tblLook w:val="0000" w:firstRow="0" w:lastRow="0" w:firstColumn="0" w:lastColumn="0" w:noHBand="0" w:noVBand="0"/>
      </w:tblPr>
      <w:tblGrid>
        <w:gridCol w:w="4220"/>
        <w:gridCol w:w="3060"/>
        <w:gridCol w:w="2790"/>
      </w:tblGrid>
      <w:tr w:rsidR="002B6758" w:rsidRPr="00BD6D39" w14:paraId="3305C7CC" w14:textId="77777777" w:rsidTr="00537CCE">
        <w:trPr>
          <w:cantSplit/>
        </w:trPr>
        <w:tc>
          <w:tcPr>
            <w:tcW w:w="4220" w:type="dxa"/>
            <w:tcBorders>
              <w:top w:val="single" w:sz="6" w:space="0" w:color="auto"/>
              <w:left w:val="single" w:sz="6" w:space="0" w:color="auto"/>
              <w:bottom w:val="single" w:sz="6" w:space="0" w:color="auto"/>
              <w:right w:val="single" w:sz="6" w:space="0" w:color="auto"/>
            </w:tcBorders>
          </w:tcPr>
          <w:p w14:paraId="217F8F53"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 Name:</w:t>
            </w:r>
          </w:p>
          <w:p w14:paraId="35AA3101"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14:paraId="5D26C2A3"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Contact Person:</w:t>
            </w:r>
          </w:p>
        </w:tc>
      </w:tr>
      <w:tr w:rsidR="002B6758" w:rsidRPr="00BD6D39" w14:paraId="66022435" w14:textId="77777777" w:rsidTr="00537CCE">
        <w:trPr>
          <w:cantSplit/>
        </w:trPr>
        <w:tc>
          <w:tcPr>
            <w:tcW w:w="4220" w:type="dxa"/>
            <w:tcBorders>
              <w:top w:val="single" w:sz="6" w:space="0" w:color="auto"/>
              <w:left w:val="single" w:sz="6" w:space="0" w:color="auto"/>
              <w:bottom w:val="single" w:sz="6" w:space="0" w:color="auto"/>
              <w:right w:val="single" w:sz="6" w:space="0" w:color="auto"/>
            </w:tcBorders>
          </w:tcPr>
          <w:p w14:paraId="7FCEBC1D"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Reference Company Address:</w:t>
            </w:r>
          </w:p>
        </w:tc>
        <w:tc>
          <w:tcPr>
            <w:tcW w:w="5850" w:type="dxa"/>
            <w:gridSpan w:val="2"/>
            <w:tcBorders>
              <w:top w:val="single" w:sz="6" w:space="0" w:color="auto"/>
              <w:left w:val="single" w:sz="6" w:space="0" w:color="auto"/>
              <w:bottom w:val="single" w:sz="6" w:space="0" w:color="auto"/>
              <w:right w:val="single" w:sz="6" w:space="0" w:color="auto"/>
            </w:tcBorders>
          </w:tcPr>
          <w:p w14:paraId="3913B107"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Phone Number:</w:t>
            </w:r>
          </w:p>
          <w:p w14:paraId="437B2333"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p>
        </w:tc>
      </w:tr>
      <w:tr w:rsidR="002B6758" w:rsidRPr="00BD6D39" w14:paraId="75B27ACB" w14:textId="77777777" w:rsidTr="00537CCE">
        <w:trPr>
          <w:cantSplit/>
        </w:trPr>
        <w:tc>
          <w:tcPr>
            <w:tcW w:w="4220" w:type="dxa"/>
            <w:tcBorders>
              <w:top w:val="single" w:sz="6" w:space="0" w:color="auto"/>
              <w:left w:val="single" w:sz="6" w:space="0" w:color="auto"/>
              <w:bottom w:val="single" w:sz="6" w:space="0" w:color="auto"/>
              <w:right w:val="single" w:sz="6" w:space="0" w:color="auto"/>
            </w:tcBorders>
          </w:tcPr>
          <w:p w14:paraId="7B33E66F" w14:textId="77777777" w:rsidR="002B6758" w:rsidRPr="00BD6D39" w:rsidRDefault="002B6758"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14:paraId="111C20B8"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i/>
                <w:sz w:val="22"/>
                <w:szCs w:val="22"/>
              </w:rPr>
            </w:pPr>
            <w:r w:rsidRPr="00BD6D39">
              <w:rPr>
                <w:rFonts w:ascii="Arial" w:hAnsi="Arial" w:cs="Arial"/>
                <w:sz w:val="22"/>
                <w:szCs w:val="22"/>
              </w:rPr>
              <w:t>Beginning Date of Contract:</w:t>
            </w:r>
          </w:p>
          <w:p w14:paraId="7F1FF800"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14:paraId="087A0AF2"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Ending Date of Contract:</w:t>
            </w:r>
          </w:p>
          <w:p w14:paraId="4D028B9A" w14:textId="77777777" w:rsidR="002B6758" w:rsidRPr="00BD6D39" w:rsidRDefault="002B6758" w:rsidP="008930C4">
            <w:pPr>
              <w:pStyle w:val="ITBFormat"/>
              <w:tabs>
                <w:tab w:val="clear" w:pos="1080"/>
                <w:tab w:val="clear" w:pos="2376"/>
                <w:tab w:val="left" w:pos="9900"/>
              </w:tabs>
              <w:ind w:left="1160" w:right="-980" w:hanging="1160"/>
              <w:rPr>
                <w:rFonts w:ascii="Arial" w:hAnsi="Arial" w:cs="Arial"/>
                <w:sz w:val="22"/>
                <w:szCs w:val="22"/>
              </w:rPr>
            </w:pPr>
            <w:r w:rsidRPr="00BD6D39">
              <w:rPr>
                <w:rFonts w:ascii="Arial" w:hAnsi="Arial" w:cs="Arial"/>
                <w:sz w:val="22"/>
                <w:szCs w:val="22"/>
              </w:rPr>
              <w:t>Month/Year</w:t>
            </w:r>
          </w:p>
        </w:tc>
      </w:tr>
      <w:tr w:rsidR="00C032E2" w:rsidRPr="00BD6D39" w14:paraId="437EB46C" w14:textId="77777777" w:rsidTr="002B6758">
        <w:trPr>
          <w:cantSplit/>
        </w:trPr>
        <w:tc>
          <w:tcPr>
            <w:tcW w:w="10070" w:type="dxa"/>
            <w:gridSpan w:val="3"/>
            <w:tcBorders>
              <w:top w:val="single" w:sz="6" w:space="0" w:color="auto"/>
              <w:left w:val="single" w:sz="6" w:space="0" w:color="auto"/>
              <w:bottom w:val="single" w:sz="6" w:space="0" w:color="auto"/>
              <w:right w:val="single" w:sz="6" w:space="0" w:color="auto"/>
            </w:tcBorders>
          </w:tcPr>
          <w:p w14:paraId="5B1DB482"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r w:rsidRPr="00BD6D39">
              <w:rPr>
                <w:rFonts w:ascii="Arial" w:hAnsi="Arial" w:cs="Arial"/>
                <w:sz w:val="22"/>
                <w:szCs w:val="22"/>
              </w:rPr>
              <w:t>Description of related services provided:</w:t>
            </w:r>
          </w:p>
          <w:p w14:paraId="1DA2B552"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0612D951" w14:textId="77777777" w:rsidR="00C032E2"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1C27B9B1" w14:textId="77777777" w:rsidR="00152EFC" w:rsidRPr="00BD6D39" w:rsidRDefault="00152EFC" w:rsidP="008930C4">
            <w:pPr>
              <w:pStyle w:val="ITBFormat"/>
              <w:tabs>
                <w:tab w:val="clear" w:pos="1080"/>
                <w:tab w:val="clear" w:pos="2376"/>
                <w:tab w:val="left" w:pos="9900"/>
              </w:tabs>
              <w:ind w:left="1160" w:right="360" w:hanging="1160"/>
              <w:rPr>
                <w:rFonts w:ascii="Arial" w:hAnsi="Arial" w:cs="Arial"/>
                <w:sz w:val="22"/>
                <w:szCs w:val="22"/>
              </w:rPr>
            </w:pPr>
          </w:p>
          <w:p w14:paraId="3B0B76CB"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p w14:paraId="41D92C21" w14:textId="77777777" w:rsidR="00C032E2" w:rsidRPr="00BD6D39"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14:paraId="6EDC632E" w14:textId="77777777" w:rsidR="002E07E4" w:rsidRPr="002E07E4" w:rsidRDefault="002E07E4" w:rsidP="002F30D0">
      <w:pPr>
        <w:rPr>
          <w:rFonts w:ascii="Arial" w:hAnsi="Arial" w:cs="Arial"/>
          <w:sz w:val="16"/>
          <w:szCs w:val="16"/>
        </w:rPr>
      </w:pPr>
    </w:p>
    <w:p w14:paraId="17D5D4A6" w14:textId="77777777" w:rsidR="00943B5A" w:rsidRDefault="00943B5A" w:rsidP="00126EC2">
      <w:pPr>
        <w:pStyle w:val="Heading4"/>
        <w:rPr>
          <w:rFonts w:cs="Arial"/>
          <w:sz w:val="22"/>
          <w:szCs w:val="22"/>
        </w:rPr>
      </w:pPr>
    </w:p>
    <w:p w14:paraId="014B9E61" w14:textId="77777777" w:rsidR="0085710E" w:rsidRDefault="0085710E">
      <w:pPr>
        <w:rPr>
          <w:rFonts w:ascii="Arial" w:hAnsi="Arial" w:cs="Arial"/>
          <w:b/>
          <w:sz w:val="22"/>
          <w:szCs w:val="22"/>
        </w:rPr>
      </w:pPr>
      <w:r>
        <w:rPr>
          <w:rFonts w:cs="Arial"/>
          <w:sz w:val="22"/>
          <w:szCs w:val="22"/>
        </w:rPr>
        <w:br w:type="page"/>
      </w:r>
    </w:p>
    <w:p w14:paraId="4D0799F2" w14:textId="77777777" w:rsidR="00C032E2" w:rsidRPr="00BD6D39" w:rsidRDefault="00C032E2" w:rsidP="00126EC2">
      <w:pPr>
        <w:pStyle w:val="Heading4"/>
        <w:rPr>
          <w:rFonts w:cs="Arial"/>
          <w:sz w:val="22"/>
          <w:szCs w:val="22"/>
        </w:rPr>
      </w:pPr>
      <w:r w:rsidRPr="00BD6D39">
        <w:rPr>
          <w:rFonts w:cs="Arial"/>
          <w:sz w:val="22"/>
          <w:szCs w:val="22"/>
        </w:rPr>
        <w:lastRenderedPageBreak/>
        <w:t xml:space="preserve">ATTACHMENT </w:t>
      </w:r>
      <w:r w:rsidR="0041452F" w:rsidRPr="00BD6D39">
        <w:rPr>
          <w:rFonts w:cs="Arial"/>
          <w:sz w:val="22"/>
          <w:szCs w:val="22"/>
        </w:rPr>
        <w:t>T</w:t>
      </w:r>
      <w:r w:rsidR="00047D97" w:rsidRPr="00BD6D39">
        <w:rPr>
          <w:rFonts w:cs="Arial"/>
          <w:sz w:val="22"/>
          <w:szCs w:val="22"/>
        </w:rPr>
        <w:t>WO</w:t>
      </w:r>
      <w:r w:rsidRPr="00BD6D39">
        <w:rPr>
          <w:rFonts w:cs="Arial"/>
          <w:sz w:val="22"/>
          <w:szCs w:val="22"/>
        </w:rPr>
        <w:t xml:space="preserve">: </w:t>
      </w:r>
      <w:r w:rsidR="00E72C63" w:rsidRPr="00BD6D39">
        <w:rPr>
          <w:rFonts w:cs="Arial"/>
          <w:sz w:val="22"/>
          <w:szCs w:val="22"/>
        </w:rPr>
        <w:t xml:space="preserve"> DECLARATION </w:t>
      </w:r>
      <w:r w:rsidRPr="00BD6D39">
        <w:rPr>
          <w:rFonts w:cs="Arial"/>
          <w:sz w:val="22"/>
          <w:szCs w:val="22"/>
        </w:rPr>
        <w:t>STATEMENT</w:t>
      </w:r>
      <w:r w:rsidR="00E72C63" w:rsidRPr="00BD6D39">
        <w:rPr>
          <w:rFonts w:cs="Arial"/>
          <w:sz w:val="22"/>
          <w:szCs w:val="22"/>
        </w:rPr>
        <w:t>S</w:t>
      </w:r>
    </w:p>
    <w:p w14:paraId="37A9C749" w14:textId="77777777" w:rsidR="00C032E2" w:rsidRPr="00BD6D39" w:rsidRDefault="00C032E2" w:rsidP="008930C4">
      <w:pPr>
        <w:jc w:val="both"/>
        <w:rPr>
          <w:rFonts w:ascii="Arial" w:hAnsi="Arial" w:cs="Arial"/>
          <w:b/>
          <w:sz w:val="22"/>
          <w:szCs w:val="22"/>
        </w:rPr>
      </w:pPr>
    </w:p>
    <w:p w14:paraId="074F0FD1" w14:textId="77777777" w:rsidR="00E72C63" w:rsidRPr="00BD6D39" w:rsidRDefault="00C20111" w:rsidP="008930C4">
      <w:pPr>
        <w:tabs>
          <w:tab w:val="left" w:pos="3600"/>
        </w:tabs>
        <w:jc w:val="both"/>
        <w:rPr>
          <w:rFonts w:ascii="Arial" w:hAnsi="Arial" w:cs="Arial"/>
          <w:b/>
          <w:sz w:val="22"/>
          <w:szCs w:val="22"/>
        </w:rPr>
      </w:pPr>
      <w:r w:rsidRPr="00BD6D39">
        <w:rPr>
          <w:rFonts w:ascii="Arial" w:hAnsi="Arial" w:cs="Arial"/>
          <w:b/>
          <w:sz w:val="22"/>
          <w:szCs w:val="22"/>
        </w:rPr>
        <w:t xml:space="preserve">A. </w:t>
      </w:r>
      <w:r w:rsidR="00E72C63" w:rsidRPr="00BD6D39">
        <w:rPr>
          <w:rFonts w:ascii="Arial" w:hAnsi="Arial" w:cs="Arial"/>
          <w:b/>
          <w:sz w:val="22"/>
          <w:szCs w:val="22"/>
        </w:rPr>
        <w:t>STATEMENT OF COMPLIANCE, PURCHASE CONTRACT</w:t>
      </w:r>
    </w:p>
    <w:p w14:paraId="7F1E85A9" w14:textId="77777777" w:rsidR="00C032E2" w:rsidRPr="00BD6D39" w:rsidRDefault="00C032E2" w:rsidP="008930C4">
      <w:pPr>
        <w:jc w:val="both"/>
        <w:rPr>
          <w:rFonts w:ascii="Arial" w:hAnsi="Arial" w:cs="Arial"/>
          <w:b/>
          <w:sz w:val="22"/>
          <w:szCs w:val="22"/>
        </w:rPr>
      </w:pPr>
    </w:p>
    <w:p w14:paraId="50FAA233" w14:textId="77777777" w:rsidR="00C032E2" w:rsidRDefault="00C032E2" w:rsidP="008930C4">
      <w:pPr>
        <w:tabs>
          <w:tab w:val="left" w:pos="3600"/>
        </w:tabs>
        <w:jc w:val="both"/>
        <w:rPr>
          <w:rFonts w:ascii="Arial" w:hAnsi="Arial" w:cs="Arial"/>
          <w:sz w:val="22"/>
          <w:szCs w:val="22"/>
        </w:rPr>
      </w:pPr>
      <w:r w:rsidRPr="00BD6D39">
        <w:rPr>
          <w:rFonts w:ascii="Arial" w:hAnsi="Arial" w:cs="Arial"/>
          <w:sz w:val="22"/>
          <w:szCs w:val="22"/>
          <w:u w:val="single"/>
        </w:rPr>
        <w:tab/>
      </w:r>
      <w:r w:rsidRPr="00BD6D39">
        <w:rPr>
          <w:rFonts w:ascii="Arial" w:hAnsi="Arial" w:cs="Arial"/>
          <w:sz w:val="22"/>
          <w:szCs w:val="22"/>
        </w:rPr>
        <w:t xml:space="preserve">, </w:t>
      </w:r>
      <w:r w:rsidR="00E72C63" w:rsidRPr="00BD6D39">
        <w:rPr>
          <w:rFonts w:ascii="Arial" w:hAnsi="Arial" w:cs="Arial"/>
          <w:sz w:val="22"/>
          <w:szCs w:val="22"/>
        </w:rPr>
        <w:t>Offeror</w:t>
      </w:r>
      <w:r w:rsidRPr="00BD6D39">
        <w:rPr>
          <w:rFonts w:ascii="Arial" w:hAnsi="Arial" w:cs="Arial"/>
          <w:sz w:val="22"/>
          <w:szCs w:val="22"/>
        </w:rPr>
        <w:t>, acknowledges to having read,</w:t>
      </w:r>
      <w:r w:rsidR="00A77F8C" w:rsidRPr="00BD6D39">
        <w:rPr>
          <w:rFonts w:ascii="Arial" w:hAnsi="Arial" w:cs="Arial"/>
          <w:sz w:val="22"/>
          <w:szCs w:val="22"/>
        </w:rPr>
        <w:t xml:space="preserve"> understood, and agrees to the </w:t>
      </w:r>
      <w:r w:rsidR="00C20111" w:rsidRPr="00BD6D39">
        <w:rPr>
          <w:rFonts w:ascii="Arial" w:hAnsi="Arial" w:cs="Arial"/>
          <w:sz w:val="22"/>
          <w:szCs w:val="22"/>
        </w:rPr>
        <w:t>Purchase</w:t>
      </w:r>
      <w:r w:rsidRPr="00BD6D39">
        <w:rPr>
          <w:rFonts w:ascii="Arial" w:hAnsi="Arial" w:cs="Arial"/>
          <w:sz w:val="22"/>
          <w:szCs w:val="22"/>
        </w:rPr>
        <w:t xml:space="preserve"> Contract as set forth in Attachment</w:t>
      </w:r>
      <w:r w:rsidR="00CE58C8" w:rsidRPr="00BD6D39">
        <w:rPr>
          <w:rFonts w:ascii="Arial" w:hAnsi="Arial" w:cs="Arial"/>
          <w:sz w:val="22"/>
          <w:szCs w:val="22"/>
        </w:rPr>
        <w:t xml:space="preserve"> </w:t>
      </w:r>
      <w:r w:rsidR="00047D97" w:rsidRPr="00BD6D39">
        <w:rPr>
          <w:rFonts w:ascii="Arial" w:hAnsi="Arial" w:cs="Arial"/>
          <w:sz w:val="22"/>
          <w:szCs w:val="22"/>
        </w:rPr>
        <w:t>Three</w:t>
      </w:r>
      <w:r w:rsidRPr="00BD6D39">
        <w:rPr>
          <w:rFonts w:ascii="Arial" w:hAnsi="Arial" w:cs="Arial"/>
          <w:sz w:val="22"/>
          <w:szCs w:val="22"/>
        </w:rPr>
        <w:t xml:space="preserve">. </w:t>
      </w:r>
      <w:r w:rsidR="00E72C63" w:rsidRPr="00BD6D39">
        <w:rPr>
          <w:rFonts w:ascii="Arial" w:hAnsi="Arial" w:cs="Arial"/>
          <w:sz w:val="22"/>
          <w:szCs w:val="22"/>
        </w:rPr>
        <w:t>Offeror</w:t>
      </w:r>
      <w:r w:rsidRPr="00BD6D39">
        <w:rPr>
          <w:rFonts w:ascii="Arial" w:hAnsi="Arial" w:cs="Arial"/>
          <w:sz w:val="22"/>
          <w:szCs w:val="22"/>
        </w:rPr>
        <w:t xml:space="preserve"> is able to contractually comply with all the terms and conditions set forth in the Purchase Contract.  If there are any such terms and conditions which </w:t>
      </w:r>
      <w:r w:rsidR="00E72C63" w:rsidRPr="00BD6D39">
        <w:rPr>
          <w:rFonts w:ascii="Arial" w:hAnsi="Arial" w:cs="Arial"/>
          <w:sz w:val="22"/>
          <w:szCs w:val="22"/>
        </w:rPr>
        <w:t>Offeror</w:t>
      </w:r>
      <w:r w:rsidRPr="00BD6D39">
        <w:rPr>
          <w:rFonts w:ascii="Arial" w:hAnsi="Arial" w:cs="Arial"/>
          <w:sz w:val="22"/>
          <w:szCs w:val="22"/>
        </w:rPr>
        <w:t xml:space="preserve"> is unable to contractually comply, the </w:t>
      </w:r>
      <w:r w:rsidR="00E72C63" w:rsidRPr="00BD6D39">
        <w:rPr>
          <w:rFonts w:ascii="Arial" w:hAnsi="Arial" w:cs="Arial"/>
          <w:sz w:val="22"/>
          <w:szCs w:val="22"/>
        </w:rPr>
        <w:t>Offeror</w:t>
      </w:r>
      <w:r w:rsidRPr="00BD6D39">
        <w:rPr>
          <w:rFonts w:ascii="Arial" w:hAnsi="Arial" w:cs="Arial"/>
          <w:sz w:val="22"/>
          <w:szCs w:val="22"/>
        </w:rPr>
        <w:t xml:space="preserve"> must provide a detailed statement </w:t>
      </w:r>
      <w:r w:rsidR="00C20111" w:rsidRPr="00BD6D39">
        <w:rPr>
          <w:rFonts w:ascii="Arial" w:hAnsi="Arial" w:cs="Arial"/>
          <w:sz w:val="22"/>
          <w:szCs w:val="22"/>
        </w:rPr>
        <w:t>(attached to Attachment</w:t>
      </w:r>
      <w:r w:rsidR="00CE58C8" w:rsidRPr="00BD6D39">
        <w:rPr>
          <w:rFonts w:ascii="Arial" w:hAnsi="Arial" w:cs="Arial"/>
          <w:sz w:val="22"/>
          <w:szCs w:val="22"/>
        </w:rPr>
        <w:t xml:space="preserve"> </w:t>
      </w:r>
      <w:r w:rsidR="00047D97" w:rsidRPr="00BD6D39">
        <w:rPr>
          <w:rFonts w:ascii="Arial" w:hAnsi="Arial" w:cs="Arial"/>
          <w:sz w:val="22"/>
          <w:szCs w:val="22"/>
        </w:rPr>
        <w:t>Three</w:t>
      </w:r>
      <w:r w:rsidR="00C20111" w:rsidRPr="00BD6D39">
        <w:rPr>
          <w:rFonts w:ascii="Arial" w:hAnsi="Arial" w:cs="Arial"/>
          <w:sz w:val="22"/>
          <w:szCs w:val="22"/>
        </w:rPr>
        <w:t xml:space="preserve">) </w:t>
      </w:r>
      <w:r w:rsidRPr="00BD6D39">
        <w:rPr>
          <w:rFonts w:ascii="Arial" w:hAnsi="Arial" w:cs="Arial"/>
          <w:sz w:val="22"/>
          <w:szCs w:val="22"/>
        </w:rPr>
        <w:t>as to the reason(s) such term</w:t>
      </w:r>
      <w:r w:rsidR="00C20111" w:rsidRPr="00BD6D39">
        <w:rPr>
          <w:rFonts w:ascii="Arial" w:hAnsi="Arial" w:cs="Arial"/>
          <w:sz w:val="22"/>
          <w:szCs w:val="22"/>
        </w:rPr>
        <w:t>s</w:t>
      </w:r>
      <w:r w:rsidRPr="00BD6D39">
        <w:rPr>
          <w:rFonts w:ascii="Arial" w:hAnsi="Arial" w:cs="Arial"/>
          <w:sz w:val="22"/>
          <w:szCs w:val="22"/>
        </w:rPr>
        <w:t xml:space="preserve"> and or condition</w:t>
      </w:r>
      <w:r w:rsidR="00C20111" w:rsidRPr="00BD6D39">
        <w:rPr>
          <w:rFonts w:ascii="Arial" w:hAnsi="Arial" w:cs="Arial"/>
          <w:sz w:val="22"/>
          <w:szCs w:val="22"/>
        </w:rPr>
        <w:t>s</w:t>
      </w:r>
      <w:r w:rsidRPr="00BD6D39">
        <w:rPr>
          <w:rFonts w:ascii="Arial" w:hAnsi="Arial" w:cs="Arial"/>
          <w:sz w:val="22"/>
          <w:szCs w:val="22"/>
        </w:rPr>
        <w:t xml:space="preserve"> cannot be met and</w:t>
      </w:r>
      <w:r w:rsidR="00E72C63" w:rsidRPr="00BD6D39">
        <w:rPr>
          <w:rFonts w:ascii="Arial" w:hAnsi="Arial" w:cs="Arial"/>
          <w:sz w:val="22"/>
          <w:szCs w:val="22"/>
        </w:rPr>
        <w:t xml:space="preserve"> </w:t>
      </w:r>
      <w:r w:rsidRPr="00BD6D39">
        <w:rPr>
          <w:rFonts w:ascii="Arial" w:hAnsi="Arial" w:cs="Arial"/>
          <w:sz w:val="22"/>
          <w:szCs w:val="22"/>
        </w:rPr>
        <w:t>provide alternat</w:t>
      </w:r>
      <w:r w:rsidR="00E72C63" w:rsidRPr="00BD6D39">
        <w:rPr>
          <w:rFonts w:ascii="Arial" w:hAnsi="Arial" w:cs="Arial"/>
          <w:sz w:val="22"/>
          <w:szCs w:val="22"/>
        </w:rPr>
        <w:t>ive</w:t>
      </w:r>
      <w:r w:rsidR="00C27341" w:rsidRPr="00BD6D39">
        <w:rPr>
          <w:rFonts w:ascii="Arial" w:hAnsi="Arial" w:cs="Arial"/>
          <w:sz w:val="22"/>
          <w:szCs w:val="22"/>
        </w:rPr>
        <w:t xml:space="preserve"> </w:t>
      </w:r>
      <w:r w:rsidR="00911606" w:rsidRPr="00BD6D39">
        <w:rPr>
          <w:rFonts w:ascii="Arial" w:hAnsi="Arial" w:cs="Arial"/>
          <w:sz w:val="22"/>
          <w:szCs w:val="22"/>
        </w:rPr>
        <w:t xml:space="preserve">language </w:t>
      </w:r>
      <w:r w:rsidR="00C27341" w:rsidRPr="00BD6D39">
        <w:rPr>
          <w:rFonts w:ascii="Arial" w:hAnsi="Arial" w:cs="Arial"/>
          <w:sz w:val="22"/>
          <w:szCs w:val="22"/>
        </w:rPr>
        <w:t>which may be considered by ODRC</w:t>
      </w:r>
      <w:r w:rsidR="00E72C63" w:rsidRPr="00BD6D39">
        <w:rPr>
          <w:rFonts w:ascii="Arial" w:hAnsi="Arial" w:cs="Arial"/>
          <w:sz w:val="22"/>
          <w:szCs w:val="22"/>
        </w:rPr>
        <w:t>.</w:t>
      </w:r>
    </w:p>
    <w:p w14:paraId="3A2D5778" w14:textId="77777777" w:rsidR="0085710E" w:rsidRPr="00BD6D39" w:rsidRDefault="0085710E" w:rsidP="008930C4">
      <w:pPr>
        <w:tabs>
          <w:tab w:val="left" w:pos="3600"/>
        </w:tabs>
        <w:jc w:val="both"/>
        <w:rPr>
          <w:rFonts w:ascii="Arial" w:hAnsi="Arial" w:cs="Arial"/>
          <w:sz w:val="22"/>
          <w:szCs w:val="22"/>
        </w:rPr>
      </w:pPr>
    </w:p>
    <w:p w14:paraId="7881615E" w14:textId="77777777" w:rsidR="00323586" w:rsidRPr="00BD6D39" w:rsidRDefault="00323586" w:rsidP="008930C4">
      <w:pPr>
        <w:tabs>
          <w:tab w:val="left" w:pos="3600"/>
        </w:tabs>
        <w:jc w:val="both"/>
        <w:rPr>
          <w:rFonts w:ascii="Arial" w:hAnsi="Arial" w:cs="Arial"/>
          <w:sz w:val="22"/>
          <w:szCs w:val="22"/>
        </w:rPr>
      </w:pPr>
    </w:p>
    <w:p w14:paraId="16815DFE" w14:textId="77777777" w:rsidR="00E72C63" w:rsidRPr="00BD6D39" w:rsidRDefault="00C20111" w:rsidP="008930C4">
      <w:pPr>
        <w:tabs>
          <w:tab w:val="left" w:pos="3600"/>
        </w:tabs>
        <w:jc w:val="both"/>
        <w:rPr>
          <w:rFonts w:ascii="Arial" w:hAnsi="Arial" w:cs="Arial"/>
          <w:sz w:val="22"/>
          <w:szCs w:val="22"/>
        </w:rPr>
      </w:pPr>
      <w:r w:rsidRPr="00BD6D39">
        <w:rPr>
          <w:rFonts w:ascii="Arial" w:hAnsi="Arial" w:cs="Arial"/>
          <w:b/>
          <w:sz w:val="22"/>
          <w:szCs w:val="22"/>
        </w:rPr>
        <w:t xml:space="preserve">B. </w:t>
      </w:r>
      <w:r w:rsidR="00E72C63" w:rsidRPr="00BD6D39">
        <w:rPr>
          <w:rFonts w:ascii="Arial" w:hAnsi="Arial" w:cs="Arial"/>
          <w:b/>
          <w:sz w:val="22"/>
          <w:szCs w:val="22"/>
        </w:rPr>
        <w:t>CONFLICT OF INTEREST STATEMENT</w:t>
      </w:r>
    </w:p>
    <w:p w14:paraId="7BFFA313" w14:textId="77777777" w:rsidR="00E72C63" w:rsidRPr="00BD6D39" w:rsidRDefault="00E72C63" w:rsidP="008930C4">
      <w:pPr>
        <w:tabs>
          <w:tab w:val="left" w:pos="3600"/>
        </w:tabs>
        <w:jc w:val="both"/>
        <w:rPr>
          <w:rFonts w:ascii="Arial" w:hAnsi="Arial" w:cs="Arial"/>
          <w:sz w:val="22"/>
          <w:szCs w:val="22"/>
        </w:rPr>
      </w:pPr>
    </w:p>
    <w:p w14:paraId="19200CE3" w14:textId="77777777" w:rsidR="00E72C63" w:rsidRDefault="00E72C63" w:rsidP="008930C4">
      <w:pPr>
        <w:tabs>
          <w:tab w:val="left" w:pos="3600"/>
        </w:tabs>
        <w:jc w:val="both"/>
        <w:rPr>
          <w:rFonts w:ascii="Arial" w:hAnsi="Arial" w:cs="Arial"/>
          <w:sz w:val="22"/>
          <w:szCs w:val="22"/>
        </w:rPr>
      </w:pPr>
      <w:r w:rsidRPr="00BD6D39">
        <w:rPr>
          <w:rFonts w:ascii="Arial" w:hAnsi="Arial" w:cs="Arial"/>
          <w:sz w:val="22"/>
          <w:szCs w:val="22"/>
          <w:u w:val="single"/>
        </w:rPr>
        <w:tab/>
      </w:r>
      <w:r w:rsidRPr="00BD6D39">
        <w:rPr>
          <w:rFonts w:ascii="Arial" w:hAnsi="Arial" w:cs="Arial"/>
          <w:sz w:val="22"/>
          <w:szCs w:val="22"/>
        </w:rPr>
        <w:t>, Offeror, confirms Offeror and any people who may work on the Project through the Offeror do not have a conflict of interest, direct or indirect, which is incompatible with the fulfillment of the Project.</w:t>
      </w:r>
      <w:r w:rsidR="00AE14E4" w:rsidRPr="00BD6D39">
        <w:rPr>
          <w:rFonts w:ascii="Arial" w:hAnsi="Arial" w:cs="Arial"/>
          <w:sz w:val="22"/>
          <w:szCs w:val="22"/>
        </w:rPr>
        <w:t xml:space="preserve"> </w:t>
      </w:r>
      <w:r w:rsidRPr="00BD6D39">
        <w:rPr>
          <w:rFonts w:ascii="Arial" w:hAnsi="Arial" w:cs="Arial"/>
          <w:sz w:val="22"/>
          <w:szCs w:val="22"/>
        </w:rPr>
        <w:t xml:space="preserve"> </w:t>
      </w:r>
      <w:r w:rsidR="00C20111" w:rsidRPr="00BD6D39">
        <w:rPr>
          <w:rFonts w:ascii="Arial" w:hAnsi="Arial" w:cs="Arial"/>
          <w:sz w:val="22"/>
          <w:szCs w:val="22"/>
        </w:rPr>
        <w:t xml:space="preserve">See Attachment </w:t>
      </w:r>
      <w:r w:rsidR="00047D97" w:rsidRPr="00BD6D39">
        <w:rPr>
          <w:rFonts w:ascii="Arial" w:hAnsi="Arial" w:cs="Arial"/>
          <w:sz w:val="22"/>
          <w:szCs w:val="22"/>
        </w:rPr>
        <w:t>Three</w:t>
      </w:r>
      <w:r w:rsidR="009A25C6">
        <w:rPr>
          <w:rFonts w:ascii="Arial" w:hAnsi="Arial" w:cs="Arial"/>
          <w:sz w:val="22"/>
          <w:szCs w:val="22"/>
        </w:rPr>
        <w:t xml:space="preserve"> “</w:t>
      </w:r>
      <w:r w:rsidR="00C20111" w:rsidRPr="00BD6D39">
        <w:rPr>
          <w:rFonts w:ascii="Arial" w:hAnsi="Arial" w:cs="Arial"/>
          <w:sz w:val="22"/>
          <w:szCs w:val="22"/>
        </w:rPr>
        <w:t>Purchase Contract,</w:t>
      </w:r>
      <w:r w:rsidR="009A25C6">
        <w:rPr>
          <w:rFonts w:ascii="Arial" w:hAnsi="Arial" w:cs="Arial"/>
          <w:sz w:val="22"/>
          <w:szCs w:val="22"/>
        </w:rPr>
        <w:t>”</w:t>
      </w:r>
      <w:r w:rsidR="00C20111" w:rsidRPr="00BD6D39">
        <w:rPr>
          <w:rFonts w:ascii="Arial" w:hAnsi="Arial" w:cs="Arial"/>
          <w:sz w:val="22"/>
          <w:szCs w:val="22"/>
        </w:rPr>
        <w:t xml:space="preserve"> Article 10, for conflict of interest and ethics compliance as it relates to award of this RFP. </w:t>
      </w:r>
      <w:r w:rsidRPr="00BD6D39">
        <w:rPr>
          <w:rFonts w:ascii="Arial" w:hAnsi="Arial" w:cs="Arial"/>
          <w:sz w:val="22"/>
          <w:szCs w:val="22"/>
        </w:rPr>
        <w:t>Offeror further agrees that the ODRC has the right to reject a Proposal in which a conflict is disclosed or cancel the Contract if any interest is later discovered that could give the appearance of a conflict.</w:t>
      </w:r>
    </w:p>
    <w:p w14:paraId="7D9B130A" w14:textId="77777777" w:rsidR="0085710E" w:rsidRPr="00BD6D39" w:rsidRDefault="0085710E" w:rsidP="008930C4">
      <w:pPr>
        <w:tabs>
          <w:tab w:val="left" w:pos="3600"/>
        </w:tabs>
        <w:jc w:val="both"/>
        <w:rPr>
          <w:rFonts w:ascii="Arial" w:hAnsi="Arial" w:cs="Arial"/>
          <w:sz w:val="22"/>
          <w:szCs w:val="22"/>
        </w:rPr>
      </w:pPr>
    </w:p>
    <w:p w14:paraId="413657C6" w14:textId="77777777" w:rsidR="00C032E2" w:rsidRPr="00BD6D39" w:rsidRDefault="00C032E2" w:rsidP="008930C4">
      <w:pPr>
        <w:tabs>
          <w:tab w:val="left" w:pos="7920"/>
        </w:tabs>
        <w:jc w:val="both"/>
        <w:rPr>
          <w:rFonts w:ascii="Arial" w:hAnsi="Arial" w:cs="Arial"/>
          <w:sz w:val="22"/>
          <w:szCs w:val="22"/>
        </w:rPr>
      </w:pPr>
    </w:p>
    <w:p w14:paraId="5CD22B8F" w14:textId="77777777" w:rsidR="00E165D1" w:rsidRPr="00BD6D39" w:rsidRDefault="00C20111" w:rsidP="009F421B">
      <w:pPr>
        <w:pStyle w:val="Heading4"/>
        <w:jc w:val="both"/>
        <w:rPr>
          <w:rFonts w:cs="Arial"/>
          <w:b w:val="0"/>
          <w:sz w:val="22"/>
          <w:szCs w:val="22"/>
        </w:rPr>
      </w:pPr>
      <w:r w:rsidRPr="00BD6D39">
        <w:rPr>
          <w:rFonts w:cs="Arial"/>
          <w:sz w:val="22"/>
          <w:szCs w:val="22"/>
        </w:rPr>
        <w:t xml:space="preserve">C. </w:t>
      </w:r>
      <w:r w:rsidR="00E165D1" w:rsidRPr="00BD6D39">
        <w:rPr>
          <w:rFonts w:cs="Arial"/>
          <w:sz w:val="22"/>
          <w:szCs w:val="22"/>
        </w:rPr>
        <w:t>EXECUTIVE ORDER 2011-12K</w:t>
      </w:r>
    </w:p>
    <w:p w14:paraId="05DDE49F" w14:textId="77777777" w:rsidR="00E165D1" w:rsidRPr="00BD6D39" w:rsidRDefault="00E165D1" w:rsidP="00E165D1">
      <w:pPr>
        <w:jc w:val="both"/>
        <w:rPr>
          <w:rFonts w:ascii="Arial" w:hAnsi="Arial" w:cs="Arial"/>
          <w:sz w:val="22"/>
          <w:szCs w:val="22"/>
        </w:rPr>
      </w:pPr>
    </w:p>
    <w:p w14:paraId="2C9848CE" w14:textId="77777777" w:rsidR="00E165D1" w:rsidRPr="00BD6D39" w:rsidRDefault="00E165D1" w:rsidP="00E165D1">
      <w:pPr>
        <w:pStyle w:val="ListParagraph"/>
        <w:spacing w:after="0" w:line="240" w:lineRule="auto"/>
        <w:ind w:left="0"/>
        <w:jc w:val="both"/>
        <w:rPr>
          <w:rFonts w:ascii="Arial" w:hAnsi="Arial" w:cs="Arial"/>
          <w:b/>
          <w:u w:val="single"/>
        </w:rPr>
      </w:pPr>
      <w:r w:rsidRPr="00BD6D39">
        <w:rPr>
          <w:rFonts w:ascii="Arial" w:hAnsi="Arial" w:cs="Arial"/>
          <w:b/>
          <w:u w:val="single"/>
        </w:rPr>
        <w:t>CONTRACTOR/SUBCONTRACTOR AFFIRMATION AND DISCLOSURE:</w:t>
      </w:r>
    </w:p>
    <w:p w14:paraId="692DE4A5" w14:textId="77777777" w:rsidR="00E165D1" w:rsidRPr="00BD6D39" w:rsidRDefault="00E165D1" w:rsidP="00E165D1">
      <w:pPr>
        <w:pStyle w:val="ListParagraph"/>
        <w:spacing w:after="0" w:line="240" w:lineRule="auto"/>
        <w:ind w:left="0"/>
        <w:jc w:val="both"/>
        <w:rPr>
          <w:rFonts w:ascii="Arial" w:hAnsi="Arial" w:cs="Arial"/>
          <w:b/>
          <w:u w:val="single"/>
        </w:rPr>
      </w:pPr>
    </w:p>
    <w:p w14:paraId="20A977AB" w14:textId="77777777" w:rsidR="00E165D1" w:rsidRPr="00BD6D39" w:rsidRDefault="00E165D1" w:rsidP="00E165D1">
      <w:pPr>
        <w:pStyle w:val="ListParagraph"/>
        <w:spacing w:after="0" w:line="240" w:lineRule="auto"/>
        <w:ind w:left="0"/>
        <w:jc w:val="both"/>
        <w:rPr>
          <w:rFonts w:ascii="Arial" w:hAnsi="Arial" w:cs="Arial"/>
        </w:rPr>
      </w:pPr>
      <w:r w:rsidRPr="00BD6D39">
        <w:rPr>
          <w:rFonts w:ascii="Arial" w:hAnsi="Arial" w:cs="Arial"/>
        </w:rPr>
        <w:t xml:space="preserve">By the signature affixed to this response, the Offeror affirms, understands and will abide by the requirements of Executive Order 2011-12K. If awarded </w:t>
      </w:r>
      <w:r w:rsidR="001A66BE">
        <w:rPr>
          <w:rFonts w:ascii="Arial" w:hAnsi="Arial" w:cs="Arial"/>
        </w:rPr>
        <w:t>the C</w:t>
      </w:r>
      <w:r w:rsidRPr="00BD6D39">
        <w:rPr>
          <w:rFonts w:ascii="Arial" w:hAnsi="Arial" w:cs="Arial"/>
        </w:rPr>
        <w:t xml:space="preserve">ontract, the Offeror becomes the Contractor and affirms that both the Contractor and any of its subcontractors shall perform no services requested under this Contract outside of the United States. </w:t>
      </w:r>
    </w:p>
    <w:p w14:paraId="206099EA" w14:textId="77777777" w:rsidR="00E165D1" w:rsidRPr="00BD6D39" w:rsidRDefault="00E165D1" w:rsidP="00E165D1">
      <w:pPr>
        <w:pStyle w:val="ListParagraph"/>
        <w:spacing w:after="0" w:line="240" w:lineRule="auto"/>
        <w:ind w:left="0"/>
        <w:jc w:val="both"/>
        <w:rPr>
          <w:rFonts w:ascii="Arial" w:hAnsi="Arial" w:cs="Arial"/>
        </w:rPr>
      </w:pPr>
    </w:p>
    <w:p w14:paraId="34FD61BA" w14:textId="77777777" w:rsidR="00E165D1" w:rsidRPr="00BD6D39" w:rsidRDefault="00E165D1" w:rsidP="00E165D1">
      <w:pPr>
        <w:pStyle w:val="ListParagraph"/>
        <w:spacing w:after="0" w:line="240" w:lineRule="auto"/>
        <w:ind w:left="0"/>
        <w:jc w:val="both"/>
        <w:rPr>
          <w:rFonts w:ascii="Arial" w:hAnsi="Arial" w:cs="Arial"/>
        </w:rPr>
      </w:pPr>
      <w:r w:rsidRPr="00BD6D39">
        <w:rPr>
          <w:rFonts w:ascii="Arial" w:hAnsi="Arial" w:cs="Arial"/>
        </w:rPr>
        <w:t xml:space="preserve">The Offeror shall provide all the name(s) and location(s) where services under this Contract will be performed in the spaces provided below or by attachment. Failure to provide this information as part of the response will deem the Offeror not responsive and no further consideration will be given to the response. Offeror’s offering will not be considered. If the Offeror will not be using subcontractors, indicate “Not Applicable” in the appropriate spaces.  </w:t>
      </w:r>
    </w:p>
    <w:p w14:paraId="779AED7D" w14:textId="77777777" w:rsidR="00E165D1" w:rsidRPr="00BD6D39" w:rsidRDefault="00E165D1" w:rsidP="00E165D1">
      <w:pPr>
        <w:pStyle w:val="ListParagraph"/>
        <w:spacing w:after="0" w:line="240" w:lineRule="auto"/>
        <w:ind w:left="0"/>
        <w:jc w:val="both"/>
        <w:rPr>
          <w:rFonts w:ascii="Arial" w:hAnsi="Arial" w:cs="Arial"/>
        </w:rPr>
      </w:pPr>
    </w:p>
    <w:p w14:paraId="0D95DB36" w14:textId="77777777" w:rsidR="00E165D1" w:rsidRPr="00BD6D39" w:rsidRDefault="00E165D1" w:rsidP="00462C31">
      <w:pPr>
        <w:pStyle w:val="ListParagraph"/>
        <w:numPr>
          <w:ilvl w:val="0"/>
          <w:numId w:val="16"/>
        </w:numPr>
        <w:spacing w:after="0" w:line="240" w:lineRule="auto"/>
        <w:jc w:val="both"/>
        <w:rPr>
          <w:rFonts w:ascii="Arial" w:hAnsi="Arial" w:cs="Arial"/>
        </w:rPr>
      </w:pPr>
      <w:r w:rsidRPr="00BD6D39">
        <w:rPr>
          <w:rFonts w:ascii="Arial" w:hAnsi="Arial" w:cs="Arial"/>
        </w:rPr>
        <w:t xml:space="preserve">Principal location of business of Contractor: </w:t>
      </w:r>
    </w:p>
    <w:p w14:paraId="49075167" w14:textId="77777777" w:rsidR="00E165D1" w:rsidRPr="00BD6D39" w:rsidRDefault="00E165D1" w:rsidP="00E165D1">
      <w:pPr>
        <w:pStyle w:val="ListParagraph"/>
        <w:spacing w:after="0" w:line="240" w:lineRule="auto"/>
        <w:jc w:val="both"/>
        <w:rPr>
          <w:rFonts w:ascii="Arial" w:hAnsi="Arial" w:cs="Arial"/>
          <w:b/>
          <w:u w:val="single"/>
        </w:rPr>
      </w:pPr>
    </w:p>
    <w:p w14:paraId="38CAAB65" w14:textId="77777777" w:rsidR="00E165D1" w:rsidRPr="00BD6D39" w:rsidRDefault="00E165D1" w:rsidP="00E165D1">
      <w:pPr>
        <w:pStyle w:val="ListParagraph"/>
        <w:spacing w:after="0" w:line="240" w:lineRule="auto"/>
        <w:jc w:val="both"/>
        <w:rPr>
          <w:rFonts w:ascii="Arial" w:hAnsi="Arial" w:cs="Arial"/>
          <w:b/>
          <w:u w:val="single"/>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521E0666"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(Address)</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005F6AEC">
        <w:rPr>
          <w:rFonts w:ascii="Arial" w:hAnsi="Arial" w:cs="Arial"/>
        </w:rPr>
        <w:t xml:space="preserve"> </w:t>
      </w:r>
      <w:r w:rsidRPr="00BD6D39">
        <w:rPr>
          <w:rFonts w:ascii="Arial" w:hAnsi="Arial" w:cs="Arial"/>
        </w:rPr>
        <w:t>(City, State, Zip)</w:t>
      </w:r>
    </w:p>
    <w:p w14:paraId="64E8668C" w14:textId="77777777" w:rsidR="00E165D1" w:rsidRPr="00BD6D39" w:rsidRDefault="00E165D1" w:rsidP="00E165D1">
      <w:pPr>
        <w:pStyle w:val="ListParagraph"/>
        <w:spacing w:after="0" w:line="240" w:lineRule="auto"/>
        <w:jc w:val="both"/>
        <w:rPr>
          <w:rFonts w:ascii="Arial" w:hAnsi="Arial" w:cs="Arial"/>
        </w:rPr>
      </w:pPr>
    </w:p>
    <w:p w14:paraId="42B2ED7D" w14:textId="77777777" w:rsidR="00E165D1" w:rsidRPr="00BD6D39" w:rsidRDefault="00E165D1" w:rsidP="00E165D1">
      <w:pPr>
        <w:pStyle w:val="ListParagraph"/>
        <w:spacing w:after="0" w:line="240" w:lineRule="auto"/>
        <w:jc w:val="both"/>
        <w:rPr>
          <w:rFonts w:ascii="Arial" w:hAnsi="Arial" w:cs="Arial"/>
        </w:rPr>
      </w:pPr>
    </w:p>
    <w:p w14:paraId="654DAC13"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Name/Principal location of business of subcontractor(s):</w:t>
      </w:r>
    </w:p>
    <w:p w14:paraId="6FCF42AB" w14:textId="77777777" w:rsidR="00E165D1" w:rsidRPr="00BD6D39" w:rsidRDefault="00E165D1" w:rsidP="00E165D1">
      <w:pPr>
        <w:pStyle w:val="ListParagraph"/>
        <w:spacing w:after="0" w:line="240" w:lineRule="auto"/>
        <w:jc w:val="both"/>
        <w:rPr>
          <w:rFonts w:ascii="Arial" w:hAnsi="Arial" w:cs="Arial"/>
        </w:rPr>
      </w:pPr>
    </w:p>
    <w:p w14:paraId="7D3D9E4B" w14:textId="77777777" w:rsidR="00E165D1" w:rsidRPr="00BD6D39" w:rsidRDefault="00E165D1" w:rsidP="00E165D1">
      <w:pPr>
        <w:pStyle w:val="ListParagraph"/>
        <w:spacing w:after="0" w:line="240" w:lineRule="auto"/>
        <w:jc w:val="both"/>
        <w:rPr>
          <w:rFonts w:ascii="Arial" w:hAnsi="Arial" w:cs="Arial"/>
        </w:rPr>
      </w:pPr>
    </w:p>
    <w:p w14:paraId="3FEE8CF8" w14:textId="77777777" w:rsidR="00E165D1" w:rsidRPr="00BD6D39" w:rsidRDefault="00E165D1" w:rsidP="00E165D1">
      <w:pPr>
        <w:pStyle w:val="ListParagraph"/>
        <w:spacing w:after="0" w:line="240" w:lineRule="auto"/>
        <w:jc w:val="both"/>
        <w:rPr>
          <w:rFonts w:ascii="Arial" w:hAnsi="Arial" w:cs="Arial"/>
          <w:b/>
          <w:u w:val="single"/>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3DA2EB53"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t>(Address, City, State, Zip)</w:t>
      </w:r>
    </w:p>
    <w:p w14:paraId="2E2A91D7" w14:textId="77777777" w:rsidR="00E165D1" w:rsidRPr="00BD6D39" w:rsidRDefault="00E165D1" w:rsidP="00E165D1">
      <w:pPr>
        <w:pStyle w:val="ListParagraph"/>
        <w:spacing w:after="0" w:line="240" w:lineRule="auto"/>
        <w:jc w:val="both"/>
        <w:rPr>
          <w:rFonts w:ascii="Arial" w:hAnsi="Arial" w:cs="Arial"/>
        </w:rPr>
      </w:pPr>
    </w:p>
    <w:p w14:paraId="3229B1E8"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049AF218"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t>(Address, City, State, Zip)</w:t>
      </w:r>
    </w:p>
    <w:p w14:paraId="474629E8" w14:textId="77777777" w:rsidR="00E165D1" w:rsidRPr="00BD6D39" w:rsidRDefault="00E165D1" w:rsidP="00E165D1">
      <w:pPr>
        <w:pStyle w:val="ListParagraph"/>
        <w:spacing w:after="0" w:line="240" w:lineRule="auto"/>
        <w:jc w:val="both"/>
        <w:rPr>
          <w:rFonts w:ascii="Arial" w:hAnsi="Arial" w:cs="Arial"/>
        </w:rPr>
      </w:pPr>
    </w:p>
    <w:p w14:paraId="69C2830B" w14:textId="77777777" w:rsidR="00AF383C" w:rsidRPr="00BD6D39" w:rsidRDefault="00AF383C">
      <w:pPr>
        <w:rPr>
          <w:rFonts w:ascii="Arial" w:hAnsi="Arial" w:cs="Arial"/>
          <w:sz w:val="22"/>
          <w:szCs w:val="22"/>
        </w:rPr>
      </w:pPr>
    </w:p>
    <w:p w14:paraId="662A2E10" w14:textId="77777777" w:rsidR="00E165D1" w:rsidRPr="00BD6D39" w:rsidRDefault="00E165D1" w:rsidP="00462C31">
      <w:pPr>
        <w:pStyle w:val="ListParagraph"/>
        <w:numPr>
          <w:ilvl w:val="0"/>
          <w:numId w:val="16"/>
        </w:numPr>
        <w:spacing w:after="0" w:line="240" w:lineRule="auto"/>
        <w:jc w:val="both"/>
        <w:rPr>
          <w:rFonts w:ascii="Arial" w:hAnsi="Arial" w:cs="Arial"/>
        </w:rPr>
      </w:pPr>
      <w:r w:rsidRPr="00BD6D39">
        <w:rPr>
          <w:rFonts w:ascii="Arial" w:hAnsi="Arial" w:cs="Arial"/>
        </w:rPr>
        <w:t>Location where services will be performed by Contractor:</w:t>
      </w:r>
    </w:p>
    <w:p w14:paraId="7B35F952" w14:textId="77777777" w:rsidR="00E165D1" w:rsidRPr="00BD6D39" w:rsidRDefault="00E165D1" w:rsidP="00E165D1">
      <w:pPr>
        <w:pStyle w:val="ListParagraph"/>
        <w:spacing w:after="0" w:line="240" w:lineRule="auto"/>
        <w:jc w:val="both"/>
        <w:rPr>
          <w:rFonts w:ascii="Arial" w:hAnsi="Arial" w:cs="Arial"/>
        </w:rPr>
      </w:pPr>
    </w:p>
    <w:p w14:paraId="60AAB300"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0FA1FCB7"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(Address)</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t>(City, State, Zip)</w:t>
      </w:r>
    </w:p>
    <w:p w14:paraId="5468B9AB" w14:textId="77777777" w:rsidR="00E165D1" w:rsidRPr="00BD6D39" w:rsidRDefault="00E165D1" w:rsidP="00E165D1">
      <w:pPr>
        <w:pStyle w:val="ListParagraph"/>
        <w:spacing w:after="0" w:line="240" w:lineRule="auto"/>
        <w:jc w:val="both"/>
        <w:rPr>
          <w:rFonts w:ascii="Arial" w:hAnsi="Arial" w:cs="Arial"/>
        </w:rPr>
      </w:pPr>
    </w:p>
    <w:p w14:paraId="50A7B002" w14:textId="77777777" w:rsidR="00E165D1" w:rsidRPr="00BD6D39" w:rsidRDefault="00E165D1" w:rsidP="00E165D1">
      <w:pPr>
        <w:pStyle w:val="ListParagraph"/>
        <w:spacing w:after="0" w:line="240" w:lineRule="auto"/>
        <w:jc w:val="both"/>
        <w:rPr>
          <w:rFonts w:ascii="Arial" w:hAnsi="Arial" w:cs="Arial"/>
        </w:rPr>
      </w:pPr>
    </w:p>
    <w:p w14:paraId="4C18233A"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Name/Location where services will be performed by subcontractor(s):</w:t>
      </w:r>
    </w:p>
    <w:p w14:paraId="550C547E" w14:textId="77777777" w:rsidR="00E165D1" w:rsidRPr="00BD6D39" w:rsidRDefault="00E165D1" w:rsidP="00E165D1">
      <w:pPr>
        <w:pStyle w:val="ListParagraph"/>
        <w:spacing w:after="0" w:line="240" w:lineRule="auto"/>
        <w:jc w:val="both"/>
        <w:rPr>
          <w:rFonts w:ascii="Arial" w:hAnsi="Arial" w:cs="Arial"/>
        </w:rPr>
      </w:pPr>
    </w:p>
    <w:p w14:paraId="5512393E" w14:textId="77777777" w:rsidR="00E165D1" w:rsidRPr="00BD6D39" w:rsidRDefault="00E165D1" w:rsidP="00E165D1">
      <w:pPr>
        <w:pStyle w:val="ListParagraph"/>
        <w:spacing w:after="0" w:line="240" w:lineRule="auto"/>
        <w:jc w:val="both"/>
        <w:rPr>
          <w:rFonts w:ascii="Arial" w:hAnsi="Arial" w:cs="Arial"/>
          <w:b/>
          <w:u w:val="single"/>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372AE6B3"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t>(Address, City, State, Zip)</w:t>
      </w:r>
    </w:p>
    <w:p w14:paraId="03E13F71" w14:textId="77777777" w:rsidR="00E165D1" w:rsidRPr="00BD6D39" w:rsidRDefault="00E165D1" w:rsidP="00E165D1">
      <w:pPr>
        <w:pStyle w:val="ListParagraph"/>
        <w:spacing w:after="0" w:line="240" w:lineRule="auto"/>
        <w:jc w:val="both"/>
        <w:rPr>
          <w:rFonts w:ascii="Arial" w:hAnsi="Arial" w:cs="Arial"/>
        </w:rPr>
      </w:pPr>
    </w:p>
    <w:p w14:paraId="734B806E"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rPr>
        <w:tab/>
      </w:r>
      <w:r w:rsidRPr="00BD6D39">
        <w:rPr>
          <w:rFonts w:ascii="Arial" w:hAnsi="Arial" w:cs="Arial"/>
          <w:b/>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r w:rsidRPr="00BD6D39">
        <w:rPr>
          <w:rFonts w:ascii="Arial" w:hAnsi="Arial" w:cs="Arial"/>
          <w:b/>
          <w:u w:val="single"/>
        </w:rPr>
        <w:tab/>
      </w:r>
    </w:p>
    <w:p w14:paraId="328AE683"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w:t>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r>
      <w:r w:rsidRPr="00BD6D39">
        <w:rPr>
          <w:rFonts w:ascii="Arial" w:hAnsi="Arial" w:cs="Arial"/>
        </w:rPr>
        <w:tab/>
        <w:t>(Address, City, State, Zip)</w:t>
      </w:r>
    </w:p>
    <w:p w14:paraId="15B9EE75" w14:textId="77777777" w:rsidR="00E165D1" w:rsidRPr="00BD6D39" w:rsidRDefault="00E165D1" w:rsidP="00E165D1">
      <w:pPr>
        <w:pStyle w:val="ListParagraph"/>
        <w:spacing w:after="0" w:line="240" w:lineRule="auto"/>
        <w:jc w:val="both"/>
        <w:rPr>
          <w:rFonts w:ascii="Arial" w:hAnsi="Arial" w:cs="Arial"/>
        </w:rPr>
      </w:pPr>
    </w:p>
    <w:p w14:paraId="18FDC131" w14:textId="77777777" w:rsidR="00E165D1" w:rsidRPr="00BD6D39" w:rsidRDefault="00E165D1" w:rsidP="00462C31">
      <w:pPr>
        <w:pStyle w:val="ListParagraph"/>
        <w:numPr>
          <w:ilvl w:val="0"/>
          <w:numId w:val="16"/>
        </w:numPr>
        <w:spacing w:after="0" w:line="240" w:lineRule="auto"/>
        <w:jc w:val="both"/>
        <w:rPr>
          <w:rFonts w:ascii="Arial" w:hAnsi="Arial" w:cs="Arial"/>
        </w:rPr>
      </w:pPr>
      <w:r w:rsidRPr="00BD6D39">
        <w:rPr>
          <w:rFonts w:ascii="Arial" w:hAnsi="Arial" w:cs="Arial"/>
        </w:rPr>
        <w:t>Location where state data will be stored, accessed, tested, maintained or backed-up by Contractor:</w:t>
      </w:r>
    </w:p>
    <w:p w14:paraId="59E9419A" w14:textId="77777777" w:rsidR="00E165D1" w:rsidRPr="00BD6D39" w:rsidRDefault="00E165D1" w:rsidP="00E165D1">
      <w:pPr>
        <w:pStyle w:val="ListParagraph"/>
        <w:spacing w:after="0" w:line="240" w:lineRule="auto"/>
        <w:jc w:val="both"/>
        <w:rPr>
          <w:rFonts w:ascii="Arial" w:hAnsi="Arial" w:cs="Arial"/>
        </w:rPr>
      </w:pPr>
    </w:p>
    <w:p w14:paraId="648691C0" w14:textId="77777777" w:rsidR="00E165D1" w:rsidRPr="00BD6D39" w:rsidRDefault="00E165D1" w:rsidP="00E165D1">
      <w:pPr>
        <w:pStyle w:val="ListParagraph"/>
        <w:spacing w:after="0" w:line="240" w:lineRule="auto"/>
        <w:jc w:val="both"/>
        <w:rPr>
          <w:rFonts w:ascii="Arial" w:hAnsi="Arial" w:cs="Arial"/>
        </w:rPr>
      </w:pPr>
    </w:p>
    <w:p w14:paraId="199266AB"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20796186"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(Address)</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 xml:space="preserve">(Address, City, State, Zip) </w:t>
      </w:r>
    </w:p>
    <w:p w14:paraId="6B9F1C62" w14:textId="77777777" w:rsidR="00E165D1" w:rsidRPr="00BD6D39" w:rsidRDefault="00E165D1" w:rsidP="00E165D1">
      <w:pPr>
        <w:jc w:val="both"/>
        <w:rPr>
          <w:rFonts w:ascii="Arial" w:hAnsi="Arial" w:cs="Arial"/>
          <w:sz w:val="22"/>
          <w:szCs w:val="22"/>
        </w:rPr>
      </w:pPr>
    </w:p>
    <w:p w14:paraId="5210B91C" w14:textId="77777777" w:rsidR="00E165D1" w:rsidRPr="00BD6D39" w:rsidRDefault="00E165D1" w:rsidP="00E165D1">
      <w:pPr>
        <w:jc w:val="both"/>
        <w:rPr>
          <w:rFonts w:ascii="Arial" w:hAnsi="Arial" w:cs="Arial"/>
          <w:sz w:val="22"/>
          <w:szCs w:val="22"/>
        </w:rPr>
      </w:pPr>
    </w:p>
    <w:p w14:paraId="669A5B62" w14:textId="77777777" w:rsidR="00E165D1" w:rsidRPr="00BD6D39" w:rsidRDefault="00E165D1" w:rsidP="00E165D1">
      <w:pPr>
        <w:ind w:left="720" w:hanging="720"/>
        <w:jc w:val="both"/>
        <w:rPr>
          <w:rFonts w:ascii="Arial" w:hAnsi="Arial" w:cs="Arial"/>
          <w:sz w:val="22"/>
          <w:szCs w:val="22"/>
        </w:rPr>
      </w:pPr>
      <w:r w:rsidRPr="00BD6D39">
        <w:rPr>
          <w:rFonts w:ascii="Arial" w:hAnsi="Arial" w:cs="Arial"/>
          <w:sz w:val="22"/>
          <w:szCs w:val="22"/>
        </w:rPr>
        <w:tab/>
        <w:t>Name/Location(s) where state data will be stored, accessed, tested, maintained or backed-up by subcontractor(s):</w:t>
      </w:r>
    </w:p>
    <w:p w14:paraId="4AB0B43D"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 xml:space="preserve"> </w:t>
      </w:r>
    </w:p>
    <w:p w14:paraId="77FF68BD"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1C622009"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(Name)</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(Address, City, State, Zip)</w:t>
      </w:r>
    </w:p>
    <w:p w14:paraId="7B73B908" w14:textId="77777777" w:rsidR="00E165D1" w:rsidRPr="00BD6D39" w:rsidRDefault="00E165D1" w:rsidP="00E165D1">
      <w:pPr>
        <w:jc w:val="both"/>
        <w:rPr>
          <w:rFonts w:ascii="Arial" w:hAnsi="Arial" w:cs="Arial"/>
          <w:sz w:val="22"/>
          <w:szCs w:val="22"/>
        </w:rPr>
      </w:pPr>
    </w:p>
    <w:p w14:paraId="218E57DA" w14:textId="77777777" w:rsidR="00E165D1" w:rsidRPr="00BD6D39" w:rsidRDefault="00E165D1" w:rsidP="00E165D1">
      <w:pPr>
        <w:jc w:val="both"/>
        <w:rPr>
          <w:rFonts w:ascii="Arial" w:hAnsi="Arial" w:cs="Arial"/>
          <w:b/>
          <w:sz w:val="22"/>
          <w:szCs w:val="22"/>
          <w:u w:val="single"/>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6CCD080E"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(Name)</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 xml:space="preserve">(Address, City, State, Zip) </w:t>
      </w:r>
    </w:p>
    <w:p w14:paraId="10BAF454" w14:textId="77777777" w:rsidR="00E165D1" w:rsidRPr="00BD6D39" w:rsidRDefault="00E165D1" w:rsidP="00E165D1">
      <w:pPr>
        <w:jc w:val="both"/>
        <w:rPr>
          <w:rFonts w:ascii="Arial" w:hAnsi="Arial" w:cs="Arial"/>
          <w:sz w:val="22"/>
          <w:szCs w:val="22"/>
        </w:rPr>
      </w:pPr>
    </w:p>
    <w:p w14:paraId="6F3BFC13"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p>
    <w:p w14:paraId="6B4262A1" w14:textId="77777777" w:rsidR="00E165D1" w:rsidRPr="00BD6D39" w:rsidRDefault="00E165D1" w:rsidP="00462C31">
      <w:pPr>
        <w:pStyle w:val="ListParagraph"/>
        <w:numPr>
          <w:ilvl w:val="0"/>
          <w:numId w:val="16"/>
        </w:numPr>
        <w:spacing w:after="0" w:line="240" w:lineRule="auto"/>
        <w:jc w:val="both"/>
        <w:rPr>
          <w:rFonts w:ascii="Arial" w:hAnsi="Arial" w:cs="Arial"/>
        </w:rPr>
      </w:pPr>
      <w:r w:rsidRPr="00BD6D39">
        <w:rPr>
          <w:rFonts w:ascii="Arial" w:hAnsi="Arial" w:cs="Arial"/>
        </w:rPr>
        <w:t>Location where services to be performed will be changed or shifted by Contractor:</w:t>
      </w:r>
    </w:p>
    <w:p w14:paraId="6CCEB2E5" w14:textId="77777777" w:rsidR="00E165D1" w:rsidRPr="00BD6D39" w:rsidRDefault="00E165D1" w:rsidP="00E165D1">
      <w:pPr>
        <w:pStyle w:val="ListParagraph"/>
        <w:spacing w:after="0" w:line="240" w:lineRule="auto"/>
        <w:jc w:val="both"/>
        <w:rPr>
          <w:rFonts w:ascii="Arial" w:hAnsi="Arial" w:cs="Arial"/>
        </w:rPr>
      </w:pPr>
    </w:p>
    <w:p w14:paraId="50B1F77F" w14:textId="77777777" w:rsidR="00E165D1" w:rsidRPr="00BD6D39" w:rsidRDefault="00E165D1" w:rsidP="00E165D1">
      <w:pPr>
        <w:pStyle w:val="ListParagraph"/>
        <w:spacing w:after="0" w:line="240" w:lineRule="auto"/>
        <w:jc w:val="both"/>
        <w:rPr>
          <w:rFonts w:ascii="Arial" w:hAnsi="Arial" w:cs="Arial"/>
        </w:rPr>
      </w:pPr>
    </w:p>
    <w:p w14:paraId="5670AA29"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3B3CDDBB"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(Address)</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 xml:space="preserve">(Address, City, State, Zip) </w:t>
      </w:r>
    </w:p>
    <w:p w14:paraId="29132BEC" w14:textId="77777777" w:rsidR="00E165D1" w:rsidRPr="00BD6D39" w:rsidRDefault="00E165D1" w:rsidP="00E165D1">
      <w:pPr>
        <w:jc w:val="both"/>
        <w:rPr>
          <w:rFonts w:ascii="Arial" w:hAnsi="Arial" w:cs="Arial"/>
          <w:sz w:val="22"/>
          <w:szCs w:val="22"/>
        </w:rPr>
      </w:pPr>
    </w:p>
    <w:p w14:paraId="5F88C02B" w14:textId="77777777" w:rsidR="00E165D1" w:rsidRPr="00BD6D39" w:rsidRDefault="00E165D1" w:rsidP="00E165D1">
      <w:pPr>
        <w:jc w:val="both"/>
        <w:rPr>
          <w:rFonts w:ascii="Arial" w:hAnsi="Arial" w:cs="Arial"/>
          <w:sz w:val="22"/>
          <w:szCs w:val="22"/>
        </w:rPr>
      </w:pPr>
    </w:p>
    <w:p w14:paraId="1C411DBF" w14:textId="77777777" w:rsidR="00E165D1" w:rsidRPr="00BD6D39" w:rsidRDefault="00E165D1" w:rsidP="00E165D1">
      <w:pPr>
        <w:pStyle w:val="ListParagraph"/>
        <w:spacing w:after="0" w:line="240" w:lineRule="auto"/>
        <w:jc w:val="both"/>
        <w:rPr>
          <w:rFonts w:ascii="Arial" w:hAnsi="Arial" w:cs="Arial"/>
        </w:rPr>
      </w:pPr>
      <w:r w:rsidRPr="00BD6D39">
        <w:rPr>
          <w:rFonts w:ascii="Arial" w:hAnsi="Arial" w:cs="Arial"/>
        </w:rPr>
        <w:t>Name/Location(s) where services will be changed or shifted to be performed by subcontractor(s):</w:t>
      </w:r>
    </w:p>
    <w:p w14:paraId="091EDFFD" w14:textId="77777777" w:rsidR="00E165D1" w:rsidRPr="00BD6D39" w:rsidRDefault="00E165D1" w:rsidP="00E165D1">
      <w:pPr>
        <w:pStyle w:val="ListParagraph"/>
        <w:spacing w:after="0" w:line="240" w:lineRule="auto"/>
        <w:jc w:val="both"/>
        <w:rPr>
          <w:rFonts w:ascii="Arial" w:hAnsi="Arial" w:cs="Arial"/>
        </w:rPr>
      </w:pPr>
    </w:p>
    <w:p w14:paraId="008397D9"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 xml:space="preserve"> </w:t>
      </w:r>
      <w:r w:rsidRPr="00BD6D39">
        <w:rPr>
          <w:rFonts w:ascii="Arial" w:hAnsi="Arial" w:cs="Arial"/>
          <w:sz w:val="22"/>
          <w:szCs w:val="22"/>
        </w:rPr>
        <w:tab/>
      </w:r>
    </w:p>
    <w:p w14:paraId="53651661"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68186A11"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(Name)</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(Address, City, State, Zip)</w:t>
      </w:r>
    </w:p>
    <w:p w14:paraId="0BAA09E3" w14:textId="77777777" w:rsidR="00E165D1" w:rsidRPr="00BD6D39" w:rsidRDefault="00E165D1" w:rsidP="00E165D1">
      <w:pPr>
        <w:jc w:val="both"/>
        <w:rPr>
          <w:rFonts w:ascii="Arial" w:hAnsi="Arial" w:cs="Arial"/>
          <w:sz w:val="22"/>
          <w:szCs w:val="22"/>
        </w:rPr>
      </w:pPr>
    </w:p>
    <w:p w14:paraId="1549F8AC"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rPr>
        <w:tab/>
      </w:r>
      <w:r w:rsidRPr="00BD6D39">
        <w:rPr>
          <w:rFonts w:ascii="Arial" w:hAnsi="Arial" w:cs="Arial"/>
          <w:b/>
          <w:sz w:val="22"/>
          <w:szCs w:val="22"/>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r w:rsidRPr="00BD6D39">
        <w:rPr>
          <w:rFonts w:ascii="Arial" w:hAnsi="Arial" w:cs="Arial"/>
          <w:b/>
          <w:sz w:val="22"/>
          <w:szCs w:val="22"/>
          <w:u w:val="single"/>
        </w:rPr>
        <w:tab/>
      </w:r>
    </w:p>
    <w:p w14:paraId="51D5A298" w14:textId="77777777" w:rsidR="00E165D1" w:rsidRPr="00BD6D39" w:rsidRDefault="00E165D1" w:rsidP="00E165D1">
      <w:pPr>
        <w:jc w:val="both"/>
        <w:rPr>
          <w:rFonts w:ascii="Arial" w:hAnsi="Arial" w:cs="Arial"/>
          <w:sz w:val="22"/>
          <w:szCs w:val="22"/>
        </w:rPr>
      </w:pPr>
      <w:r w:rsidRPr="00BD6D39">
        <w:rPr>
          <w:rFonts w:ascii="Arial" w:hAnsi="Arial" w:cs="Arial"/>
          <w:sz w:val="22"/>
          <w:szCs w:val="22"/>
        </w:rPr>
        <w:tab/>
        <w:t>(Name)</w:t>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r>
      <w:r w:rsidRPr="00BD6D39">
        <w:rPr>
          <w:rFonts w:ascii="Arial" w:hAnsi="Arial" w:cs="Arial"/>
          <w:sz w:val="22"/>
          <w:szCs w:val="22"/>
        </w:rPr>
        <w:tab/>
        <w:t>(Address, City, State, Zip)</w:t>
      </w:r>
    </w:p>
    <w:p w14:paraId="0BCB7F55" w14:textId="77777777" w:rsidR="00E165D1" w:rsidRPr="00BD6D39" w:rsidRDefault="00E165D1" w:rsidP="00E165D1">
      <w:pPr>
        <w:jc w:val="both"/>
        <w:rPr>
          <w:rFonts w:ascii="Arial" w:hAnsi="Arial" w:cs="Arial"/>
          <w:sz w:val="22"/>
          <w:szCs w:val="22"/>
        </w:rPr>
      </w:pPr>
    </w:p>
    <w:p w14:paraId="18E098C1" w14:textId="77777777" w:rsidR="004962DA" w:rsidRDefault="00E165D1" w:rsidP="00AF383C">
      <w:pPr>
        <w:jc w:val="both"/>
        <w:rPr>
          <w:rFonts w:ascii="Arial" w:hAnsi="Arial" w:cs="Arial"/>
          <w:sz w:val="22"/>
          <w:szCs w:val="22"/>
        </w:rPr>
      </w:pPr>
      <w:r w:rsidRPr="00BD6D39">
        <w:rPr>
          <w:rFonts w:ascii="Arial" w:hAnsi="Arial" w:cs="Arial"/>
          <w:sz w:val="22"/>
          <w:szCs w:val="22"/>
        </w:rPr>
        <w:tab/>
      </w:r>
    </w:p>
    <w:p w14:paraId="7B50D26A" w14:textId="77777777" w:rsidR="004962DA" w:rsidRDefault="004962DA">
      <w:pPr>
        <w:rPr>
          <w:rFonts w:ascii="Arial" w:hAnsi="Arial" w:cs="Arial"/>
          <w:sz w:val="22"/>
          <w:szCs w:val="22"/>
        </w:rPr>
      </w:pPr>
      <w:r>
        <w:rPr>
          <w:rFonts w:ascii="Arial" w:hAnsi="Arial" w:cs="Arial"/>
          <w:sz w:val="22"/>
          <w:szCs w:val="22"/>
        </w:rPr>
        <w:br w:type="page"/>
      </w:r>
    </w:p>
    <w:p w14:paraId="66A53673" w14:textId="77777777" w:rsidR="00BA3B1B" w:rsidRDefault="002F67F6" w:rsidP="003C4CEE">
      <w:pPr>
        <w:pStyle w:val="Heading4"/>
        <w:jc w:val="left"/>
        <w:rPr>
          <w:rFonts w:cs="Arial"/>
          <w:b w:val="0"/>
          <w:sz w:val="22"/>
          <w:szCs w:val="22"/>
        </w:rPr>
      </w:pPr>
      <w:r w:rsidRPr="00BD6D39">
        <w:rPr>
          <w:rFonts w:cs="Arial"/>
          <w:sz w:val="22"/>
          <w:szCs w:val="22"/>
        </w:rPr>
        <w:lastRenderedPageBreak/>
        <w:t>D.</w:t>
      </w:r>
      <w:r w:rsidR="006D533A" w:rsidRPr="00BD6D39">
        <w:rPr>
          <w:rFonts w:cs="Arial"/>
          <w:sz w:val="22"/>
          <w:szCs w:val="22"/>
        </w:rPr>
        <w:t xml:space="preserve"> </w:t>
      </w:r>
      <w:r w:rsidR="00C032E2" w:rsidRPr="00BD6D39">
        <w:rPr>
          <w:rFonts w:cs="Arial"/>
          <w:sz w:val="22"/>
          <w:szCs w:val="22"/>
        </w:rPr>
        <w:t xml:space="preserve"> CONTRACT PERFORMANCE</w:t>
      </w:r>
    </w:p>
    <w:p w14:paraId="6B26C30D"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14:paraId="4915AB6E" w14:textId="77777777" w:rsidR="007622C0"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must provide the following information for this section for the past seven years.  Please indicate yes or no in </w:t>
      </w:r>
      <w:r w:rsidR="00796BF9">
        <w:rPr>
          <w:rFonts w:ascii="Arial" w:hAnsi="Arial" w:cs="Arial"/>
          <w:sz w:val="22"/>
          <w:szCs w:val="22"/>
        </w:rPr>
        <w:t>the</w:t>
      </w:r>
      <w:r w:rsidR="00AF383C" w:rsidRPr="00BD6D39">
        <w:rPr>
          <w:rFonts w:ascii="Arial" w:hAnsi="Arial" w:cs="Arial"/>
          <w:sz w:val="22"/>
          <w:szCs w:val="22"/>
        </w:rPr>
        <w:t xml:space="preserve"> </w:t>
      </w:r>
      <w:r w:rsidR="00D13BA0">
        <w:rPr>
          <w:rFonts w:ascii="Arial" w:hAnsi="Arial" w:cs="Arial"/>
          <w:sz w:val="22"/>
          <w:szCs w:val="22"/>
        </w:rPr>
        <w:t xml:space="preserve">column </w:t>
      </w:r>
      <w:r w:rsidR="00796BF9">
        <w:rPr>
          <w:rFonts w:ascii="Arial" w:hAnsi="Arial" w:cs="Arial"/>
          <w:sz w:val="22"/>
          <w:szCs w:val="22"/>
        </w:rPr>
        <w:t>next to each Description</w:t>
      </w:r>
      <w:r w:rsidRPr="00BD6D39">
        <w:rPr>
          <w:rFonts w:ascii="Arial" w:hAnsi="Arial" w:cs="Arial"/>
          <w:sz w:val="22"/>
          <w:szCs w:val="22"/>
        </w:rPr>
        <w:t>.</w:t>
      </w:r>
    </w:p>
    <w:p w14:paraId="5F5E6F67" w14:textId="77777777" w:rsidR="007622C0" w:rsidRPr="0008277A" w:rsidRDefault="007622C0"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44E4B775" w14:textId="77777777" w:rsidR="007622C0" w:rsidRPr="0008277A" w:rsidRDefault="007622C0"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8833"/>
      </w:tblGrid>
      <w:tr w:rsidR="00C032E2" w:rsidRPr="00BD6D39" w14:paraId="5853927E" w14:textId="77777777" w:rsidTr="007D5876">
        <w:trPr>
          <w:tblHeader/>
        </w:trPr>
        <w:tc>
          <w:tcPr>
            <w:tcW w:w="1085" w:type="dxa"/>
            <w:tcBorders>
              <w:top w:val="single" w:sz="2" w:space="0" w:color="auto"/>
              <w:left w:val="single" w:sz="2" w:space="0" w:color="auto"/>
              <w:bottom w:val="single" w:sz="12" w:space="0" w:color="auto"/>
              <w:right w:val="single" w:sz="2" w:space="0" w:color="auto"/>
            </w:tcBorders>
          </w:tcPr>
          <w:p w14:paraId="155ED2B5" w14:textId="77777777" w:rsidR="00C032E2" w:rsidRPr="00BD6D39" w:rsidRDefault="00C032E2" w:rsidP="007D5876">
            <w:pPr>
              <w:tabs>
                <w:tab w:val="left" w:pos="-360"/>
                <w:tab w:val="left" w:pos="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BD6D39">
              <w:rPr>
                <w:rFonts w:ascii="Arial" w:hAnsi="Arial" w:cs="Arial"/>
                <w:b/>
                <w:sz w:val="22"/>
                <w:szCs w:val="22"/>
              </w:rPr>
              <w:t>Yes/No</w:t>
            </w:r>
          </w:p>
        </w:tc>
        <w:tc>
          <w:tcPr>
            <w:tcW w:w="8833" w:type="dxa"/>
            <w:tcBorders>
              <w:top w:val="single" w:sz="2" w:space="0" w:color="auto"/>
              <w:left w:val="single" w:sz="2" w:space="0" w:color="auto"/>
              <w:bottom w:val="single" w:sz="12" w:space="0" w:color="auto"/>
              <w:right w:val="single" w:sz="2" w:space="0" w:color="auto"/>
            </w:tcBorders>
          </w:tcPr>
          <w:p w14:paraId="71C61D01"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BD6D39">
              <w:rPr>
                <w:rFonts w:ascii="Arial" w:hAnsi="Arial" w:cs="Arial"/>
                <w:b/>
                <w:sz w:val="22"/>
                <w:szCs w:val="22"/>
              </w:rPr>
              <w:t>Description</w:t>
            </w:r>
          </w:p>
        </w:tc>
      </w:tr>
      <w:tr w:rsidR="00C032E2" w:rsidRPr="00BD6D39" w14:paraId="6018CCA6" w14:textId="77777777" w:rsidTr="007D5876">
        <w:tc>
          <w:tcPr>
            <w:tcW w:w="1085" w:type="dxa"/>
            <w:tcBorders>
              <w:top w:val="single" w:sz="12" w:space="0" w:color="auto"/>
            </w:tcBorders>
            <w:shd w:val="clear" w:color="auto" w:fill="D9D9D9"/>
          </w:tcPr>
          <w:p w14:paraId="1927D19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Borders>
              <w:top w:val="single" w:sz="12" w:space="0" w:color="auto"/>
            </w:tcBorders>
            <w:shd w:val="clear" w:color="auto" w:fill="D9D9D9"/>
          </w:tcPr>
          <w:p w14:paraId="27A0D504"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49ED0462" w14:textId="77777777" w:rsidTr="007D5876">
        <w:tc>
          <w:tcPr>
            <w:tcW w:w="1085" w:type="dxa"/>
          </w:tcPr>
          <w:p w14:paraId="326FE01C"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08F569E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has had a contract terminated for default or cause. If so, the </w:t>
            </w:r>
            <w:r w:rsidR="00E72C63" w:rsidRPr="00BD6D39">
              <w:rPr>
                <w:rFonts w:ascii="Arial" w:hAnsi="Arial" w:cs="Arial"/>
                <w:sz w:val="22"/>
                <w:szCs w:val="22"/>
              </w:rPr>
              <w:t>Offeror</w:t>
            </w:r>
            <w:r w:rsidRPr="00BD6D39">
              <w:rPr>
                <w:rFonts w:ascii="Arial" w:hAnsi="Arial" w:cs="Arial"/>
                <w:sz w:val="22"/>
                <w:szCs w:val="22"/>
              </w:rPr>
              <w:t xml:space="preserve"> must submit full details, including the other party's name, address, and telephone number.</w:t>
            </w:r>
          </w:p>
        </w:tc>
      </w:tr>
      <w:tr w:rsidR="00C032E2" w:rsidRPr="00BD6D39" w14:paraId="3F6F23D1" w14:textId="77777777" w:rsidTr="007D5876">
        <w:tc>
          <w:tcPr>
            <w:tcW w:w="1085" w:type="dxa"/>
            <w:shd w:val="clear" w:color="auto" w:fill="D9D9D9"/>
          </w:tcPr>
          <w:p w14:paraId="24CDFD4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14:paraId="0D7AE9FC"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19300CCF" w14:textId="77777777" w:rsidTr="007D5876">
        <w:tc>
          <w:tcPr>
            <w:tcW w:w="1085" w:type="dxa"/>
          </w:tcPr>
          <w:p w14:paraId="25BDD667"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7ED70036"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has been assessed any penalties in excess of five thousand dollars ($5,000), including liquidated damages, under any of its existing or past contracts with any organization (including any governmental entity).  If so, the </w:t>
            </w:r>
            <w:r w:rsidR="00E72C63" w:rsidRPr="00BD6D39">
              <w:rPr>
                <w:rFonts w:ascii="Arial" w:hAnsi="Arial" w:cs="Arial"/>
                <w:sz w:val="22"/>
                <w:szCs w:val="22"/>
              </w:rPr>
              <w:t>Offeror</w:t>
            </w:r>
            <w:r w:rsidRPr="00BD6D39">
              <w:rPr>
                <w:rFonts w:ascii="Arial" w:hAnsi="Arial" w:cs="Arial"/>
                <w:sz w:val="22"/>
                <w:szCs w:val="22"/>
              </w:rPr>
              <w:t xml:space="preserve"> must provide complete details, including the name of the other organization, the reason for the penalty, and the penalty amount for each incident.</w:t>
            </w:r>
          </w:p>
        </w:tc>
      </w:tr>
      <w:tr w:rsidR="00C032E2" w:rsidRPr="00BD6D39" w14:paraId="7BFDB4E4" w14:textId="77777777" w:rsidTr="007D5876">
        <w:tc>
          <w:tcPr>
            <w:tcW w:w="1085" w:type="dxa"/>
            <w:shd w:val="clear" w:color="auto" w:fill="D9D9D9"/>
          </w:tcPr>
          <w:p w14:paraId="636817F8"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14:paraId="2B6C7CD5"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400FA50C" w14:textId="77777777" w:rsidTr="007D5876">
        <w:tc>
          <w:tcPr>
            <w:tcW w:w="1085" w:type="dxa"/>
          </w:tcPr>
          <w:p w14:paraId="4F1193E6"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7063CF2B"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was the subject of any governmental action limiting the right of the </w:t>
            </w:r>
            <w:r w:rsidR="00E72C63" w:rsidRPr="00BD6D39">
              <w:rPr>
                <w:rFonts w:ascii="Arial" w:hAnsi="Arial" w:cs="Arial"/>
                <w:sz w:val="22"/>
                <w:szCs w:val="22"/>
              </w:rPr>
              <w:t>Offeror</w:t>
            </w:r>
            <w:r w:rsidRPr="00BD6D39">
              <w:rPr>
                <w:rFonts w:ascii="Arial" w:hAnsi="Arial" w:cs="Arial"/>
                <w:sz w:val="22"/>
                <w:szCs w:val="22"/>
              </w:rPr>
              <w:t xml:space="preserve"> to do business with that entity or any other governmental entity.</w:t>
            </w:r>
          </w:p>
        </w:tc>
      </w:tr>
      <w:tr w:rsidR="00C032E2" w:rsidRPr="00BD6D39" w14:paraId="739B101C" w14:textId="77777777" w:rsidTr="007D5876">
        <w:tc>
          <w:tcPr>
            <w:tcW w:w="1085" w:type="dxa"/>
            <w:shd w:val="clear" w:color="auto" w:fill="D9D9D9"/>
          </w:tcPr>
          <w:p w14:paraId="333BA416"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14:paraId="1212BAF5"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6AEF5720" w14:textId="77777777" w:rsidTr="007D5876">
        <w:tc>
          <w:tcPr>
            <w:tcW w:w="1085" w:type="dxa"/>
          </w:tcPr>
          <w:p w14:paraId="1EC5EA79"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29C0F7CE"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Trading in the stock of the company has been suspended. If so, the </w:t>
            </w:r>
            <w:r w:rsidR="00E72C63" w:rsidRPr="00BD6D39">
              <w:rPr>
                <w:rFonts w:ascii="Arial" w:hAnsi="Arial" w:cs="Arial"/>
                <w:sz w:val="22"/>
                <w:szCs w:val="22"/>
              </w:rPr>
              <w:t>Offeror</w:t>
            </w:r>
            <w:r w:rsidRPr="00BD6D39">
              <w:rPr>
                <w:rFonts w:ascii="Arial" w:hAnsi="Arial" w:cs="Arial"/>
                <w:sz w:val="22"/>
                <w:szCs w:val="22"/>
              </w:rPr>
              <w:t xml:space="preserve"> must submit full details including the date(s) and explanation(s).</w:t>
            </w:r>
          </w:p>
        </w:tc>
      </w:tr>
      <w:tr w:rsidR="00C032E2" w:rsidRPr="00BD6D39" w14:paraId="0A4028AD" w14:textId="77777777" w:rsidTr="007D5876">
        <w:tc>
          <w:tcPr>
            <w:tcW w:w="1085" w:type="dxa"/>
            <w:shd w:val="clear" w:color="auto" w:fill="D9D9D9"/>
          </w:tcPr>
          <w:p w14:paraId="7AEE56CA"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14:paraId="24848071"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7C1E10DC" w14:textId="77777777" w:rsidTr="007D5876">
        <w:tc>
          <w:tcPr>
            <w:tcW w:w="1085" w:type="dxa"/>
          </w:tcPr>
          <w:p w14:paraId="5A651C1C"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73F43EE7"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any officer of the </w:t>
            </w:r>
            <w:r w:rsidR="00E72C63" w:rsidRPr="00BD6D39">
              <w:rPr>
                <w:rFonts w:ascii="Arial" w:hAnsi="Arial" w:cs="Arial"/>
                <w:sz w:val="22"/>
                <w:szCs w:val="22"/>
              </w:rPr>
              <w:t>Offeror</w:t>
            </w:r>
            <w:r w:rsidRPr="00BD6D39">
              <w:rPr>
                <w:rFonts w:ascii="Arial" w:hAnsi="Arial" w:cs="Arial"/>
                <w:sz w:val="22"/>
                <w:szCs w:val="22"/>
              </w:rPr>
              <w:t xml:space="preserve">, or any owner of a twenty percent interest or greater in the </w:t>
            </w:r>
            <w:r w:rsidR="00E72C63" w:rsidRPr="00BD6D39">
              <w:rPr>
                <w:rFonts w:ascii="Arial" w:hAnsi="Arial" w:cs="Arial"/>
                <w:sz w:val="22"/>
                <w:szCs w:val="22"/>
              </w:rPr>
              <w:t>Offeror</w:t>
            </w:r>
            <w:r w:rsidRPr="00BD6D39">
              <w:rPr>
                <w:rFonts w:ascii="Arial" w:hAnsi="Arial" w:cs="Arial"/>
                <w:sz w:val="22"/>
                <w:szCs w:val="22"/>
              </w:rPr>
              <w:t xml:space="preserve"> has filed for bankruptcy, reorganization, a debt arrangement, moratorium, or any proceeding under any bankruptcy or insolvency law, or any dissolution or liquidation proceeding.</w:t>
            </w:r>
          </w:p>
        </w:tc>
      </w:tr>
      <w:tr w:rsidR="00C032E2" w:rsidRPr="00BD6D39" w14:paraId="157C57C0" w14:textId="77777777" w:rsidTr="007D5876">
        <w:tc>
          <w:tcPr>
            <w:tcW w:w="1085" w:type="dxa"/>
            <w:shd w:val="clear" w:color="auto" w:fill="D9D9D9"/>
          </w:tcPr>
          <w:p w14:paraId="2879CC52"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14:paraId="63A03E21"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BD6D39" w14:paraId="47D134C2" w14:textId="77777777" w:rsidTr="007D5876">
        <w:tc>
          <w:tcPr>
            <w:tcW w:w="1085" w:type="dxa"/>
          </w:tcPr>
          <w:p w14:paraId="5E3F1978"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14:paraId="35C0FDB1" w14:textId="77777777"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The </w:t>
            </w:r>
            <w:r w:rsidR="00E72C63" w:rsidRPr="00BD6D39">
              <w:rPr>
                <w:rFonts w:ascii="Arial" w:hAnsi="Arial" w:cs="Arial"/>
                <w:sz w:val="22"/>
                <w:szCs w:val="22"/>
              </w:rPr>
              <w:t>Offeror</w:t>
            </w:r>
            <w:r w:rsidRPr="00BD6D39">
              <w:rPr>
                <w:rFonts w:ascii="Arial" w:hAnsi="Arial" w:cs="Arial"/>
                <w:sz w:val="22"/>
                <w:szCs w:val="22"/>
              </w:rPr>
              <w:t xml:space="preserve">, any officer of the </w:t>
            </w:r>
            <w:r w:rsidR="00E72C63" w:rsidRPr="00BD6D39">
              <w:rPr>
                <w:rFonts w:ascii="Arial" w:hAnsi="Arial" w:cs="Arial"/>
                <w:sz w:val="22"/>
                <w:szCs w:val="22"/>
              </w:rPr>
              <w:t>Offeror</w:t>
            </w:r>
            <w:r w:rsidRPr="00BD6D39">
              <w:rPr>
                <w:rFonts w:ascii="Arial" w:hAnsi="Arial" w:cs="Arial"/>
                <w:sz w:val="22"/>
                <w:szCs w:val="22"/>
              </w:rPr>
              <w:t xml:space="preserve">, or any owner with a twenty percent interest or greater in the </w:t>
            </w:r>
            <w:r w:rsidR="00E72C63" w:rsidRPr="00BD6D39">
              <w:rPr>
                <w:rFonts w:ascii="Arial" w:hAnsi="Arial" w:cs="Arial"/>
                <w:sz w:val="22"/>
                <w:szCs w:val="22"/>
              </w:rPr>
              <w:t>Offeror</w:t>
            </w:r>
            <w:r w:rsidRPr="00BD6D39">
              <w:rPr>
                <w:rFonts w:ascii="Arial" w:hAnsi="Arial" w:cs="Arial"/>
                <w:sz w:val="22"/>
                <w:szCs w:val="22"/>
              </w:rPr>
              <w:t xml:space="preserve"> has been convicted of a felony or is currently under indictment on any felony charge.</w:t>
            </w:r>
          </w:p>
        </w:tc>
      </w:tr>
    </w:tbl>
    <w:p w14:paraId="3FE1DEED" w14:textId="77777777" w:rsidR="00C032E2" w:rsidRPr="002E07E4"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57320BE1" w14:textId="77777777" w:rsidR="00D12575"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BD6D39">
        <w:rPr>
          <w:rFonts w:ascii="Arial" w:hAnsi="Arial" w:cs="Arial"/>
          <w:sz w:val="22"/>
          <w:szCs w:val="22"/>
        </w:rPr>
        <w:t xml:space="preserve">If the answer to any item is affirmative, the </w:t>
      </w:r>
      <w:r w:rsidR="00E72C63" w:rsidRPr="00BD6D39">
        <w:rPr>
          <w:rFonts w:ascii="Arial" w:hAnsi="Arial" w:cs="Arial"/>
          <w:sz w:val="22"/>
          <w:szCs w:val="22"/>
        </w:rPr>
        <w:t>Offeror</w:t>
      </w:r>
      <w:r w:rsidRPr="00BD6D39">
        <w:rPr>
          <w:rFonts w:ascii="Arial" w:hAnsi="Arial" w:cs="Arial"/>
          <w:sz w:val="22"/>
          <w:szCs w:val="22"/>
        </w:rPr>
        <w:t xml:space="preserve"> must provide complete background details about the matter.  While an affirmative answer to any of these items will not automatically disqualify a</w:t>
      </w:r>
      <w:r w:rsidR="003503C2" w:rsidRPr="00BD6D39">
        <w:rPr>
          <w:rFonts w:ascii="Arial" w:hAnsi="Arial" w:cs="Arial"/>
          <w:sz w:val="22"/>
          <w:szCs w:val="22"/>
        </w:rPr>
        <w:t>n</w:t>
      </w:r>
      <w:r w:rsidRPr="00BD6D39">
        <w:rPr>
          <w:rFonts w:ascii="Arial" w:hAnsi="Arial" w:cs="Arial"/>
          <w:sz w:val="22"/>
          <w:szCs w:val="22"/>
        </w:rPr>
        <w:t xml:space="preserve"> </w:t>
      </w:r>
      <w:r w:rsidR="00E72C63" w:rsidRPr="00BD6D39">
        <w:rPr>
          <w:rFonts w:ascii="Arial" w:hAnsi="Arial" w:cs="Arial"/>
          <w:sz w:val="22"/>
          <w:szCs w:val="22"/>
        </w:rPr>
        <w:t>Offeror</w:t>
      </w:r>
      <w:r w:rsidRPr="00BD6D39">
        <w:rPr>
          <w:rFonts w:ascii="Arial" w:hAnsi="Arial" w:cs="Arial"/>
          <w:sz w:val="22"/>
          <w:szCs w:val="22"/>
        </w:rPr>
        <w:t xml:space="preserve"> from consideration, at the sole discretion of the Evaluation Committee, such an answer and a review of the background details may result in a rejection of the </w:t>
      </w:r>
      <w:r w:rsidR="00CB573E" w:rsidRPr="00BD6D39">
        <w:rPr>
          <w:rFonts w:ascii="Arial" w:hAnsi="Arial" w:cs="Arial"/>
          <w:sz w:val="22"/>
          <w:szCs w:val="22"/>
        </w:rPr>
        <w:t>Proposal</w:t>
      </w:r>
      <w:r w:rsidRPr="00BD6D39">
        <w:rPr>
          <w:rFonts w:ascii="Arial" w:hAnsi="Arial" w:cs="Arial"/>
          <w:sz w:val="22"/>
          <w:szCs w:val="22"/>
        </w:rPr>
        <w:t xml:space="preserve">.  The Evaluation Committee will make this decision based on its determination of the seriousness of the matter, the matter’s possible impact on the </w:t>
      </w:r>
      <w:r w:rsidR="00E72C63" w:rsidRPr="00BD6D39">
        <w:rPr>
          <w:rFonts w:ascii="Arial" w:hAnsi="Arial" w:cs="Arial"/>
          <w:sz w:val="22"/>
          <w:szCs w:val="22"/>
        </w:rPr>
        <w:t>Offeror</w:t>
      </w:r>
      <w:r w:rsidRPr="00BD6D39">
        <w:rPr>
          <w:rFonts w:ascii="Arial" w:hAnsi="Arial" w:cs="Arial"/>
          <w:sz w:val="22"/>
          <w:szCs w:val="22"/>
        </w:rPr>
        <w:t xml:space="preserve">’s performance on the Project, and the best interests of the ODRC. </w:t>
      </w:r>
    </w:p>
    <w:p w14:paraId="35FE9227" w14:textId="77777777" w:rsidR="00D12575" w:rsidRPr="002E07E4" w:rsidRDefault="00D12575"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14:paraId="0239ACBA" w14:textId="77777777" w:rsidR="00C20111" w:rsidRPr="00BD6D39" w:rsidRDefault="00D12575" w:rsidP="00D1257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BD6D39">
        <w:rPr>
          <w:rFonts w:ascii="Arial" w:hAnsi="Arial" w:cs="Arial"/>
          <w:b/>
          <w:sz w:val="22"/>
          <w:szCs w:val="22"/>
        </w:rPr>
        <w:t xml:space="preserve">I attest that I am a representative of the Offeror listed in this Proposal and have the authority to legally bind the Offeror to the aforementioned </w:t>
      </w:r>
      <w:r w:rsidR="0016521A">
        <w:rPr>
          <w:rFonts w:ascii="Arial" w:hAnsi="Arial" w:cs="Arial"/>
          <w:b/>
          <w:sz w:val="22"/>
          <w:szCs w:val="22"/>
        </w:rPr>
        <w:t>declarations</w:t>
      </w:r>
      <w:r w:rsidR="0016521A" w:rsidRPr="00BD6D39">
        <w:rPr>
          <w:rFonts w:ascii="Arial" w:hAnsi="Arial" w:cs="Arial"/>
          <w:b/>
          <w:sz w:val="22"/>
          <w:szCs w:val="22"/>
        </w:rPr>
        <w:t xml:space="preserve"> </w:t>
      </w:r>
      <w:r w:rsidRPr="00BD6D39">
        <w:rPr>
          <w:rFonts w:ascii="Arial" w:hAnsi="Arial" w:cs="Arial"/>
          <w:b/>
          <w:sz w:val="22"/>
          <w:szCs w:val="22"/>
        </w:rPr>
        <w:t>(A. through D.</w:t>
      </w:r>
      <w:r w:rsidR="002F67F6" w:rsidRPr="00BD6D39">
        <w:rPr>
          <w:rFonts w:ascii="Arial" w:hAnsi="Arial" w:cs="Arial"/>
          <w:b/>
          <w:sz w:val="22"/>
          <w:szCs w:val="22"/>
        </w:rPr>
        <w:t>,</w:t>
      </w:r>
      <w:r w:rsidRPr="00BD6D39">
        <w:rPr>
          <w:rFonts w:ascii="Arial" w:hAnsi="Arial" w:cs="Arial"/>
          <w:b/>
          <w:sz w:val="22"/>
          <w:szCs w:val="22"/>
        </w:rPr>
        <w:t xml:space="preserve"> inclusive) in Attachment T</w:t>
      </w:r>
      <w:r w:rsidR="00047D97" w:rsidRPr="00BD6D39">
        <w:rPr>
          <w:rFonts w:ascii="Arial" w:hAnsi="Arial" w:cs="Arial"/>
          <w:b/>
          <w:sz w:val="22"/>
          <w:szCs w:val="22"/>
        </w:rPr>
        <w:t>wo</w:t>
      </w:r>
      <w:r w:rsidRPr="00BD6D39">
        <w:rPr>
          <w:rFonts w:ascii="Arial" w:hAnsi="Arial" w:cs="Arial"/>
          <w:b/>
          <w:sz w:val="22"/>
          <w:szCs w:val="22"/>
        </w:rPr>
        <w:t xml:space="preserve">. </w:t>
      </w:r>
    </w:p>
    <w:p w14:paraId="79A404C7" w14:textId="77777777" w:rsidR="00C20111" w:rsidRPr="00BD6D39" w:rsidRDefault="00C20111" w:rsidP="00C20111">
      <w:pPr>
        <w:tabs>
          <w:tab w:val="left" w:pos="6480"/>
          <w:tab w:val="left" w:pos="7920"/>
        </w:tabs>
        <w:jc w:val="both"/>
        <w:rPr>
          <w:rFonts w:ascii="Arial" w:hAnsi="Arial" w:cs="Arial"/>
          <w:sz w:val="22"/>
          <w:szCs w:val="22"/>
        </w:rPr>
      </w:pPr>
    </w:p>
    <w:p w14:paraId="245842C1" w14:textId="77777777" w:rsidR="0008277A" w:rsidRDefault="0008277A" w:rsidP="00C20111">
      <w:pPr>
        <w:tabs>
          <w:tab w:val="left" w:pos="6480"/>
          <w:tab w:val="left" w:pos="7920"/>
        </w:tabs>
        <w:jc w:val="both"/>
        <w:rPr>
          <w:rFonts w:ascii="Arial" w:hAnsi="Arial" w:cs="Arial"/>
          <w:sz w:val="22"/>
          <w:szCs w:val="22"/>
        </w:rPr>
      </w:pPr>
    </w:p>
    <w:p w14:paraId="6905A547" w14:textId="77777777" w:rsidR="00C20111" w:rsidRPr="00BD6D39" w:rsidRDefault="00C20111" w:rsidP="00C20111">
      <w:pPr>
        <w:tabs>
          <w:tab w:val="left" w:pos="6480"/>
          <w:tab w:val="left" w:pos="7920"/>
        </w:tabs>
        <w:jc w:val="both"/>
        <w:rPr>
          <w:rFonts w:ascii="Arial" w:hAnsi="Arial" w:cs="Arial"/>
          <w:sz w:val="22"/>
          <w:szCs w:val="22"/>
        </w:rPr>
      </w:pPr>
      <w:r w:rsidRPr="00BD6D39">
        <w:rPr>
          <w:rFonts w:ascii="Arial" w:hAnsi="Arial" w:cs="Arial"/>
          <w:sz w:val="22"/>
          <w:szCs w:val="22"/>
        </w:rPr>
        <w:t>Signature:</w:t>
      </w:r>
      <w:r w:rsidRPr="00BD6D39">
        <w:rPr>
          <w:rFonts w:ascii="Arial" w:hAnsi="Arial" w:cs="Arial"/>
          <w:sz w:val="22"/>
          <w:szCs w:val="22"/>
          <w:u w:val="single"/>
        </w:rPr>
        <w:tab/>
      </w:r>
    </w:p>
    <w:p w14:paraId="18A2735B" w14:textId="77777777" w:rsidR="00C20111" w:rsidRPr="002E07E4" w:rsidRDefault="00C20111" w:rsidP="00C20111">
      <w:pPr>
        <w:tabs>
          <w:tab w:val="left" w:pos="6480"/>
          <w:tab w:val="left" w:pos="7920"/>
        </w:tabs>
        <w:jc w:val="both"/>
        <w:rPr>
          <w:rFonts w:ascii="Arial" w:hAnsi="Arial" w:cs="Arial"/>
        </w:rPr>
      </w:pPr>
    </w:p>
    <w:p w14:paraId="2B302661" w14:textId="77777777" w:rsidR="0008277A" w:rsidRDefault="0008277A" w:rsidP="0008277A">
      <w:pPr>
        <w:tabs>
          <w:tab w:val="left" w:pos="6480"/>
          <w:tab w:val="left" w:pos="7920"/>
        </w:tabs>
        <w:spacing w:after="120"/>
        <w:jc w:val="both"/>
        <w:rPr>
          <w:rFonts w:ascii="Arial" w:hAnsi="Arial" w:cs="Arial"/>
          <w:sz w:val="22"/>
          <w:szCs w:val="22"/>
        </w:rPr>
      </w:pPr>
    </w:p>
    <w:p w14:paraId="713D132E" w14:textId="77777777" w:rsidR="00C20111" w:rsidRPr="0008277A" w:rsidRDefault="00C20111" w:rsidP="0008277A">
      <w:pPr>
        <w:tabs>
          <w:tab w:val="left" w:pos="6480"/>
          <w:tab w:val="left" w:pos="7920"/>
        </w:tabs>
        <w:spacing w:after="120"/>
        <w:jc w:val="both"/>
        <w:rPr>
          <w:rFonts w:ascii="Arial" w:hAnsi="Arial" w:cs="Arial"/>
          <w:sz w:val="22"/>
          <w:szCs w:val="22"/>
          <w:u w:val="single"/>
        </w:rPr>
      </w:pPr>
      <w:r w:rsidRPr="00BD6D39">
        <w:rPr>
          <w:rFonts w:ascii="Arial" w:hAnsi="Arial" w:cs="Arial"/>
          <w:sz w:val="22"/>
          <w:szCs w:val="22"/>
        </w:rPr>
        <w:t xml:space="preserve">Print Name and Title: </w:t>
      </w:r>
      <w:r w:rsidRPr="00BD6D39">
        <w:rPr>
          <w:rFonts w:ascii="Arial" w:hAnsi="Arial" w:cs="Arial"/>
          <w:sz w:val="22"/>
          <w:szCs w:val="22"/>
          <w:u w:val="single"/>
        </w:rPr>
        <w:tab/>
      </w:r>
      <w:r w:rsidR="0008277A">
        <w:rPr>
          <w:rFonts w:ascii="Arial" w:hAnsi="Arial" w:cs="Arial"/>
          <w:sz w:val="22"/>
          <w:szCs w:val="22"/>
          <w:u w:val="single"/>
        </w:rPr>
        <w:t xml:space="preserve"> </w:t>
      </w:r>
      <w:r w:rsidR="0008277A" w:rsidRPr="0008277A">
        <w:rPr>
          <w:rFonts w:ascii="Arial" w:hAnsi="Arial" w:cs="Arial"/>
          <w:sz w:val="22"/>
          <w:szCs w:val="22"/>
        </w:rPr>
        <w:t xml:space="preserve">    </w:t>
      </w:r>
      <w:r w:rsidR="0008277A">
        <w:rPr>
          <w:rFonts w:ascii="Arial" w:hAnsi="Arial" w:cs="Arial"/>
          <w:sz w:val="22"/>
          <w:szCs w:val="22"/>
        </w:rPr>
        <w:t xml:space="preserve">    </w:t>
      </w:r>
      <w:r w:rsidRPr="00BD6D39">
        <w:rPr>
          <w:rFonts w:ascii="Arial" w:hAnsi="Arial" w:cs="Arial"/>
          <w:sz w:val="22"/>
          <w:szCs w:val="22"/>
        </w:rPr>
        <w:t>Date:</w:t>
      </w:r>
      <w:r w:rsidRPr="00BD6D39">
        <w:rPr>
          <w:rFonts w:ascii="Arial" w:hAnsi="Arial" w:cs="Arial"/>
          <w:sz w:val="22"/>
          <w:szCs w:val="22"/>
        </w:rPr>
        <w:tab/>
      </w:r>
      <w:r w:rsidR="0008277A">
        <w:rPr>
          <w:rFonts w:ascii="Arial" w:hAnsi="Arial" w:cs="Arial"/>
          <w:sz w:val="22"/>
          <w:szCs w:val="22"/>
          <w:u w:val="single"/>
        </w:rPr>
        <w:tab/>
      </w:r>
      <w:r w:rsidR="0008277A">
        <w:rPr>
          <w:rFonts w:ascii="Arial" w:hAnsi="Arial" w:cs="Arial"/>
          <w:sz w:val="22"/>
          <w:szCs w:val="22"/>
          <w:u w:val="single"/>
        </w:rPr>
        <w:tab/>
      </w:r>
    </w:p>
    <w:p w14:paraId="4F15B18A" w14:textId="77777777" w:rsidR="00B25EA2" w:rsidRPr="00BD6D39" w:rsidRDefault="00A420CE" w:rsidP="008930C4">
      <w:pPr>
        <w:pStyle w:val="Default"/>
        <w:framePr w:w="13241" w:wrap="auto" w:vAnchor="page" w:hAnchor="page" w:x="1" w:y="1"/>
        <w:jc w:val="both"/>
        <w:rPr>
          <w:rFonts w:cs="Arial"/>
          <w:sz w:val="22"/>
          <w:szCs w:val="22"/>
        </w:rPr>
      </w:pPr>
      <w:r w:rsidRPr="00BD6D39">
        <w:rPr>
          <w:rFonts w:cs="Arial"/>
          <w:b/>
          <w:bCs/>
          <w:sz w:val="22"/>
          <w:szCs w:val="22"/>
        </w:rPr>
        <w:br w:type="page"/>
      </w:r>
    </w:p>
    <w:p w14:paraId="0E48CF48" w14:textId="77777777" w:rsidR="00B25EA2" w:rsidRPr="00BD6D39" w:rsidRDefault="00B25EA2" w:rsidP="008930C4">
      <w:pPr>
        <w:pStyle w:val="Default"/>
        <w:pageBreakBefore/>
        <w:framePr w:w="13241" w:wrap="auto" w:vAnchor="page" w:hAnchor="page" w:x="1" w:y="1"/>
        <w:jc w:val="both"/>
        <w:rPr>
          <w:rFonts w:cs="Arial"/>
          <w:sz w:val="22"/>
          <w:szCs w:val="22"/>
        </w:rPr>
      </w:pPr>
    </w:p>
    <w:p w14:paraId="1A44AFF6" w14:textId="77777777" w:rsidR="00E92C8F" w:rsidRPr="00BD6D39" w:rsidRDefault="00E92C8F" w:rsidP="00C807A1">
      <w:pPr>
        <w:jc w:val="center"/>
        <w:rPr>
          <w:rFonts w:ascii="Arial" w:hAnsi="Arial" w:cs="Arial"/>
          <w:b/>
          <w:sz w:val="22"/>
          <w:szCs w:val="22"/>
        </w:rPr>
      </w:pPr>
      <w:r w:rsidRPr="00BD6D39">
        <w:rPr>
          <w:rFonts w:ascii="Arial" w:hAnsi="Arial" w:cs="Arial"/>
          <w:b/>
          <w:sz w:val="22"/>
          <w:szCs w:val="22"/>
        </w:rPr>
        <w:t xml:space="preserve">ATTACHMENT </w:t>
      </w:r>
      <w:r w:rsidR="00047D97" w:rsidRPr="00BD6D39">
        <w:rPr>
          <w:rFonts w:ascii="Arial" w:hAnsi="Arial" w:cs="Arial"/>
          <w:b/>
          <w:sz w:val="22"/>
          <w:szCs w:val="22"/>
        </w:rPr>
        <w:t>THREE</w:t>
      </w:r>
      <w:r w:rsidR="007968D0" w:rsidRPr="00BD6D39">
        <w:rPr>
          <w:rFonts w:ascii="Arial" w:hAnsi="Arial" w:cs="Arial"/>
          <w:b/>
          <w:sz w:val="22"/>
          <w:szCs w:val="22"/>
        </w:rPr>
        <w:t xml:space="preserve">: </w:t>
      </w:r>
      <w:r w:rsidR="002059CF">
        <w:rPr>
          <w:rFonts w:ascii="Arial" w:hAnsi="Arial" w:cs="Arial"/>
          <w:b/>
          <w:sz w:val="22"/>
          <w:szCs w:val="22"/>
        </w:rPr>
        <w:t xml:space="preserve">PURCHASE </w:t>
      </w:r>
      <w:r w:rsidRPr="00BD6D39">
        <w:rPr>
          <w:rFonts w:ascii="Arial" w:hAnsi="Arial" w:cs="Arial"/>
          <w:b/>
          <w:sz w:val="22"/>
          <w:szCs w:val="22"/>
        </w:rPr>
        <w:t xml:space="preserve">CONTRACT </w:t>
      </w:r>
      <w:r w:rsidR="00796BF9">
        <w:rPr>
          <w:rFonts w:ascii="Arial" w:hAnsi="Arial" w:cs="Arial"/>
          <w:b/>
          <w:sz w:val="22"/>
          <w:szCs w:val="22"/>
        </w:rPr>
        <w:t xml:space="preserve"> </w:t>
      </w:r>
    </w:p>
    <w:p w14:paraId="581F29B0" w14:textId="77777777" w:rsidR="00E92C8F" w:rsidRPr="00BD6D39" w:rsidRDefault="00E92C8F" w:rsidP="00E92C8F">
      <w:pPr>
        <w:jc w:val="both"/>
        <w:rPr>
          <w:rFonts w:ascii="Arial" w:hAnsi="Arial" w:cs="Arial"/>
          <w:sz w:val="22"/>
          <w:szCs w:val="22"/>
        </w:rPr>
      </w:pPr>
    </w:p>
    <w:p w14:paraId="3E8F1D0E" w14:textId="77777777" w:rsidR="00E46F45" w:rsidRPr="00BD6D39" w:rsidRDefault="00E46F45" w:rsidP="00E46F45">
      <w:pPr>
        <w:widowControl w:val="0"/>
        <w:tabs>
          <w:tab w:val="left" w:pos="3270"/>
        </w:tabs>
        <w:autoSpaceDE w:val="0"/>
        <w:autoSpaceDN w:val="0"/>
        <w:adjustRightInd w:val="0"/>
        <w:jc w:val="both"/>
        <w:outlineLvl w:val="0"/>
        <w:rPr>
          <w:rFonts w:ascii="Arial" w:hAnsi="Arial" w:cs="Arial"/>
          <w:b/>
          <w:bCs/>
          <w:sz w:val="22"/>
          <w:szCs w:val="22"/>
        </w:rPr>
      </w:pPr>
      <w:r w:rsidRPr="00BD6D39">
        <w:rPr>
          <w:rFonts w:ascii="Arial" w:hAnsi="Arial" w:cs="Arial"/>
          <w:b/>
          <w:bCs/>
          <w:sz w:val="22"/>
          <w:szCs w:val="22"/>
        </w:rPr>
        <w:t xml:space="preserve">FOR OFFICE USE ONLY:  </w:t>
      </w:r>
    </w:p>
    <w:tbl>
      <w:tblPr>
        <w:tblW w:w="7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8"/>
        <w:gridCol w:w="2280"/>
        <w:gridCol w:w="3150"/>
      </w:tblGrid>
      <w:tr w:rsidR="00E46F45" w:rsidRPr="00BD6D39" w14:paraId="6118D051" w14:textId="77777777" w:rsidTr="00E46F45">
        <w:tc>
          <w:tcPr>
            <w:tcW w:w="1788" w:type="dxa"/>
          </w:tcPr>
          <w:p w14:paraId="135A6CF1" w14:textId="77777777" w:rsidR="00E46F45" w:rsidRPr="00BD6D39" w:rsidRDefault="00E46F45" w:rsidP="00E46F45">
            <w:pPr>
              <w:autoSpaceDE w:val="0"/>
              <w:autoSpaceDN w:val="0"/>
              <w:adjustRightInd w:val="0"/>
              <w:jc w:val="center"/>
              <w:rPr>
                <w:rFonts w:ascii="Arial" w:hAnsi="Arial" w:cs="Arial"/>
                <w:b/>
                <w:sz w:val="22"/>
                <w:szCs w:val="22"/>
              </w:rPr>
            </w:pPr>
            <w:r w:rsidRPr="00BD6D39">
              <w:rPr>
                <w:rFonts w:ascii="Arial" w:hAnsi="Arial" w:cs="Arial"/>
                <w:b/>
                <w:sz w:val="22"/>
                <w:szCs w:val="22"/>
              </w:rPr>
              <w:t>Contract No.</w:t>
            </w:r>
          </w:p>
          <w:p w14:paraId="0F121EA3" w14:textId="77777777" w:rsidR="00E46F45" w:rsidRPr="00BD6D39" w:rsidRDefault="00E46F45" w:rsidP="00E46F45">
            <w:pPr>
              <w:autoSpaceDE w:val="0"/>
              <w:autoSpaceDN w:val="0"/>
              <w:adjustRightInd w:val="0"/>
              <w:jc w:val="center"/>
              <w:rPr>
                <w:rFonts w:ascii="Arial" w:hAnsi="Arial" w:cs="Arial"/>
                <w:b/>
                <w:sz w:val="22"/>
                <w:szCs w:val="22"/>
              </w:rPr>
            </w:pPr>
          </w:p>
          <w:p w14:paraId="452E18D3" w14:textId="77777777" w:rsidR="00E46F45" w:rsidRPr="00BD6D39" w:rsidRDefault="00E46F45" w:rsidP="00E46F45">
            <w:pPr>
              <w:autoSpaceDE w:val="0"/>
              <w:autoSpaceDN w:val="0"/>
              <w:adjustRightInd w:val="0"/>
              <w:jc w:val="center"/>
              <w:rPr>
                <w:rFonts w:ascii="Arial" w:hAnsi="Arial" w:cs="Arial"/>
                <w:b/>
                <w:bCs/>
                <w:sz w:val="22"/>
                <w:szCs w:val="22"/>
              </w:rPr>
            </w:pPr>
          </w:p>
        </w:tc>
        <w:tc>
          <w:tcPr>
            <w:tcW w:w="2280" w:type="dxa"/>
          </w:tcPr>
          <w:p w14:paraId="147B26AE" w14:textId="77777777" w:rsidR="00E46F45" w:rsidRPr="00BD6D39" w:rsidRDefault="00E46F45" w:rsidP="00E46F45">
            <w:pPr>
              <w:autoSpaceDE w:val="0"/>
              <w:autoSpaceDN w:val="0"/>
              <w:adjustRightInd w:val="0"/>
              <w:jc w:val="center"/>
              <w:rPr>
                <w:rFonts w:ascii="Arial" w:hAnsi="Arial" w:cs="Arial"/>
                <w:b/>
                <w:sz w:val="22"/>
                <w:szCs w:val="22"/>
              </w:rPr>
            </w:pPr>
            <w:r w:rsidRPr="00BD6D39">
              <w:rPr>
                <w:rFonts w:ascii="Arial" w:hAnsi="Arial" w:cs="Arial"/>
                <w:b/>
                <w:sz w:val="22"/>
                <w:szCs w:val="22"/>
              </w:rPr>
              <w:t>Fund</w:t>
            </w:r>
          </w:p>
          <w:p w14:paraId="53879463" w14:textId="77777777" w:rsidR="00E46F45" w:rsidRPr="00BD6D39" w:rsidRDefault="00E46F45" w:rsidP="00E46F45">
            <w:pPr>
              <w:autoSpaceDE w:val="0"/>
              <w:autoSpaceDN w:val="0"/>
              <w:adjustRightInd w:val="0"/>
              <w:jc w:val="center"/>
              <w:rPr>
                <w:rFonts w:ascii="Arial" w:hAnsi="Arial" w:cs="Arial"/>
                <w:b/>
                <w:sz w:val="22"/>
                <w:szCs w:val="22"/>
              </w:rPr>
            </w:pPr>
          </w:p>
          <w:p w14:paraId="13547621" w14:textId="77777777" w:rsidR="00E46F45" w:rsidRPr="00BD6D39" w:rsidRDefault="00E46F45" w:rsidP="00E46F45">
            <w:pPr>
              <w:autoSpaceDE w:val="0"/>
              <w:autoSpaceDN w:val="0"/>
              <w:adjustRightInd w:val="0"/>
              <w:jc w:val="center"/>
              <w:rPr>
                <w:rFonts w:ascii="Arial" w:hAnsi="Arial" w:cs="Arial"/>
                <w:b/>
                <w:sz w:val="22"/>
                <w:szCs w:val="22"/>
              </w:rPr>
            </w:pPr>
          </w:p>
        </w:tc>
        <w:tc>
          <w:tcPr>
            <w:tcW w:w="3150" w:type="dxa"/>
          </w:tcPr>
          <w:p w14:paraId="2A449380" w14:textId="77777777" w:rsidR="00E46F45" w:rsidRPr="00BD6D39" w:rsidRDefault="00E46F45" w:rsidP="00E46F45">
            <w:pPr>
              <w:autoSpaceDE w:val="0"/>
              <w:autoSpaceDN w:val="0"/>
              <w:adjustRightInd w:val="0"/>
              <w:jc w:val="center"/>
              <w:rPr>
                <w:rFonts w:ascii="Arial" w:hAnsi="Arial" w:cs="Arial"/>
                <w:b/>
                <w:sz w:val="22"/>
                <w:szCs w:val="22"/>
              </w:rPr>
            </w:pPr>
            <w:r w:rsidRPr="00BD6D39">
              <w:rPr>
                <w:rFonts w:ascii="Arial" w:hAnsi="Arial" w:cs="Arial"/>
                <w:b/>
                <w:sz w:val="22"/>
                <w:szCs w:val="22"/>
              </w:rPr>
              <w:t>ALI</w:t>
            </w:r>
          </w:p>
          <w:p w14:paraId="23DB623B" w14:textId="77777777" w:rsidR="00E46F45" w:rsidRPr="00BD6D39" w:rsidRDefault="00E46F45" w:rsidP="00E46F45">
            <w:pPr>
              <w:autoSpaceDE w:val="0"/>
              <w:autoSpaceDN w:val="0"/>
              <w:adjustRightInd w:val="0"/>
              <w:jc w:val="center"/>
              <w:rPr>
                <w:rFonts w:ascii="Arial" w:hAnsi="Arial" w:cs="Arial"/>
                <w:b/>
                <w:sz w:val="22"/>
                <w:szCs w:val="22"/>
              </w:rPr>
            </w:pPr>
          </w:p>
          <w:p w14:paraId="325424E9" w14:textId="77777777" w:rsidR="00E46F45" w:rsidRPr="00BD6D39" w:rsidRDefault="00E46F45" w:rsidP="00E46F45">
            <w:pPr>
              <w:autoSpaceDE w:val="0"/>
              <w:autoSpaceDN w:val="0"/>
              <w:adjustRightInd w:val="0"/>
              <w:jc w:val="center"/>
              <w:rPr>
                <w:rFonts w:ascii="Arial" w:hAnsi="Arial" w:cs="Arial"/>
                <w:b/>
                <w:sz w:val="22"/>
                <w:szCs w:val="22"/>
              </w:rPr>
            </w:pPr>
          </w:p>
        </w:tc>
      </w:tr>
      <w:tr w:rsidR="00E46F45" w:rsidRPr="00BD6D39" w14:paraId="59852114" w14:textId="77777777" w:rsidTr="00E46F45">
        <w:tc>
          <w:tcPr>
            <w:tcW w:w="1788" w:type="dxa"/>
          </w:tcPr>
          <w:p w14:paraId="0FFC8CD2" w14:textId="77777777" w:rsidR="00E46F45" w:rsidRPr="00BD6D39" w:rsidRDefault="00E46F45" w:rsidP="00E46F45">
            <w:pPr>
              <w:autoSpaceDE w:val="0"/>
              <w:autoSpaceDN w:val="0"/>
              <w:adjustRightInd w:val="0"/>
              <w:ind w:right="-108"/>
              <w:jc w:val="center"/>
              <w:rPr>
                <w:rFonts w:ascii="Arial" w:hAnsi="Arial" w:cs="Arial"/>
                <w:b/>
                <w:sz w:val="22"/>
                <w:szCs w:val="22"/>
              </w:rPr>
            </w:pPr>
            <w:r w:rsidRPr="00BD6D39">
              <w:rPr>
                <w:rFonts w:ascii="Arial" w:hAnsi="Arial" w:cs="Arial"/>
                <w:b/>
                <w:sz w:val="22"/>
                <w:szCs w:val="22"/>
              </w:rPr>
              <w:t>Dept.</w:t>
            </w:r>
          </w:p>
          <w:p w14:paraId="66B2FC26" w14:textId="77777777" w:rsidR="00E46F45" w:rsidRPr="00BD6D39" w:rsidRDefault="00E46F45" w:rsidP="00E46F45">
            <w:pPr>
              <w:autoSpaceDE w:val="0"/>
              <w:autoSpaceDN w:val="0"/>
              <w:adjustRightInd w:val="0"/>
              <w:ind w:right="-108"/>
              <w:jc w:val="center"/>
              <w:rPr>
                <w:rFonts w:ascii="Arial" w:hAnsi="Arial" w:cs="Arial"/>
                <w:b/>
                <w:sz w:val="22"/>
                <w:szCs w:val="22"/>
              </w:rPr>
            </w:pPr>
          </w:p>
          <w:p w14:paraId="7B802FEB" w14:textId="77777777" w:rsidR="00E46F45" w:rsidRPr="00BD6D39" w:rsidRDefault="00E46F45" w:rsidP="00E46F45">
            <w:pPr>
              <w:autoSpaceDE w:val="0"/>
              <w:autoSpaceDN w:val="0"/>
              <w:adjustRightInd w:val="0"/>
              <w:ind w:right="-108"/>
              <w:jc w:val="center"/>
              <w:rPr>
                <w:rFonts w:ascii="Arial" w:hAnsi="Arial" w:cs="Arial"/>
                <w:b/>
                <w:sz w:val="22"/>
                <w:szCs w:val="22"/>
              </w:rPr>
            </w:pPr>
          </w:p>
        </w:tc>
        <w:tc>
          <w:tcPr>
            <w:tcW w:w="2280" w:type="dxa"/>
          </w:tcPr>
          <w:p w14:paraId="7FBB3CB5" w14:textId="77777777" w:rsidR="00E46F45" w:rsidRPr="00BD6D39" w:rsidRDefault="00E46F45" w:rsidP="00E46F45">
            <w:pPr>
              <w:autoSpaceDE w:val="0"/>
              <w:autoSpaceDN w:val="0"/>
              <w:adjustRightInd w:val="0"/>
              <w:jc w:val="center"/>
              <w:rPr>
                <w:rFonts w:ascii="Arial" w:hAnsi="Arial" w:cs="Arial"/>
                <w:b/>
                <w:sz w:val="22"/>
                <w:szCs w:val="22"/>
              </w:rPr>
            </w:pPr>
            <w:r w:rsidRPr="00BD6D39">
              <w:rPr>
                <w:rFonts w:ascii="Arial" w:hAnsi="Arial" w:cs="Arial"/>
                <w:b/>
                <w:sz w:val="22"/>
                <w:szCs w:val="22"/>
              </w:rPr>
              <w:t>Program</w:t>
            </w:r>
          </w:p>
          <w:p w14:paraId="4D14F326" w14:textId="77777777" w:rsidR="00E46F45" w:rsidRPr="00BD6D39" w:rsidRDefault="00E46F45" w:rsidP="00E46F45">
            <w:pPr>
              <w:autoSpaceDE w:val="0"/>
              <w:autoSpaceDN w:val="0"/>
              <w:adjustRightInd w:val="0"/>
              <w:jc w:val="center"/>
              <w:rPr>
                <w:rFonts w:ascii="Arial" w:hAnsi="Arial" w:cs="Arial"/>
                <w:b/>
                <w:sz w:val="22"/>
                <w:szCs w:val="22"/>
              </w:rPr>
            </w:pPr>
          </w:p>
          <w:p w14:paraId="37C0DB56" w14:textId="77777777" w:rsidR="00E46F45" w:rsidRPr="00BD6D39" w:rsidRDefault="00E46F45" w:rsidP="00E46F45">
            <w:pPr>
              <w:autoSpaceDE w:val="0"/>
              <w:autoSpaceDN w:val="0"/>
              <w:adjustRightInd w:val="0"/>
              <w:jc w:val="center"/>
              <w:rPr>
                <w:rFonts w:ascii="Arial" w:hAnsi="Arial" w:cs="Arial"/>
                <w:b/>
                <w:sz w:val="22"/>
                <w:szCs w:val="22"/>
              </w:rPr>
            </w:pPr>
          </w:p>
        </w:tc>
        <w:tc>
          <w:tcPr>
            <w:tcW w:w="3150" w:type="dxa"/>
          </w:tcPr>
          <w:p w14:paraId="7CAB469C" w14:textId="77777777" w:rsidR="00E46F45" w:rsidRPr="00BD6D39" w:rsidRDefault="00E46F45" w:rsidP="00E46F45">
            <w:pPr>
              <w:autoSpaceDE w:val="0"/>
              <w:autoSpaceDN w:val="0"/>
              <w:adjustRightInd w:val="0"/>
              <w:jc w:val="center"/>
              <w:rPr>
                <w:rFonts w:ascii="Arial" w:hAnsi="Arial" w:cs="Arial"/>
                <w:b/>
                <w:sz w:val="22"/>
                <w:szCs w:val="22"/>
              </w:rPr>
            </w:pPr>
            <w:r w:rsidRPr="00BD6D39">
              <w:rPr>
                <w:rFonts w:ascii="Arial" w:hAnsi="Arial" w:cs="Arial"/>
                <w:b/>
                <w:sz w:val="22"/>
                <w:szCs w:val="22"/>
              </w:rPr>
              <w:t>OAKS Vendor ID No.</w:t>
            </w:r>
          </w:p>
          <w:p w14:paraId="51C0BCBE" w14:textId="77777777" w:rsidR="00E46F45" w:rsidRPr="00BD6D39" w:rsidRDefault="00E46F45" w:rsidP="00E46F45">
            <w:pPr>
              <w:autoSpaceDE w:val="0"/>
              <w:autoSpaceDN w:val="0"/>
              <w:adjustRightInd w:val="0"/>
              <w:jc w:val="center"/>
              <w:rPr>
                <w:rStyle w:val="pseditboxdisponly1"/>
                <w:sz w:val="22"/>
                <w:szCs w:val="22"/>
              </w:rPr>
            </w:pPr>
          </w:p>
          <w:p w14:paraId="6A15986B" w14:textId="77777777" w:rsidR="00E46F45" w:rsidRPr="00BD6D39" w:rsidRDefault="00E46F45" w:rsidP="00E46F45">
            <w:pPr>
              <w:autoSpaceDE w:val="0"/>
              <w:autoSpaceDN w:val="0"/>
              <w:adjustRightInd w:val="0"/>
              <w:jc w:val="center"/>
              <w:rPr>
                <w:rFonts w:ascii="Arial" w:hAnsi="Arial" w:cs="Arial"/>
                <w:b/>
                <w:sz w:val="22"/>
                <w:szCs w:val="22"/>
              </w:rPr>
            </w:pPr>
          </w:p>
        </w:tc>
      </w:tr>
    </w:tbl>
    <w:p w14:paraId="6352DECB" w14:textId="77777777" w:rsidR="00E46F45" w:rsidRPr="00BD6D39" w:rsidRDefault="00E46F45" w:rsidP="00E46F45">
      <w:pPr>
        <w:widowControl w:val="0"/>
        <w:tabs>
          <w:tab w:val="left" w:pos="3270"/>
        </w:tabs>
        <w:autoSpaceDE w:val="0"/>
        <w:autoSpaceDN w:val="0"/>
        <w:adjustRightInd w:val="0"/>
        <w:jc w:val="both"/>
        <w:rPr>
          <w:rFonts w:ascii="Arial" w:hAnsi="Arial" w:cs="Arial"/>
          <w:b/>
          <w:bCs/>
          <w:sz w:val="22"/>
          <w:szCs w:val="22"/>
        </w:rPr>
      </w:pPr>
    </w:p>
    <w:p w14:paraId="7D3A0C7A" w14:textId="77777777" w:rsidR="00145DA4" w:rsidRPr="00BD6D39" w:rsidRDefault="00145DA4" w:rsidP="00145DA4">
      <w:pPr>
        <w:pStyle w:val="NoSpacing"/>
        <w:jc w:val="center"/>
        <w:rPr>
          <w:rFonts w:ascii="Arial" w:hAnsi="Arial" w:cs="Arial"/>
          <w:sz w:val="22"/>
          <w:szCs w:val="22"/>
        </w:rPr>
      </w:pPr>
      <w:r w:rsidRPr="00BD6D39">
        <w:rPr>
          <w:rFonts w:ascii="Arial" w:hAnsi="Arial" w:cs="Arial"/>
          <w:sz w:val="22"/>
          <w:szCs w:val="22"/>
        </w:rPr>
        <w:t>Purchase</w:t>
      </w:r>
    </w:p>
    <w:p w14:paraId="36FD9264" w14:textId="77777777" w:rsidR="00E46F45" w:rsidRPr="00BD6D39" w:rsidRDefault="00145DA4" w:rsidP="00145DA4">
      <w:pPr>
        <w:pStyle w:val="NoSpacing"/>
        <w:jc w:val="center"/>
        <w:rPr>
          <w:rFonts w:ascii="Arial" w:hAnsi="Arial" w:cs="Arial"/>
          <w:sz w:val="22"/>
          <w:szCs w:val="22"/>
        </w:rPr>
      </w:pPr>
      <w:r w:rsidRPr="00BD6D39">
        <w:rPr>
          <w:rFonts w:ascii="Arial" w:hAnsi="Arial" w:cs="Arial"/>
          <w:sz w:val="22"/>
          <w:szCs w:val="22"/>
        </w:rPr>
        <w:t>Contract</w:t>
      </w:r>
    </w:p>
    <w:p w14:paraId="38E5D9B9" w14:textId="77777777" w:rsidR="00E46F45" w:rsidRPr="00BD6D39" w:rsidRDefault="00145DA4" w:rsidP="00145DA4">
      <w:pPr>
        <w:pStyle w:val="NoSpacing"/>
        <w:jc w:val="center"/>
        <w:rPr>
          <w:rFonts w:ascii="Arial" w:hAnsi="Arial" w:cs="Arial"/>
          <w:sz w:val="22"/>
          <w:szCs w:val="22"/>
        </w:rPr>
      </w:pPr>
      <w:r w:rsidRPr="00BD6D39">
        <w:rPr>
          <w:rFonts w:ascii="Arial" w:hAnsi="Arial" w:cs="Arial"/>
          <w:sz w:val="22"/>
          <w:szCs w:val="22"/>
        </w:rPr>
        <w:t>Between the</w:t>
      </w:r>
    </w:p>
    <w:p w14:paraId="64DE6E6A" w14:textId="77777777" w:rsidR="00E46F45" w:rsidRPr="00BD6D39" w:rsidRDefault="00145DA4" w:rsidP="00145DA4">
      <w:pPr>
        <w:pStyle w:val="NoSpacing"/>
        <w:jc w:val="center"/>
        <w:rPr>
          <w:rFonts w:ascii="Arial" w:hAnsi="Arial" w:cs="Arial"/>
          <w:sz w:val="22"/>
          <w:szCs w:val="22"/>
        </w:rPr>
      </w:pPr>
      <w:r w:rsidRPr="00BD6D39">
        <w:rPr>
          <w:rFonts w:ascii="Arial" w:hAnsi="Arial" w:cs="Arial"/>
          <w:sz w:val="22"/>
          <w:szCs w:val="22"/>
        </w:rPr>
        <w:t xml:space="preserve">Ohio </w:t>
      </w:r>
      <w:r w:rsidR="00796BF9">
        <w:rPr>
          <w:rFonts w:ascii="Arial" w:hAnsi="Arial" w:cs="Arial"/>
          <w:sz w:val="22"/>
          <w:szCs w:val="22"/>
        </w:rPr>
        <w:t>D</w:t>
      </w:r>
      <w:r w:rsidRPr="00BD6D39">
        <w:rPr>
          <w:rFonts w:ascii="Arial" w:hAnsi="Arial" w:cs="Arial"/>
          <w:sz w:val="22"/>
          <w:szCs w:val="22"/>
        </w:rPr>
        <w:t xml:space="preserve">epartment of </w:t>
      </w:r>
      <w:r w:rsidR="00796BF9">
        <w:rPr>
          <w:rFonts w:ascii="Arial" w:hAnsi="Arial" w:cs="Arial"/>
          <w:sz w:val="22"/>
          <w:szCs w:val="22"/>
        </w:rPr>
        <w:t>R</w:t>
      </w:r>
      <w:r w:rsidRPr="00BD6D39">
        <w:rPr>
          <w:rFonts w:ascii="Arial" w:hAnsi="Arial" w:cs="Arial"/>
          <w:sz w:val="22"/>
          <w:szCs w:val="22"/>
        </w:rPr>
        <w:t xml:space="preserve">ehabilitation and </w:t>
      </w:r>
      <w:r w:rsidR="00796BF9">
        <w:rPr>
          <w:rFonts w:ascii="Arial" w:hAnsi="Arial" w:cs="Arial"/>
          <w:sz w:val="22"/>
          <w:szCs w:val="22"/>
        </w:rPr>
        <w:t>C</w:t>
      </w:r>
      <w:r w:rsidRPr="00BD6D39">
        <w:rPr>
          <w:rFonts w:ascii="Arial" w:hAnsi="Arial" w:cs="Arial"/>
          <w:sz w:val="22"/>
          <w:szCs w:val="22"/>
        </w:rPr>
        <w:t>orrection -</w:t>
      </w:r>
    </w:p>
    <w:p w14:paraId="443EBB0A" w14:textId="77777777" w:rsidR="00E46F45" w:rsidRPr="00BD6D39" w:rsidRDefault="00E46F45" w:rsidP="00E46F45">
      <w:pPr>
        <w:widowControl w:val="0"/>
        <w:autoSpaceDE w:val="0"/>
        <w:autoSpaceDN w:val="0"/>
        <w:adjustRightInd w:val="0"/>
        <w:spacing w:line="360" w:lineRule="auto"/>
        <w:jc w:val="center"/>
        <w:rPr>
          <w:rFonts w:ascii="Arial" w:hAnsi="Arial" w:cs="Arial"/>
          <w:b/>
          <w:bCs/>
          <w:sz w:val="22"/>
          <w:szCs w:val="22"/>
        </w:rPr>
      </w:pPr>
      <w:r w:rsidRPr="00BD6D39">
        <w:rPr>
          <w:rFonts w:ascii="Arial" w:hAnsi="Arial" w:cs="Arial"/>
          <w:b/>
          <w:bCs/>
          <w:sz w:val="22"/>
          <w:szCs w:val="22"/>
        </w:rPr>
        <w:t>____________________________________________________________________________</w:t>
      </w:r>
    </w:p>
    <w:p w14:paraId="359A4301" w14:textId="77777777" w:rsidR="00E46F45" w:rsidRPr="00BD6D39" w:rsidRDefault="00E46F45" w:rsidP="00E46F45">
      <w:pPr>
        <w:widowControl w:val="0"/>
        <w:autoSpaceDE w:val="0"/>
        <w:autoSpaceDN w:val="0"/>
        <w:adjustRightInd w:val="0"/>
        <w:spacing w:line="360" w:lineRule="auto"/>
        <w:jc w:val="center"/>
        <w:rPr>
          <w:rFonts w:ascii="Arial" w:hAnsi="Arial" w:cs="Arial"/>
          <w:b/>
          <w:bCs/>
          <w:sz w:val="22"/>
          <w:szCs w:val="22"/>
        </w:rPr>
      </w:pPr>
      <w:r w:rsidRPr="00BD6D39">
        <w:rPr>
          <w:rFonts w:ascii="Arial" w:hAnsi="Arial" w:cs="Arial"/>
          <w:b/>
          <w:bCs/>
          <w:sz w:val="22"/>
          <w:szCs w:val="22"/>
        </w:rPr>
        <w:t xml:space="preserve">And </w:t>
      </w:r>
    </w:p>
    <w:p w14:paraId="7A094511" w14:textId="77777777" w:rsidR="00E46F45" w:rsidRPr="00BD6D39" w:rsidRDefault="00E46F45" w:rsidP="00E46F45">
      <w:pPr>
        <w:widowControl w:val="0"/>
        <w:pBdr>
          <w:bottom w:val="single" w:sz="4" w:space="1" w:color="auto"/>
        </w:pBdr>
        <w:autoSpaceDE w:val="0"/>
        <w:autoSpaceDN w:val="0"/>
        <w:adjustRightInd w:val="0"/>
        <w:spacing w:line="360" w:lineRule="auto"/>
        <w:jc w:val="center"/>
        <w:rPr>
          <w:rFonts w:ascii="Arial" w:hAnsi="Arial" w:cs="Arial"/>
          <w:b/>
          <w:bCs/>
          <w:sz w:val="22"/>
          <w:szCs w:val="22"/>
        </w:rPr>
      </w:pPr>
      <w:r w:rsidRPr="00BD6D39">
        <w:rPr>
          <w:rFonts w:ascii="Arial" w:hAnsi="Arial" w:cs="Arial"/>
          <w:b/>
          <w:bCs/>
          <w:sz w:val="22"/>
          <w:szCs w:val="22"/>
        </w:rPr>
        <w:t>Contractor</w:t>
      </w:r>
    </w:p>
    <w:p w14:paraId="50AB96DC" w14:textId="77777777" w:rsidR="00E46F45" w:rsidRPr="002E07E4" w:rsidRDefault="00E46F45" w:rsidP="00E46F45">
      <w:pPr>
        <w:tabs>
          <w:tab w:val="left" w:pos="720"/>
        </w:tabs>
        <w:autoSpaceDE w:val="0"/>
        <w:autoSpaceDN w:val="0"/>
        <w:adjustRightInd w:val="0"/>
        <w:rPr>
          <w:rFonts w:ascii="Arial" w:hAnsi="Arial" w:cs="Arial"/>
          <w:sz w:val="16"/>
          <w:szCs w:val="16"/>
        </w:rPr>
      </w:pPr>
    </w:p>
    <w:p w14:paraId="61C74F29" w14:textId="77777777" w:rsidR="00E46F45" w:rsidRPr="00BD6D39" w:rsidRDefault="00E46F45" w:rsidP="00E46F45">
      <w:pPr>
        <w:autoSpaceDE w:val="0"/>
        <w:autoSpaceDN w:val="0"/>
        <w:adjustRightInd w:val="0"/>
        <w:spacing w:line="276" w:lineRule="auto"/>
        <w:jc w:val="both"/>
        <w:rPr>
          <w:rFonts w:ascii="Arial" w:hAnsi="Arial" w:cs="Arial"/>
          <w:sz w:val="22"/>
          <w:szCs w:val="22"/>
        </w:rPr>
      </w:pPr>
      <w:r w:rsidRPr="00BD6D39">
        <w:rPr>
          <w:rFonts w:ascii="Arial" w:hAnsi="Arial" w:cs="Arial"/>
          <w:sz w:val="22"/>
          <w:szCs w:val="22"/>
        </w:rPr>
        <w:tab/>
      </w:r>
      <w:r w:rsidRPr="00BD6D39">
        <w:rPr>
          <w:rFonts w:ascii="Arial" w:hAnsi="Arial" w:cs="Arial"/>
          <w:b/>
          <w:sz w:val="22"/>
          <w:szCs w:val="22"/>
        </w:rPr>
        <w:t xml:space="preserve">THIS </w:t>
      </w:r>
      <w:r w:rsidR="002301C8" w:rsidRPr="00BD6D39">
        <w:rPr>
          <w:rFonts w:ascii="Arial" w:hAnsi="Arial" w:cs="Arial"/>
          <w:b/>
          <w:sz w:val="22"/>
          <w:szCs w:val="22"/>
        </w:rPr>
        <w:t>CONTRACT</w:t>
      </w:r>
      <w:r w:rsidRPr="00BD6D39">
        <w:rPr>
          <w:rFonts w:ascii="Arial" w:hAnsi="Arial" w:cs="Arial"/>
          <w:sz w:val="22"/>
          <w:szCs w:val="22"/>
        </w:rPr>
        <w:t xml:space="preserve"> is made and entered into effective </w:t>
      </w:r>
      <w:r w:rsidRPr="00BD6D39">
        <w:rPr>
          <w:rFonts w:ascii="Arial" w:hAnsi="Arial" w:cs="Arial"/>
          <w:sz w:val="22"/>
          <w:szCs w:val="22"/>
          <w:u w:val="single"/>
        </w:rPr>
        <w:t>Date</w:t>
      </w:r>
      <w:r w:rsidR="002301C8" w:rsidRPr="00BD6D39">
        <w:rPr>
          <w:rFonts w:ascii="Arial" w:hAnsi="Arial" w:cs="Arial"/>
          <w:sz w:val="22"/>
          <w:szCs w:val="22"/>
        </w:rPr>
        <w:t xml:space="preserve"> </w:t>
      </w:r>
      <w:r w:rsidRPr="00BD6D39">
        <w:rPr>
          <w:rFonts w:ascii="Arial" w:hAnsi="Arial" w:cs="Arial"/>
          <w:sz w:val="22"/>
          <w:szCs w:val="22"/>
        </w:rPr>
        <w:t xml:space="preserve">by and between the Ohio Department of Rehabilitation and Correction, </w:t>
      </w:r>
      <w:r w:rsidR="0007206A" w:rsidRPr="00BD6D39">
        <w:rPr>
          <w:rFonts w:ascii="Arial" w:hAnsi="Arial" w:cs="Arial"/>
          <w:sz w:val="22"/>
          <w:szCs w:val="22"/>
          <w:u w:val="single"/>
        </w:rPr>
        <w:t>Section of ODRC</w:t>
      </w:r>
      <w:r w:rsidR="0007206A" w:rsidRPr="00BD6D39">
        <w:rPr>
          <w:rFonts w:ascii="Arial" w:hAnsi="Arial" w:cs="Arial"/>
          <w:sz w:val="22"/>
          <w:szCs w:val="22"/>
        </w:rPr>
        <w:t xml:space="preserve"> </w:t>
      </w:r>
      <w:r w:rsidRPr="00BD6D39">
        <w:rPr>
          <w:rFonts w:ascii="Arial" w:hAnsi="Arial" w:cs="Arial"/>
          <w:sz w:val="22"/>
          <w:szCs w:val="22"/>
        </w:rPr>
        <w:t xml:space="preserve">(hereinafter collectively referred to as “Agency”), located at </w:t>
      </w:r>
      <w:r w:rsidR="005822D4" w:rsidRPr="00BD6D39">
        <w:rPr>
          <w:rFonts w:ascii="Arial" w:hAnsi="Arial" w:cs="Arial"/>
          <w:sz w:val="22"/>
          <w:szCs w:val="22"/>
          <w:u w:val="single"/>
        </w:rPr>
        <w:t>ODRC Section A</w:t>
      </w:r>
      <w:r w:rsidRPr="00BD6D39">
        <w:rPr>
          <w:rFonts w:ascii="Arial" w:hAnsi="Arial" w:cs="Arial"/>
          <w:sz w:val="22"/>
          <w:szCs w:val="22"/>
          <w:u w:val="single"/>
        </w:rPr>
        <w:t>ddress</w:t>
      </w:r>
      <w:r w:rsidRPr="00BD6D39">
        <w:rPr>
          <w:rFonts w:ascii="Arial" w:hAnsi="Arial" w:cs="Arial"/>
          <w:sz w:val="22"/>
          <w:szCs w:val="22"/>
        </w:rPr>
        <w:t xml:space="preserve"> and </w:t>
      </w:r>
      <w:r w:rsidR="005822D4" w:rsidRPr="00BD6D39">
        <w:rPr>
          <w:rFonts w:ascii="Arial" w:hAnsi="Arial" w:cs="Arial"/>
          <w:sz w:val="22"/>
          <w:szCs w:val="22"/>
          <w:u w:val="single"/>
        </w:rPr>
        <w:t xml:space="preserve">Name of </w:t>
      </w:r>
      <w:r w:rsidRPr="00BD6D39">
        <w:rPr>
          <w:rFonts w:ascii="Arial" w:hAnsi="Arial" w:cs="Arial"/>
          <w:sz w:val="22"/>
          <w:szCs w:val="22"/>
          <w:u w:val="single"/>
        </w:rPr>
        <w:t>Contractor</w:t>
      </w:r>
      <w:r w:rsidRPr="00BD6D39">
        <w:rPr>
          <w:rFonts w:ascii="Arial" w:hAnsi="Arial" w:cs="Arial"/>
          <w:sz w:val="22"/>
          <w:szCs w:val="22"/>
        </w:rPr>
        <w:t xml:space="preserve"> (hereinafter referred to as “Contractor”), located at </w:t>
      </w:r>
      <w:r w:rsidR="00F81F5E" w:rsidRPr="00BD6D39">
        <w:rPr>
          <w:rFonts w:ascii="Arial" w:hAnsi="Arial" w:cs="Arial"/>
          <w:sz w:val="22"/>
          <w:szCs w:val="22"/>
          <w:u w:val="single"/>
        </w:rPr>
        <w:t>Contractor A</w:t>
      </w:r>
      <w:r w:rsidRPr="00BD6D39">
        <w:rPr>
          <w:rFonts w:ascii="Arial" w:hAnsi="Arial" w:cs="Arial"/>
          <w:sz w:val="22"/>
          <w:szCs w:val="22"/>
          <w:u w:val="single"/>
        </w:rPr>
        <w:t>ddress</w:t>
      </w:r>
      <w:r w:rsidRPr="00BD6D39">
        <w:rPr>
          <w:rFonts w:ascii="Arial" w:hAnsi="Arial" w:cs="Arial"/>
          <w:sz w:val="22"/>
          <w:szCs w:val="22"/>
        </w:rPr>
        <w:t xml:space="preserve"> (hereinafter referred to as “Contract”).</w:t>
      </w:r>
    </w:p>
    <w:p w14:paraId="3634BE8C" w14:textId="77777777" w:rsidR="00E46F45" w:rsidRPr="002E07E4" w:rsidRDefault="00E46F45" w:rsidP="00E46F45">
      <w:pPr>
        <w:autoSpaceDE w:val="0"/>
        <w:autoSpaceDN w:val="0"/>
        <w:adjustRightInd w:val="0"/>
        <w:spacing w:line="276" w:lineRule="auto"/>
        <w:jc w:val="both"/>
        <w:rPr>
          <w:rFonts w:ascii="Arial" w:hAnsi="Arial" w:cs="Arial"/>
          <w:sz w:val="16"/>
          <w:szCs w:val="16"/>
        </w:rPr>
      </w:pPr>
    </w:p>
    <w:p w14:paraId="207ED4DB" w14:textId="77777777" w:rsidR="00E46F45" w:rsidRPr="00BD6D39" w:rsidRDefault="00E46F45" w:rsidP="00E46F45">
      <w:pPr>
        <w:autoSpaceDE w:val="0"/>
        <w:autoSpaceDN w:val="0"/>
        <w:adjustRightInd w:val="0"/>
        <w:spacing w:line="276" w:lineRule="auto"/>
        <w:jc w:val="both"/>
        <w:rPr>
          <w:rFonts w:ascii="Arial" w:hAnsi="Arial" w:cs="Arial"/>
          <w:sz w:val="22"/>
          <w:szCs w:val="22"/>
        </w:rPr>
      </w:pPr>
      <w:r w:rsidRPr="00BD6D39">
        <w:rPr>
          <w:rFonts w:ascii="Arial" w:hAnsi="Arial" w:cs="Arial"/>
          <w:b/>
          <w:sz w:val="22"/>
          <w:szCs w:val="22"/>
        </w:rPr>
        <w:t>WHEREAS</w:t>
      </w:r>
      <w:r w:rsidRPr="00BD6D39">
        <w:rPr>
          <w:rFonts w:ascii="Arial" w:hAnsi="Arial" w:cs="Arial"/>
          <w:sz w:val="22"/>
          <w:szCs w:val="22"/>
        </w:rPr>
        <w:t xml:space="preserve">, Agency desires to engage Contractor to </w:t>
      </w:r>
      <w:r w:rsidR="006C0D66" w:rsidRPr="00BD6D39">
        <w:rPr>
          <w:rFonts w:ascii="Arial" w:hAnsi="Arial" w:cs="Arial"/>
          <w:sz w:val="22"/>
          <w:szCs w:val="22"/>
          <w:u w:val="single"/>
        </w:rPr>
        <w:t>Description of Services</w:t>
      </w:r>
    </w:p>
    <w:p w14:paraId="3CB8A0CA" w14:textId="77777777" w:rsidR="00E46F45" w:rsidRPr="002E07E4" w:rsidRDefault="00E46F45" w:rsidP="00E46F45">
      <w:pPr>
        <w:autoSpaceDE w:val="0"/>
        <w:autoSpaceDN w:val="0"/>
        <w:adjustRightInd w:val="0"/>
        <w:jc w:val="both"/>
        <w:rPr>
          <w:rFonts w:ascii="Arial" w:hAnsi="Arial" w:cs="Arial"/>
          <w:sz w:val="16"/>
          <w:szCs w:val="16"/>
        </w:rPr>
      </w:pPr>
    </w:p>
    <w:p w14:paraId="11FD26F3"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b/>
          <w:bCs/>
          <w:sz w:val="22"/>
          <w:szCs w:val="22"/>
        </w:rPr>
        <w:t>WHEREAS</w:t>
      </w:r>
      <w:r w:rsidRPr="00BD6D39">
        <w:rPr>
          <w:rFonts w:ascii="Arial" w:hAnsi="Arial" w:cs="Arial"/>
          <w:sz w:val="22"/>
          <w:szCs w:val="22"/>
        </w:rPr>
        <w:t xml:space="preserve">, pursuant to Section 5120.09 of the Ohio Revised Code, Agency may enter into agreements with contractors to effectuate the purposes for which Agency was created; </w:t>
      </w:r>
    </w:p>
    <w:p w14:paraId="37CBE948" w14:textId="77777777" w:rsidR="00E46F45" w:rsidRPr="002E07E4" w:rsidRDefault="00E46F45" w:rsidP="00E46F45">
      <w:pPr>
        <w:autoSpaceDE w:val="0"/>
        <w:autoSpaceDN w:val="0"/>
        <w:adjustRightInd w:val="0"/>
        <w:jc w:val="both"/>
        <w:rPr>
          <w:rFonts w:ascii="Arial" w:hAnsi="Arial" w:cs="Arial"/>
          <w:sz w:val="16"/>
          <w:szCs w:val="16"/>
        </w:rPr>
      </w:pPr>
    </w:p>
    <w:p w14:paraId="24C1410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b/>
          <w:bCs/>
          <w:sz w:val="22"/>
          <w:szCs w:val="22"/>
        </w:rPr>
        <w:t xml:space="preserve">WHEREAS, </w:t>
      </w:r>
      <w:r w:rsidRPr="00BD6D39">
        <w:rPr>
          <w:rFonts w:ascii="Arial" w:hAnsi="Arial" w:cs="Arial"/>
          <w:sz w:val="22"/>
          <w:szCs w:val="22"/>
        </w:rPr>
        <w:t>Contractor desires to provide such services and/or such goods in accordance with the terms and conditions prescribed by Agency; and</w:t>
      </w:r>
    </w:p>
    <w:p w14:paraId="24E97E05" w14:textId="77777777" w:rsidR="00E46F45" w:rsidRPr="002E07E4" w:rsidRDefault="00E46F45" w:rsidP="00E46F45">
      <w:pPr>
        <w:autoSpaceDE w:val="0"/>
        <w:autoSpaceDN w:val="0"/>
        <w:adjustRightInd w:val="0"/>
        <w:jc w:val="both"/>
        <w:rPr>
          <w:rFonts w:ascii="Arial" w:hAnsi="Arial" w:cs="Arial"/>
          <w:sz w:val="16"/>
          <w:szCs w:val="16"/>
        </w:rPr>
      </w:pPr>
    </w:p>
    <w:p w14:paraId="2C9447A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b/>
          <w:bCs/>
          <w:sz w:val="22"/>
          <w:szCs w:val="22"/>
        </w:rPr>
        <w:t>NOW, THEREFORE,</w:t>
      </w:r>
      <w:r w:rsidRPr="00BD6D39">
        <w:rPr>
          <w:rFonts w:ascii="Arial" w:hAnsi="Arial" w:cs="Arial"/>
          <w:sz w:val="22"/>
          <w:szCs w:val="22"/>
        </w:rPr>
        <w:t xml:space="preserve"> in consideration of the mutual promises, covenants, and agreements set forth herein, the parties hereto agree as follows:</w:t>
      </w:r>
    </w:p>
    <w:p w14:paraId="4F8EAB16" w14:textId="77777777" w:rsidR="00E46F45" w:rsidRPr="002E07E4" w:rsidRDefault="00E46F45" w:rsidP="00E46F45">
      <w:pPr>
        <w:autoSpaceDE w:val="0"/>
        <w:autoSpaceDN w:val="0"/>
        <w:adjustRightInd w:val="0"/>
        <w:jc w:val="both"/>
        <w:rPr>
          <w:rFonts w:ascii="Arial" w:hAnsi="Arial" w:cs="Arial"/>
          <w:sz w:val="16"/>
          <w:szCs w:val="16"/>
        </w:rPr>
      </w:pPr>
    </w:p>
    <w:p w14:paraId="2F4652C5"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  NATURE OF CONTRACT</w:t>
      </w:r>
    </w:p>
    <w:p w14:paraId="37E218FF" w14:textId="77777777" w:rsidR="00E46F45" w:rsidRPr="002E07E4" w:rsidRDefault="00E46F45" w:rsidP="00E46F45">
      <w:pPr>
        <w:tabs>
          <w:tab w:val="left" w:pos="2160"/>
        </w:tabs>
        <w:autoSpaceDE w:val="0"/>
        <w:autoSpaceDN w:val="0"/>
        <w:adjustRightInd w:val="0"/>
        <w:jc w:val="both"/>
        <w:rPr>
          <w:rFonts w:ascii="Arial" w:hAnsi="Arial" w:cs="Arial"/>
          <w:b/>
          <w:bCs/>
          <w:sz w:val="16"/>
          <w:szCs w:val="16"/>
        </w:rPr>
      </w:pPr>
    </w:p>
    <w:p w14:paraId="77E5C8C6" w14:textId="77777777" w:rsidR="00E46F45" w:rsidRPr="00BD6D39" w:rsidRDefault="00E46F45" w:rsidP="00E84C32">
      <w:pPr>
        <w:numPr>
          <w:ilvl w:val="1"/>
          <w:numId w:val="24"/>
        </w:numPr>
        <w:tabs>
          <w:tab w:val="left"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Contractor shall be employed as an independent contractor, to fulfill the terms of this Contract.  It is specifically understood that the nature of the services and/or goods to be rendered under this Contract are of such a personal nature that Agency is the sole judge of the adequacy of such services and/or goods.  Agency thus reserves the right to cancel this Contract should Agency at any time be dissatisfied with Contractor’s performance of its duties under this Contract.</w:t>
      </w:r>
    </w:p>
    <w:p w14:paraId="4554417A"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4C60AE60" w14:textId="77777777" w:rsidR="00E46F45" w:rsidRPr="00BD6D39" w:rsidRDefault="00E46F45" w:rsidP="00E84C32">
      <w:pPr>
        <w:numPr>
          <w:ilvl w:val="1"/>
          <w:numId w:val="24"/>
        </w:numPr>
        <w:tabs>
          <w:tab w:val="left"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Agency enters into this Contract in reliance upon Contractor’s representations that it has the necessary expertise and experience to perform its obligations hereunder, and Contractor warrants that it does possess the necessary expertise and experience.</w:t>
      </w:r>
    </w:p>
    <w:p w14:paraId="340E7689" w14:textId="77777777" w:rsidR="00E46F45" w:rsidRPr="002E07E4" w:rsidRDefault="00E46F45" w:rsidP="002E07E4">
      <w:pPr>
        <w:autoSpaceDE w:val="0"/>
        <w:autoSpaceDN w:val="0"/>
        <w:adjustRightInd w:val="0"/>
        <w:jc w:val="both"/>
        <w:rPr>
          <w:rFonts w:ascii="Arial" w:hAnsi="Arial" w:cs="Arial"/>
          <w:bCs/>
          <w:sz w:val="16"/>
          <w:szCs w:val="16"/>
        </w:rPr>
      </w:pPr>
    </w:p>
    <w:p w14:paraId="29E6418F" w14:textId="77777777" w:rsidR="00E46F45" w:rsidRPr="00BD6D39" w:rsidRDefault="00E46F45" w:rsidP="00E46F45">
      <w:pPr>
        <w:tabs>
          <w:tab w:val="left"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1.3</w:t>
      </w:r>
      <w:r w:rsidRPr="00BD6D39">
        <w:rPr>
          <w:rFonts w:ascii="Arial" w:hAnsi="Arial" w:cs="Arial"/>
          <w:bCs/>
          <w:sz w:val="22"/>
          <w:szCs w:val="22"/>
        </w:rPr>
        <w:tab/>
        <w:t>Contractor shall provide services and/or goods and Agency shall not hire, supervise, or pay any assistants to Contractor in its performance under this Contract.  Agency shall not be required to provide any training to Contractor to enable it to provide services and/or goods required hereunder.</w:t>
      </w:r>
    </w:p>
    <w:p w14:paraId="016DD1FC"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6D1D6B83" w14:textId="77777777" w:rsidR="00E46F45" w:rsidRPr="00BD6D39" w:rsidRDefault="00E46F45" w:rsidP="00E46F45">
      <w:pPr>
        <w:tabs>
          <w:tab w:val="left"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lastRenderedPageBreak/>
        <w:t>1.4</w:t>
      </w:r>
      <w:r w:rsidRPr="00BD6D39">
        <w:rPr>
          <w:rFonts w:ascii="Arial" w:hAnsi="Arial" w:cs="Arial"/>
          <w:bCs/>
          <w:sz w:val="22"/>
          <w:szCs w:val="22"/>
        </w:rPr>
        <w:tab/>
        <w:t>In the event of a cancellation by Agency, Contractor shall be reimbursed in accordance with Article 6, Termination of Contractor’s Services and/or Goods.  All provisions of this Contract relating to “confidentiality” shall remain binding upon Contractor in the event of cancellation.</w:t>
      </w:r>
    </w:p>
    <w:p w14:paraId="1CB27EEC" w14:textId="77777777" w:rsidR="00E46F45" w:rsidRPr="002E07E4" w:rsidRDefault="00E46F45" w:rsidP="00E46F45">
      <w:pPr>
        <w:autoSpaceDE w:val="0"/>
        <w:autoSpaceDN w:val="0"/>
        <w:adjustRightInd w:val="0"/>
        <w:ind w:left="720"/>
        <w:jc w:val="both"/>
        <w:rPr>
          <w:rFonts w:ascii="Arial" w:hAnsi="Arial" w:cs="Arial"/>
          <w:bCs/>
          <w:sz w:val="16"/>
          <w:szCs w:val="16"/>
        </w:rPr>
      </w:pPr>
    </w:p>
    <w:p w14:paraId="06BBEC32" w14:textId="77777777" w:rsidR="00E46F45" w:rsidRPr="00BD6D39" w:rsidRDefault="00E46F45" w:rsidP="00E46F45">
      <w:pPr>
        <w:tabs>
          <w:tab w:val="left"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1.5</w:t>
      </w:r>
      <w:r w:rsidRPr="00BD6D39">
        <w:rPr>
          <w:rFonts w:ascii="Arial" w:hAnsi="Arial" w:cs="Arial"/>
          <w:bCs/>
          <w:sz w:val="22"/>
          <w:szCs w:val="22"/>
        </w:rPr>
        <w:tab/>
        <w:t>Agency may, from time to time, communicate specific instructions and requests to Contractor concerning the performance of the work described in this Contract.  Upon such notice and within ten (10) days after receipt of instructions, Contractor shall comply with such instructions and fulfill such requests to Agency’s satisfaction.  It is expressly understood by the parties that these instructions and requests are for the sole purpose of performing the specific tasks requested to ensure satisfactory completion of the work described in this Contract.  The management of the work, including the exclusive right to control or direct the manner or means by which the work is performed, remains with the Contractor.  Agency retains the right to ensure that Contractor’s work is in conformity with the terms and conditions of this Contract.  It is fully understood and agreed that Contractor is an independent contractor and neither Contractor nor its personnel shall at any time, or for any purpose, be considered as agents, servants, or employees of Agency or the State of Ohio.</w:t>
      </w:r>
    </w:p>
    <w:p w14:paraId="7260E013" w14:textId="77777777" w:rsidR="00E46F45" w:rsidRPr="002E07E4" w:rsidRDefault="00E46F45" w:rsidP="00E46F45">
      <w:pPr>
        <w:autoSpaceDE w:val="0"/>
        <w:autoSpaceDN w:val="0"/>
        <w:adjustRightInd w:val="0"/>
        <w:jc w:val="both"/>
        <w:rPr>
          <w:rFonts w:ascii="Arial" w:hAnsi="Arial" w:cs="Arial"/>
          <w:sz w:val="16"/>
          <w:szCs w:val="16"/>
        </w:rPr>
      </w:pPr>
    </w:p>
    <w:p w14:paraId="098135A9"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 xml:space="preserve">ARTICLE 2:  SCOPE OF SERVICES AND/OR GOODS </w:t>
      </w:r>
    </w:p>
    <w:p w14:paraId="3CF45881" w14:textId="77777777" w:rsidR="00E46F45" w:rsidRPr="00BD6D39" w:rsidRDefault="00E46F45" w:rsidP="00E46F45">
      <w:pPr>
        <w:tabs>
          <w:tab w:val="left" w:pos="2160"/>
        </w:tabs>
        <w:autoSpaceDE w:val="0"/>
        <w:autoSpaceDN w:val="0"/>
        <w:adjustRightInd w:val="0"/>
        <w:jc w:val="both"/>
        <w:rPr>
          <w:rFonts w:ascii="Arial" w:hAnsi="Arial" w:cs="Arial"/>
          <w:b/>
          <w:bCs/>
          <w:sz w:val="22"/>
          <w:szCs w:val="22"/>
        </w:rPr>
      </w:pPr>
    </w:p>
    <w:p w14:paraId="04F42AFA" w14:textId="77777777" w:rsidR="00E46F45" w:rsidRPr="00BD6D39" w:rsidRDefault="00E46F45" w:rsidP="00E46F45">
      <w:pPr>
        <w:numPr>
          <w:ilvl w:val="1"/>
          <w:numId w:val="2"/>
        </w:numPr>
        <w:autoSpaceDE w:val="0"/>
        <w:autoSpaceDN w:val="0"/>
        <w:adjustRightInd w:val="0"/>
        <w:jc w:val="both"/>
        <w:rPr>
          <w:rFonts w:ascii="Arial" w:hAnsi="Arial" w:cs="Arial"/>
          <w:bCs/>
          <w:sz w:val="22"/>
          <w:szCs w:val="22"/>
        </w:rPr>
      </w:pPr>
      <w:r w:rsidRPr="00BD6D39">
        <w:rPr>
          <w:rFonts w:ascii="Arial" w:hAnsi="Arial" w:cs="Arial"/>
          <w:bCs/>
          <w:sz w:val="22"/>
          <w:szCs w:val="22"/>
        </w:rPr>
        <w:t xml:space="preserve">If the purchase was not solicited, the Contractor shall provide </w:t>
      </w:r>
      <w:r w:rsidR="0035503D" w:rsidRPr="00BD6D39">
        <w:rPr>
          <w:rFonts w:ascii="Arial" w:hAnsi="Arial" w:cs="Arial"/>
          <w:bCs/>
          <w:sz w:val="22"/>
          <w:szCs w:val="22"/>
        </w:rPr>
        <w:t>the following scope of services and/or goods:</w:t>
      </w:r>
    </w:p>
    <w:p w14:paraId="262171B1"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6C1367F8" w14:textId="77777777" w:rsidR="00E46F45" w:rsidRPr="00BD6D39" w:rsidRDefault="00670E69" w:rsidP="00E46F45">
      <w:pPr>
        <w:autoSpaceDE w:val="0"/>
        <w:autoSpaceDN w:val="0"/>
        <w:adjustRightInd w:val="0"/>
        <w:ind w:left="720"/>
        <w:jc w:val="both"/>
        <w:rPr>
          <w:rFonts w:ascii="Arial" w:hAnsi="Arial" w:cs="Arial"/>
          <w:bCs/>
          <w:sz w:val="22"/>
          <w:szCs w:val="22"/>
        </w:rPr>
      </w:pPr>
      <w:r w:rsidRPr="00BD6D39">
        <w:rPr>
          <w:rFonts w:ascii="Arial" w:hAnsi="Arial" w:cs="Arial"/>
          <w:bCs/>
          <w:sz w:val="22"/>
          <w:szCs w:val="22"/>
        </w:rPr>
        <w:t>N/A</w:t>
      </w:r>
    </w:p>
    <w:p w14:paraId="3F8878AC"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718A47C2" w14:textId="77777777" w:rsidR="00E46F45" w:rsidRPr="00BD6D39" w:rsidRDefault="00E46F45" w:rsidP="00E46F45">
      <w:pPr>
        <w:autoSpaceDE w:val="0"/>
        <w:autoSpaceDN w:val="0"/>
        <w:adjustRightInd w:val="0"/>
        <w:ind w:left="1080"/>
        <w:jc w:val="both"/>
        <w:rPr>
          <w:rFonts w:ascii="Arial" w:hAnsi="Arial" w:cs="Arial"/>
          <w:bCs/>
          <w:sz w:val="22"/>
          <w:szCs w:val="22"/>
        </w:rPr>
      </w:pPr>
      <w:r w:rsidRPr="00BD6D39">
        <w:rPr>
          <w:rFonts w:ascii="Arial" w:hAnsi="Arial" w:cs="Arial"/>
          <w:bCs/>
          <w:sz w:val="22"/>
          <w:szCs w:val="22"/>
        </w:rPr>
        <w:t>(If additional space is needed, then attach an additional page headed “Continuation of 2.1” which is attached hereto and incorporated herein.)</w:t>
      </w:r>
    </w:p>
    <w:p w14:paraId="60EFBF2E"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68864284" w14:textId="77777777" w:rsidR="00E46F45" w:rsidRPr="00BD6D39" w:rsidRDefault="00E46F45" w:rsidP="00E46F45">
      <w:pPr>
        <w:autoSpaceDE w:val="0"/>
        <w:autoSpaceDN w:val="0"/>
        <w:adjustRightInd w:val="0"/>
        <w:ind w:left="720"/>
        <w:jc w:val="both"/>
        <w:rPr>
          <w:rFonts w:ascii="Arial" w:hAnsi="Arial" w:cs="Arial"/>
          <w:bCs/>
          <w:sz w:val="22"/>
          <w:szCs w:val="22"/>
        </w:rPr>
      </w:pPr>
      <w:r w:rsidRPr="00BD6D39">
        <w:rPr>
          <w:rFonts w:ascii="Arial" w:hAnsi="Arial" w:cs="Arial"/>
          <w:bCs/>
          <w:sz w:val="22"/>
          <w:szCs w:val="22"/>
          <w:u w:val="single"/>
        </w:rPr>
        <w:t>If solicited</w:t>
      </w:r>
      <w:r w:rsidRPr="00BD6D39">
        <w:rPr>
          <w:rFonts w:ascii="Arial" w:hAnsi="Arial" w:cs="Arial"/>
          <w:bCs/>
          <w:sz w:val="22"/>
          <w:szCs w:val="22"/>
        </w:rPr>
        <w:t>, the solicitation (number _________________) documents, which describe the goods and/or services to be provided and the payment terms which are attached hereto and incorporated herein.</w:t>
      </w:r>
    </w:p>
    <w:p w14:paraId="01B2B6FF"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4022FD79" w14:textId="77777777" w:rsidR="000C220A" w:rsidRDefault="00E46F45" w:rsidP="00E46F45">
      <w:pPr>
        <w:numPr>
          <w:ilvl w:val="1"/>
          <w:numId w:val="2"/>
        </w:numPr>
        <w:autoSpaceDE w:val="0"/>
        <w:autoSpaceDN w:val="0"/>
        <w:adjustRightInd w:val="0"/>
        <w:jc w:val="both"/>
        <w:rPr>
          <w:rFonts w:ascii="Arial" w:hAnsi="Arial" w:cs="Arial"/>
          <w:bCs/>
          <w:sz w:val="22"/>
          <w:szCs w:val="22"/>
        </w:rPr>
      </w:pPr>
      <w:r w:rsidRPr="00BD6D39">
        <w:rPr>
          <w:rFonts w:ascii="Arial" w:hAnsi="Arial" w:cs="Arial"/>
          <w:bCs/>
          <w:sz w:val="22"/>
          <w:szCs w:val="22"/>
        </w:rPr>
        <w:t xml:space="preserve">The Contractor’s Agency contact person for this Contract is __________________ who is responsible for overseeing compliance of the terms and conditions of this Contract and must verify and account for expenditures of state funds resulting from Contractor’s provision of services and/or goods. </w:t>
      </w:r>
    </w:p>
    <w:p w14:paraId="1962E494" w14:textId="77777777" w:rsidR="00E46F45" w:rsidRPr="000C220A" w:rsidRDefault="00E46F45" w:rsidP="000C220A">
      <w:pPr>
        <w:autoSpaceDE w:val="0"/>
        <w:autoSpaceDN w:val="0"/>
        <w:adjustRightInd w:val="0"/>
        <w:jc w:val="both"/>
        <w:rPr>
          <w:rFonts w:ascii="Arial" w:hAnsi="Arial" w:cs="Arial"/>
          <w:bCs/>
        </w:rPr>
      </w:pPr>
    </w:p>
    <w:p w14:paraId="01E7AF2D" w14:textId="77777777" w:rsidR="00E46F45" w:rsidRPr="00BD6D39" w:rsidRDefault="00E46F45" w:rsidP="00E46F45">
      <w:pPr>
        <w:numPr>
          <w:ilvl w:val="1"/>
          <w:numId w:val="2"/>
        </w:numPr>
        <w:autoSpaceDE w:val="0"/>
        <w:autoSpaceDN w:val="0"/>
        <w:adjustRightInd w:val="0"/>
        <w:jc w:val="both"/>
        <w:rPr>
          <w:rFonts w:ascii="Arial" w:hAnsi="Arial" w:cs="Arial"/>
          <w:bCs/>
          <w:sz w:val="22"/>
          <w:szCs w:val="22"/>
        </w:rPr>
      </w:pPr>
      <w:r w:rsidRPr="00BD6D39">
        <w:rPr>
          <w:rFonts w:ascii="Arial" w:hAnsi="Arial" w:cs="Arial"/>
          <w:bCs/>
          <w:sz w:val="22"/>
          <w:szCs w:val="22"/>
        </w:rPr>
        <w:t xml:space="preserve">Contractor shall not discuss or disclose with any non-party any information or material obtained pursuant to its obligations under this Contract without the prior written consent of Agency.  </w:t>
      </w:r>
    </w:p>
    <w:p w14:paraId="303807AC"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708B1F69" w14:textId="77777777" w:rsidR="00E46F45" w:rsidRPr="00BD6D39" w:rsidRDefault="00E46F45" w:rsidP="00E46F45">
      <w:pPr>
        <w:numPr>
          <w:ilvl w:val="1"/>
          <w:numId w:val="2"/>
        </w:numPr>
        <w:autoSpaceDE w:val="0"/>
        <w:autoSpaceDN w:val="0"/>
        <w:adjustRightInd w:val="0"/>
        <w:jc w:val="both"/>
        <w:rPr>
          <w:rFonts w:ascii="Arial" w:hAnsi="Arial" w:cs="Arial"/>
          <w:bCs/>
          <w:sz w:val="22"/>
          <w:szCs w:val="22"/>
        </w:rPr>
      </w:pPr>
      <w:r w:rsidRPr="00BD6D39">
        <w:rPr>
          <w:rFonts w:ascii="Arial" w:hAnsi="Arial" w:cs="Arial"/>
          <w:bCs/>
          <w:sz w:val="22"/>
          <w:szCs w:val="22"/>
        </w:rPr>
        <w:t>Due to institutional security requirements, available hours to provide services and/or goods may be limited by inmate availability.  In that event, the Contractor and Agency will negotiate a mutually agreeable schedule to provide services and/or goods.</w:t>
      </w:r>
    </w:p>
    <w:p w14:paraId="2440EC64" w14:textId="77777777" w:rsidR="00E46F45" w:rsidRPr="002E07E4" w:rsidRDefault="00E46F45" w:rsidP="00E46F45">
      <w:pPr>
        <w:autoSpaceDE w:val="0"/>
        <w:autoSpaceDN w:val="0"/>
        <w:adjustRightInd w:val="0"/>
        <w:jc w:val="both"/>
        <w:rPr>
          <w:rFonts w:ascii="Arial" w:hAnsi="Arial" w:cs="Arial"/>
          <w:bCs/>
          <w:sz w:val="16"/>
          <w:szCs w:val="16"/>
        </w:rPr>
      </w:pPr>
    </w:p>
    <w:p w14:paraId="69B98BDF" w14:textId="77777777" w:rsidR="00E46F45" w:rsidRPr="00BD6D39" w:rsidRDefault="00E46F45" w:rsidP="00E46F45">
      <w:pPr>
        <w:tabs>
          <w:tab w:val="left" w:pos="720"/>
        </w:tabs>
        <w:autoSpaceDE w:val="0"/>
        <w:autoSpaceDN w:val="0"/>
        <w:adjustRightInd w:val="0"/>
        <w:jc w:val="both"/>
        <w:outlineLvl w:val="0"/>
        <w:rPr>
          <w:rFonts w:ascii="Arial" w:hAnsi="Arial" w:cs="Arial"/>
          <w:bCs/>
          <w:sz w:val="22"/>
          <w:szCs w:val="22"/>
        </w:rPr>
      </w:pPr>
      <w:r w:rsidRPr="00BD6D39">
        <w:rPr>
          <w:rFonts w:ascii="Arial" w:hAnsi="Arial" w:cs="Arial"/>
          <w:b/>
          <w:bCs/>
          <w:sz w:val="22"/>
          <w:szCs w:val="22"/>
          <w:u w:val="single"/>
        </w:rPr>
        <w:t>ARTICLE 3:  TIME OF PERFORMANCE</w:t>
      </w:r>
    </w:p>
    <w:p w14:paraId="0E37D829" w14:textId="77777777" w:rsidR="00E46F45" w:rsidRPr="00BD6D39" w:rsidRDefault="00E46F45" w:rsidP="00E46F45">
      <w:pPr>
        <w:tabs>
          <w:tab w:val="left" w:pos="720"/>
        </w:tabs>
        <w:autoSpaceDE w:val="0"/>
        <w:autoSpaceDN w:val="0"/>
        <w:adjustRightInd w:val="0"/>
        <w:jc w:val="both"/>
        <w:rPr>
          <w:rFonts w:ascii="Arial" w:hAnsi="Arial" w:cs="Arial"/>
          <w:bCs/>
          <w:sz w:val="22"/>
          <w:szCs w:val="22"/>
        </w:rPr>
      </w:pPr>
    </w:p>
    <w:p w14:paraId="0F6C50D3" w14:textId="77777777" w:rsidR="00E46F45" w:rsidRPr="007D5876" w:rsidRDefault="00E46F45" w:rsidP="00E46F45">
      <w:pPr>
        <w:autoSpaceDE w:val="0"/>
        <w:autoSpaceDN w:val="0"/>
        <w:adjustRightInd w:val="0"/>
        <w:ind w:left="720" w:hanging="720"/>
        <w:jc w:val="both"/>
        <w:rPr>
          <w:rFonts w:ascii="Arial" w:hAnsi="Arial" w:cs="Arial"/>
          <w:bCs/>
          <w:sz w:val="22"/>
          <w:szCs w:val="22"/>
        </w:rPr>
      </w:pPr>
      <w:r w:rsidRPr="007D5876">
        <w:rPr>
          <w:rFonts w:ascii="Arial" w:hAnsi="Arial" w:cs="Arial"/>
          <w:bCs/>
          <w:sz w:val="22"/>
          <w:szCs w:val="22"/>
        </w:rPr>
        <w:t>3.1</w:t>
      </w:r>
      <w:r w:rsidRPr="007D5876">
        <w:rPr>
          <w:rFonts w:ascii="Arial" w:hAnsi="Arial" w:cs="Arial"/>
          <w:bCs/>
          <w:sz w:val="22"/>
          <w:szCs w:val="22"/>
        </w:rPr>
        <w:tab/>
        <w:t xml:space="preserve">This Contract shall remain in effect until the work described in Article 2, Scope of Services and/or Goods, is completed to the satisfaction of Agency and until Contractor is paid in accordance with Article 4, Compensation, or until terminated as provided in Article 6, Termination of Contractor’s Services and/or Goods, whichever is sooner.  </w:t>
      </w:r>
    </w:p>
    <w:p w14:paraId="49655D68" w14:textId="77777777" w:rsidR="00E46F45" w:rsidRPr="007D5876" w:rsidRDefault="00E46F45" w:rsidP="00E46F45">
      <w:pPr>
        <w:autoSpaceDE w:val="0"/>
        <w:autoSpaceDN w:val="0"/>
        <w:adjustRightInd w:val="0"/>
        <w:ind w:left="720"/>
        <w:jc w:val="both"/>
        <w:rPr>
          <w:rFonts w:ascii="Arial" w:hAnsi="Arial" w:cs="Arial"/>
          <w:bCs/>
          <w:strike/>
          <w:sz w:val="16"/>
          <w:szCs w:val="16"/>
        </w:rPr>
      </w:pPr>
    </w:p>
    <w:p w14:paraId="50BD45CF" w14:textId="77777777" w:rsidR="00E46F45" w:rsidRPr="00BD6D39" w:rsidRDefault="00E46F45" w:rsidP="00E46F45">
      <w:pPr>
        <w:autoSpaceDE w:val="0"/>
        <w:autoSpaceDN w:val="0"/>
        <w:adjustRightInd w:val="0"/>
        <w:ind w:left="720" w:hanging="720"/>
        <w:jc w:val="both"/>
        <w:rPr>
          <w:rFonts w:ascii="Arial" w:hAnsi="Arial" w:cs="Arial"/>
          <w:bCs/>
          <w:sz w:val="22"/>
          <w:szCs w:val="22"/>
        </w:rPr>
      </w:pPr>
      <w:r w:rsidRPr="007D5876">
        <w:rPr>
          <w:rFonts w:ascii="Arial" w:hAnsi="Arial" w:cs="Arial"/>
          <w:bCs/>
          <w:sz w:val="22"/>
          <w:szCs w:val="22"/>
        </w:rPr>
        <w:t>3.2</w:t>
      </w:r>
      <w:r w:rsidRPr="007D5876">
        <w:rPr>
          <w:rFonts w:ascii="Arial" w:hAnsi="Arial" w:cs="Arial"/>
          <w:bCs/>
          <w:sz w:val="22"/>
          <w:szCs w:val="22"/>
        </w:rPr>
        <w:tab/>
        <w:t xml:space="preserve">As the current General Assembly cannot commit a future General Assembly to expenditure, this Contract shall </w:t>
      </w:r>
      <w:r w:rsidRPr="00270DB0">
        <w:rPr>
          <w:rFonts w:ascii="Arial" w:hAnsi="Arial" w:cs="Arial"/>
          <w:bCs/>
          <w:sz w:val="22"/>
          <w:szCs w:val="22"/>
        </w:rPr>
        <w:t xml:space="preserve">expire on </w:t>
      </w:r>
      <w:r w:rsidR="007253E2">
        <w:rPr>
          <w:rFonts w:ascii="Arial" w:hAnsi="Arial" w:cs="Arial"/>
          <w:b/>
          <w:bCs/>
          <w:sz w:val="22"/>
          <w:szCs w:val="22"/>
          <w:u w:val="single"/>
        </w:rPr>
        <w:t>June 30, XXXX</w:t>
      </w:r>
      <w:r w:rsidR="00270DB0" w:rsidRPr="00270DB0">
        <w:rPr>
          <w:rFonts w:ascii="Arial" w:hAnsi="Arial" w:cs="Arial"/>
          <w:b/>
          <w:bCs/>
          <w:sz w:val="22"/>
          <w:szCs w:val="22"/>
        </w:rPr>
        <w:t>.</w:t>
      </w:r>
    </w:p>
    <w:p w14:paraId="082BE6AD" w14:textId="77777777" w:rsidR="00E46F45" w:rsidRPr="002E07E4" w:rsidRDefault="00E46F45" w:rsidP="00E46F45">
      <w:pPr>
        <w:autoSpaceDE w:val="0"/>
        <w:autoSpaceDN w:val="0"/>
        <w:adjustRightInd w:val="0"/>
        <w:ind w:left="720"/>
        <w:jc w:val="both"/>
        <w:rPr>
          <w:rFonts w:ascii="Arial" w:hAnsi="Arial" w:cs="Arial"/>
          <w:bCs/>
          <w:sz w:val="16"/>
          <w:szCs w:val="16"/>
        </w:rPr>
      </w:pPr>
    </w:p>
    <w:p w14:paraId="173D3179" w14:textId="77777777" w:rsidR="00E46F45" w:rsidRPr="00BD6D39" w:rsidRDefault="00E46F45" w:rsidP="00E46F45">
      <w:pPr>
        <w:autoSpaceDE w:val="0"/>
        <w:autoSpaceDN w:val="0"/>
        <w:adjustRightInd w:val="0"/>
        <w:ind w:left="720"/>
        <w:jc w:val="both"/>
        <w:rPr>
          <w:rFonts w:ascii="Arial" w:hAnsi="Arial" w:cs="Arial"/>
          <w:bCs/>
          <w:sz w:val="22"/>
          <w:szCs w:val="22"/>
        </w:rPr>
      </w:pPr>
      <w:r w:rsidRPr="007D5876">
        <w:rPr>
          <w:rFonts w:ascii="Arial" w:hAnsi="Arial" w:cs="Arial"/>
          <w:bCs/>
          <w:sz w:val="22"/>
          <w:szCs w:val="22"/>
        </w:rPr>
        <w:lastRenderedPageBreak/>
        <w:t>Prior to expiration of the original term or any renewed term, Agency may renew this Contract on the same terms and conditions by giving notice as set forth in Article 18 of this Contract.  Such renewal shall begin upon the expiration of the original term or any renewed term, as applicable, and expire as set forth in an Amendment to this Contract.</w:t>
      </w:r>
      <w:r w:rsidRPr="00BD6D39">
        <w:rPr>
          <w:rFonts w:ascii="Arial" w:hAnsi="Arial" w:cs="Arial"/>
          <w:bCs/>
          <w:sz w:val="22"/>
          <w:szCs w:val="22"/>
        </w:rPr>
        <w:t xml:space="preserve"> </w:t>
      </w:r>
    </w:p>
    <w:p w14:paraId="219FB265" w14:textId="77777777" w:rsidR="00E46F45" w:rsidRPr="002E07E4" w:rsidRDefault="00E46F45" w:rsidP="00E46F45">
      <w:pPr>
        <w:autoSpaceDE w:val="0"/>
        <w:autoSpaceDN w:val="0"/>
        <w:adjustRightInd w:val="0"/>
        <w:ind w:left="720"/>
        <w:jc w:val="both"/>
        <w:rPr>
          <w:rFonts w:ascii="Arial" w:hAnsi="Arial" w:cs="Arial"/>
          <w:bCs/>
          <w:sz w:val="16"/>
          <w:szCs w:val="16"/>
        </w:rPr>
      </w:pPr>
    </w:p>
    <w:p w14:paraId="068B9274" w14:textId="77777777" w:rsidR="00E46F45" w:rsidRPr="00BD6D39" w:rsidRDefault="00E46F45" w:rsidP="00E46F45">
      <w:pPr>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3.3</w:t>
      </w:r>
      <w:r w:rsidRPr="00BD6D39">
        <w:rPr>
          <w:rFonts w:ascii="Arial" w:hAnsi="Arial" w:cs="Arial"/>
          <w:bCs/>
          <w:sz w:val="22"/>
          <w:szCs w:val="22"/>
        </w:rPr>
        <w:tab/>
        <w:t>It is expressly agreed by the parties that none of the rights, duties, and obligations herein shall be binding on either party if award of this Contract would be contrary to the terms of Ohio Revised Code (“O.R.C.”) Section 3517.13 (campaign contribution), O.R.C. Section 127.16 (controlling board), or O.R.C. Chapter 102 (public officers – ethics).</w:t>
      </w:r>
    </w:p>
    <w:p w14:paraId="337E23BD" w14:textId="77777777" w:rsidR="00E46F45" w:rsidRPr="00CC0D78" w:rsidRDefault="00E46F45" w:rsidP="00E46F45">
      <w:pPr>
        <w:autoSpaceDE w:val="0"/>
        <w:autoSpaceDN w:val="0"/>
        <w:adjustRightInd w:val="0"/>
        <w:jc w:val="both"/>
        <w:rPr>
          <w:rFonts w:ascii="Arial" w:hAnsi="Arial" w:cs="Arial"/>
          <w:sz w:val="16"/>
          <w:szCs w:val="16"/>
        </w:rPr>
      </w:pPr>
    </w:p>
    <w:p w14:paraId="092DDAF6"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4: COMPENSATION</w:t>
      </w:r>
    </w:p>
    <w:p w14:paraId="3F35C5EA" w14:textId="77777777" w:rsidR="00E46F45" w:rsidRPr="00CC0D78" w:rsidRDefault="00E46F45" w:rsidP="00E46F45">
      <w:pPr>
        <w:autoSpaceDE w:val="0"/>
        <w:autoSpaceDN w:val="0"/>
        <w:adjustRightInd w:val="0"/>
        <w:jc w:val="both"/>
        <w:rPr>
          <w:rFonts w:ascii="Arial" w:hAnsi="Arial" w:cs="Arial"/>
          <w:sz w:val="16"/>
          <w:szCs w:val="16"/>
        </w:rPr>
      </w:pPr>
    </w:p>
    <w:p w14:paraId="0CF684D7" w14:textId="77777777" w:rsidR="00E46F45" w:rsidRPr="00BD6D39" w:rsidRDefault="00E46F45" w:rsidP="00E46F45">
      <w:pPr>
        <w:numPr>
          <w:ilvl w:val="1"/>
          <w:numId w:val="3"/>
        </w:numPr>
        <w:autoSpaceDE w:val="0"/>
        <w:autoSpaceDN w:val="0"/>
        <w:adjustRightInd w:val="0"/>
        <w:jc w:val="both"/>
        <w:rPr>
          <w:rFonts w:ascii="Arial" w:hAnsi="Arial" w:cs="Arial"/>
          <w:sz w:val="22"/>
          <w:szCs w:val="22"/>
        </w:rPr>
      </w:pPr>
      <w:r w:rsidRPr="00BD6D39">
        <w:rPr>
          <w:rFonts w:ascii="Arial" w:hAnsi="Arial" w:cs="Arial"/>
          <w:sz w:val="22"/>
          <w:szCs w:val="22"/>
        </w:rPr>
        <w:t xml:space="preserve">Agency shall pay Contractor for services and/or goods rendered a total amount of </w:t>
      </w:r>
      <w:r w:rsidRPr="00BD6D39">
        <w:rPr>
          <w:rFonts w:ascii="Arial" w:hAnsi="Arial" w:cs="Arial"/>
          <w:b/>
          <w:sz w:val="22"/>
          <w:szCs w:val="22"/>
          <w:u w:val="single"/>
        </w:rPr>
        <w:t>$XXX.</w:t>
      </w:r>
    </w:p>
    <w:p w14:paraId="6852F5FC" w14:textId="77777777" w:rsidR="00E46F45" w:rsidRPr="00CC0D78" w:rsidRDefault="00E46F45" w:rsidP="00E46F45">
      <w:pPr>
        <w:autoSpaceDE w:val="0"/>
        <w:autoSpaceDN w:val="0"/>
        <w:adjustRightInd w:val="0"/>
        <w:ind w:left="720"/>
        <w:jc w:val="both"/>
        <w:rPr>
          <w:rFonts w:ascii="Arial" w:hAnsi="Arial" w:cs="Arial"/>
          <w:sz w:val="16"/>
          <w:szCs w:val="16"/>
        </w:rPr>
      </w:pPr>
    </w:p>
    <w:p w14:paraId="51B3A222" w14:textId="77777777" w:rsidR="00E46F45" w:rsidRPr="00BD6D39" w:rsidRDefault="00E46F45" w:rsidP="00E46F45">
      <w:pPr>
        <w:numPr>
          <w:ilvl w:val="1"/>
          <w:numId w:val="3"/>
        </w:numPr>
        <w:autoSpaceDE w:val="0"/>
        <w:autoSpaceDN w:val="0"/>
        <w:adjustRightInd w:val="0"/>
        <w:jc w:val="both"/>
        <w:rPr>
          <w:rFonts w:ascii="Arial" w:hAnsi="Arial" w:cs="Arial"/>
          <w:sz w:val="22"/>
          <w:szCs w:val="22"/>
        </w:rPr>
      </w:pPr>
      <w:r w:rsidRPr="00BD6D39">
        <w:rPr>
          <w:rFonts w:ascii="Arial" w:hAnsi="Arial" w:cs="Arial"/>
          <w:sz w:val="22"/>
          <w:szCs w:val="22"/>
        </w:rPr>
        <w:t>The total amount due was computed according to the following payment schedule:</w:t>
      </w:r>
    </w:p>
    <w:p w14:paraId="735FC72B" w14:textId="77777777" w:rsidR="00E46F45" w:rsidRPr="00BD6D39" w:rsidRDefault="00E46F45" w:rsidP="00E46F45">
      <w:pPr>
        <w:tabs>
          <w:tab w:val="left" w:pos="720"/>
        </w:tabs>
        <w:autoSpaceDE w:val="0"/>
        <w:autoSpaceDN w:val="0"/>
        <w:adjustRightInd w:val="0"/>
        <w:ind w:left="720"/>
        <w:jc w:val="both"/>
        <w:rPr>
          <w:rFonts w:ascii="Arial" w:hAnsi="Arial" w:cs="Arial"/>
          <w:sz w:val="22"/>
          <w:szCs w:val="22"/>
        </w:rPr>
      </w:pPr>
      <w:r w:rsidRPr="00BD6D39">
        <w:rPr>
          <w:rFonts w:ascii="Arial" w:hAnsi="Arial" w:cs="Arial"/>
          <w:sz w:val="22"/>
          <w:szCs w:val="22"/>
        </w:rPr>
        <w:t>See Attached Solicitation Documents</w:t>
      </w:r>
    </w:p>
    <w:p w14:paraId="3C68AE23" w14:textId="77777777" w:rsidR="00E46F45" w:rsidRPr="00CC0D78" w:rsidRDefault="00E46F45" w:rsidP="00E46F45">
      <w:pPr>
        <w:tabs>
          <w:tab w:val="left" w:pos="720"/>
        </w:tabs>
        <w:autoSpaceDE w:val="0"/>
        <w:autoSpaceDN w:val="0"/>
        <w:adjustRightInd w:val="0"/>
        <w:ind w:left="720"/>
        <w:jc w:val="both"/>
        <w:rPr>
          <w:rFonts w:ascii="Arial" w:hAnsi="Arial" w:cs="Arial"/>
          <w:sz w:val="16"/>
          <w:szCs w:val="16"/>
        </w:rPr>
      </w:pPr>
    </w:p>
    <w:p w14:paraId="16ED55C0" w14:textId="77777777" w:rsidR="00E46F45" w:rsidRPr="00BD6D39" w:rsidRDefault="00E46F45" w:rsidP="00E46F45">
      <w:pPr>
        <w:numPr>
          <w:ilvl w:val="1"/>
          <w:numId w:val="3"/>
        </w:numPr>
        <w:tabs>
          <w:tab w:val="left" w:pos="720"/>
        </w:tabs>
        <w:autoSpaceDE w:val="0"/>
        <w:autoSpaceDN w:val="0"/>
        <w:adjustRightInd w:val="0"/>
        <w:jc w:val="both"/>
        <w:rPr>
          <w:rFonts w:ascii="Arial" w:hAnsi="Arial" w:cs="Arial"/>
          <w:sz w:val="22"/>
          <w:szCs w:val="22"/>
        </w:rPr>
      </w:pPr>
      <w:r w:rsidRPr="00BD6D39">
        <w:rPr>
          <w:rFonts w:ascii="Arial" w:hAnsi="Arial" w:cs="Arial"/>
          <w:sz w:val="22"/>
          <w:szCs w:val="22"/>
        </w:rPr>
        <w:t>Contractor shall submit an invoice for the compensation incurred consistent with Section 4.2 above, and each invoice shall contain a description of the services and/or goods provided and total amount due.  Upon receipt and approval of the invoice by Agency, a voucher for payment shall be processed.</w:t>
      </w:r>
    </w:p>
    <w:p w14:paraId="29FF62D8"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457FC5DF" w14:textId="77777777" w:rsidR="00E46F45" w:rsidRPr="00BD6D39" w:rsidRDefault="00E46F45" w:rsidP="00E46F45">
      <w:pPr>
        <w:numPr>
          <w:ilvl w:val="1"/>
          <w:numId w:val="3"/>
        </w:numPr>
        <w:tabs>
          <w:tab w:val="left" w:pos="720"/>
        </w:tabs>
        <w:autoSpaceDE w:val="0"/>
        <w:autoSpaceDN w:val="0"/>
        <w:adjustRightInd w:val="0"/>
        <w:jc w:val="both"/>
        <w:rPr>
          <w:rFonts w:ascii="Arial" w:hAnsi="Arial" w:cs="Arial"/>
          <w:sz w:val="22"/>
          <w:szCs w:val="22"/>
        </w:rPr>
      </w:pPr>
      <w:r w:rsidRPr="00BD6D39">
        <w:rPr>
          <w:rFonts w:ascii="Arial" w:hAnsi="Arial" w:cs="Arial"/>
          <w:bCs/>
          <w:sz w:val="22"/>
          <w:szCs w:val="22"/>
        </w:rPr>
        <w:t>Invoice Requirements.  The Contractor must submit an original invoice with three copies (3) copies to the office designated in the purchase order as the “bill to” address.  To be a proper invoice, the invoice must include the following information:</w:t>
      </w:r>
    </w:p>
    <w:p w14:paraId="51D6C7D7" w14:textId="77777777" w:rsidR="00E46F45" w:rsidRPr="00BD6D39" w:rsidRDefault="00E46F45" w:rsidP="00E46F45">
      <w:pPr>
        <w:autoSpaceDE w:val="0"/>
        <w:autoSpaceDN w:val="0"/>
        <w:adjustRightInd w:val="0"/>
        <w:ind w:left="720"/>
        <w:jc w:val="both"/>
        <w:rPr>
          <w:rFonts w:ascii="Arial" w:hAnsi="Arial" w:cs="Arial"/>
          <w:bCs/>
          <w:sz w:val="22"/>
          <w:szCs w:val="22"/>
        </w:rPr>
      </w:pPr>
    </w:p>
    <w:p w14:paraId="37BD560D" w14:textId="77777777" w:rsidR="00E46F45" w:rsidRPr="00BD6D39" w:rsidRDefault="00E46F45" w:rsidP="00E46F45">
      <w:pPr>
        <w:autoSpaceDE w:val="0"/>
        <w:autoSpaceDN w:val="0"/>
        <w:adjustRightInd w:val="0"/>
        <w:ind w:left="720"/>
        <w:jc w:val="both"/>
        <w:rPr>
          <w:rFonts w:ascii="Arial" w:hAnsi="Arial" w:cs="Arial"/>
          <w:bCs/>
          <w:sz w:val="22"/>
          <w:szCs w:val="22"/>
        </w:rPr>
      </w:pPr>
      <w:r w:rsidRPr="00BD6D39">
        <w:rPr>
          <w:rFonts w:ascii="Arial" w:hAnsi="Arial" w:cs="Arial"/>
          <w:bCs/>
          <w:sz w:val="22"/>
          <w:szCs w:val="22"/>
        </w:rPr>
        <w:t>The purchase order number authorizing the delivery of goods or services.  A description of what the Contractor delivered, including, as applicable, the time period, serial number, unit price, quantity, and total price of the goods and services. If an authorized dealer has fulfilled the purchase order, then the dealer’s information should be supplied in lieu of the Contractor’s information.</w:t>
      </w:r>
    </w:p>
    <w:p w14:paraId="759B0D7B" w14:textId="77777777" w:rsidR="00E46F45" w:rsidRPr="00CC0D78" w:rsidRDefault="00E46F45" w:rsidP="00E46F45">
      <w:pPr>
        <w:tabs>
          <w:tab w:val="left" w:pos="810"/>
        </w:tabs>
        <w:ind w:left="720" w:firstLine="4"/>
        <w:jc w:val="both"/>
        <w:rPr>
          <w:rFonts w:ascii="Arial" w:hAnsi="Arial" w:cs="Arial"/>
          <w:bCs/>
          <w:sz w:val="16"/>
          <w:szCs w:val="16"/>
        </w:rPr>
      </w:pPr>
    </w:p>
    <w:p w14:paraId="586122F1" w14:textId="77777777" w:rsidR="00E46F45" w:rsidRPr="00BD6D39" w:rsidRDefault="00E46F45" w:rsidP="00E84C32">
      <w:pPr>
        <w:numPr>
          <w:ilvl w:val="1"/>
          <w:numId w:val="25"/>
        </w:numPr>
        <w:autoSpaceDE w:val="0"/>
        <w:autoSpaceDN w:val="0"/>
        <w:adjustRightInd w:val="0"/>
        <w:jc w:val="both"/>
        <w:rPr>
          <w:rFonts w:ascii="Arial" w:hAnsi="Arial" w:cs="Arial"/>
          <w:bCs/>
          <w:sz w:val="22"/>
          <w:szCs w:val="22"/>
        </w:rPr>
      </w:pPr>
      <w:r w:rsidRPr="00BD6D39">
        <w:rPr>
          <w:rFonts w:ascii="Arial" w:hAnsi="Arial" w:cs="Arial"/>
          <w:bCs/>
          <w:sz w:val="22"/>
          <w:szCs w:val="22"/>
        </w:rPr>
        <w:t xml:space="preserve">Payment Due Date. </w:t>
      </w:r>
      <w:r w:rsidRPr="00BD6D39">
        <w:rPr>
          <w:rFonts w:ascii="Arial" w:hAnsi="Arial" w:cs="Arial"/>
          <w:b/>
          <w:bCs/>
          <w:sz w:val="22"/>
          <w:szCs w:val="22"/>
        </w:rPr>
        <w:t xml:space="preserve"> </w:t>
      </w:r>
      <w:r w:rsidRPr="00BD6D39">
        <w:rPr>
          <w:rFonts w:ascii="Arial" w:hAnsi="Arial" w:cs="Arial"/>
          <w:bCs/>
          <w:sz w:val="22"/>
          <w:szCs w:val="22"/>
        </w:rPr>
        <w:t>Payments under this Contract will be due on the 30</w:t>
      </w:r>
      <w:r w:rsidRPr="00BD6D39">
        <w:rPr>
          <w:rFonts w:ascii="Arial" w:hAnsi="Arial" w:cs="Arial"/>
          <w:bCs/>
          <w:sz w:val="22"/>
          <w:szCs w:val="22"/>
          <w:vertAlign w:val="superscript"/>
        </w:rPr>
        <w:t>th</w:t>
      </w:r>
      <w:r w:rsidRPr="00BD6D39">
        <w:rPr>
          <w:rFonts w:ascii="Arial" w:hAnsi="Arial" w:cs="Arial"/>
          <w:bCs/>
          <w:sz w:val="22"/>
          <w:szCs w:val="22"/>
        </w:rPr>
        <w:t xml:space="preserve"> calendar day after the later of the date of actual receipt of a proper invoice in the office designated to receive the invoice, or the date the service is delivered and accepted in accordance with the terms of this Contract.</w:t>
      </w:r>
    </w:p>
    <w:p w14:paraId="218649C0" w14:textId="77777777" w:rsidR="00E46F45" w:rsidRPr="00CC0D78" w:rsidRDefault="00E46F45" w:rsidP="00E46F45">
      <w:pPr>
        <w:tabs>
          <w:tab w:val="left" w:pos="720"/>
        </w:tabs>
        <w:autoSpaceDE w:val="0"/>
        <w:autoSpaceDN w:val="0"/>
        <w:adjustRightInd w:val="0"/>
        <w:jc w:val="both"/>
        <w:rPr>
          <w:rFonts w:ascii="Arial" w:hAnsi="Arial" w:cs="Arial"/>
          <w:bCs/>
          <w:sz w:val="16"/>
          <w:szCs w:val="16"/>
        </w:rPr>
      </w:pPr>
    </w:p>
    <w:p w14:paraId="37C80831" w14:textId="77777777" w:rsidR="00E46F45" w:rsidRPr="00BD6D39" w:rsidRDefault="00E46F45" w:rsidP="00E84C32">
      <w:pPr>
        <w:numPr>
          <w:ilvl w:val="1"/>
          <w:numId w:val="25"/>
        </w:numPr>
        <w:tabs>
          <w:tab w:val="left" w:pos="720"/>
        </w:tabs>
        <w:autoSpaceDE w:val="0"/>
        <w:autoSpaceDN w:val="0"/>
        <w:adjustRightInd w:val="0"/>
        <w:jc w:val="both"/>
        <w:rPr>
          <w:rFonts w:ascii="Arial" w:hAnsi="Arial" w:cs="Arial"/>
          <w:bCs/>
          <w:sz w:val="22"/>
          <w:szCs w:val="22"/>
        </w:rPr>
      </w:pPr>
      <w:r w:rsidRPr="00BD6D39">
        <w:rPr>
          <w:rFonts w:ascii="Arial" w:hAnsi="Arial" w:cs="Arial"/>
          <w:bCs/>
          <w:sz w:val="22"/>
          <w:szCs w:val="22"/>
        </w:rPr>
        <w:t>The date of the warrant issued in payment will be considered the date payment is made.  Interest on late payments will be paid in accordance with Ohio Revised Code Section 126.30.</w:t>
      </w:r>
    </w:p>
    <w:p w14:paraId="0FEF178C" w14:textId="77777777" w:rsidR="00E46F45" w:rsidRPr="00CC0D78" w:rsidRDefault="00E46F45" w:rsidP="00E46F45">
      <w:pPr>
        <w:tabs>
          <w:tab w:val="left" w:pos="720"/>
        </w:tabs>
        <w:autoSpaceDE w:val="0"/>
        <w:autoSpaceDN w:val="0"/>
        <w:adjustRightInd w:val="0"/>
        <w:jc w:val="both"/>
        <w:rPr>
          <w:rFonts w:ascii="Arial" w:hAnsi="Arial" w:cs="Arial"/>
          <w:sz w:val="16"/>
          <w:szCs w:val="16"/>
        </w:rPr>
      </w:pPr>
    </w:p>
    <w:p w14:paraId="6266FDDF" w14:textId="77777777" w:rsidR="00E46F45" w:rsidRPr="00BD6D39" w:rsidRDefault="00E46F45" w:rsidP="00E84C32">
      <w:pPr>
        <w:numPr>
          <w:ilvl w:val="1"/>
          <w:numId w:val="25"/>
        </w:numPr>
        <w:tabs>
          <w:tab w:val="left" w:pos="720"/>
        </w:tabs>
        <w:autoSpaceDE w:val="0"/>
        <w:autoSpaceDN w:val="0"/>
        <w:adjustRightInd w:val="0"/>
        <w:jc w:val="both"/>
        <w:rPr>
          <w:rFonts w:ascii="Arial" w:hAnsi="Arial" w:cs="Arial"/>
          <w:bCs/>
          <w:sz w:val="22"/>
          <w:szCs w:val="22"/>
        </w:rPr>
      </w:pPr>
      <w:r w:rsidRPr="00BD6D39">
        <w:rPr>
          <w:rFonts w:ascii="Arial" w:hAnsi="Arial" w:cs="Arial"/>
          <w:sz w:val="22"/>
          <w:szCs w:val="22"/>
        </w:rPr>
        <w:t>Any travel that the Contractor requires to perform its obligations under this Contract will be at the Contractor's expense.  The State will pay for any additional travel that it requests only with prior written approval and in accordance with OBM's travel policy in Rule 126-1-02 of the Ohio Administrative Code.  It is understood that Section (G) of Rule 126-1-02 does not apply.</w:t>
      </w:r>
    </w:p>
    <w:p w14:paraId="24262DB4" w14:textId="77777777" w:rsidR="00E46F45" w:rsidRPr="00CC0D78" w:rsidRDefault="00E46F45" w:rsidP="00E46F45">
      <w:pPr>
        <w:autoSpaceDE w:val="0"/>
        <w:autoSpaceDN w:val="0"/>
        <w:adjustRightInd w:val="0"/>
        <w:jc w:val="both"/>
        <w:rPr>
          <w:rFonts w:ascii="Arial" w:hAnsi="Arial" w:cs="Arial"/>
          <w:sz w:val="16"/>
          <w:szCs w:val="16"/>
        </w:rPr>
      </w:pPr>
    </w:p>
    <w:p w14:paraId="67B41620" w14:textId="77777777" w:rsidR="00E46F45" w:rsidRPr="00BD6D39" w:rsidRDefault="00E46F45" w:rsidP="00E46F45">
      <w:pPr>
        <w:autoSpaceDE w:val="0"/>
        <w:autoSpaceDN w:val="0"/>
        <w:adjustRightInd w:val="0"/>
        <w:jc w:val="both"/>
        <w:outlineLvl w:val="0"/>
        <w:rPr>
          <w:rFonts w:ascii="Arial" w:hAnsi="Arial" w:cs="Arial"/>
          <w:sz w:val="22"/>
          <w:szCs w:val="22"/>
        </w:rPr>
      </w:pPr>
      <w:r w:rsidRPr="00BD6D39">
        <w:rPr>
          <w:rFonts w:ascii="Arial" w:hAnsi="Arial" w:cs="Arial"/>
          <w:b/>
          <w:sz w:val="22"/>
          <w:szCs w:val="22"/>
          <w:u w:val="single"/>
        </w:rPr>
        <w:t>ARTICLE 5:  CERTIFICATION OF FUNDS</w:t>
      </w:r>
    </w:p>
    <w:p w14:paraId="02C1AB43" w14:textId="77777777" w:rsidR="00E46F45" w:rsidRPr="00CC0D78" w:rsidRDefault="00E46F45" w:rsidP="00E46F45">
      <w:pPr>
        <w:autoSpaceDE w:val="0"/>
        <w:autoSpaceDN w:val="0"/>
        <w:adjustRightInd w:val="0"/>
        <w:jc w:val="both"/>
        <w:rPr>
          <w:rFonts w:ascii="Arial" w:hAnsi="Arial" w:cs="Arial"/>
          <w:sz w:val="16"/>
          <w:szCs w:val="16"/>
        </w:rPr>
      </w:pPr>
    </w:p>
    <w:p w14:paraId="5AD3D073" w14:textId="77777777" w:rsidR="00E46F45" w:rsidRPr="00BD6D39" w:rsidRDefault="00E46F45" w:rsidP="00E46F45">
      <w:pPr>
        <w:autoSpaceDE w:val="0"/>
        <w:autoSpaceDN w:val="0"/>
        <w:adjustRightInd w:val="0"/>
        <w:jc w:val="both"/>
        <w:rPr>
          <w:rFonts w:ascii="Arial" w:hAnsi="Arial" w:cs="Arial"/>
          <w:bCs/>
          <w:sz w:val="22"/>
          <w:szCs w:val="22"/>
        </w:rPr>
      </w:pPr>
      <w:r w:rsidRPr="00BD6D39">
        <w:rPr>
          <w:rFonts w:ascii="Arial" w:hAnsi="Arial" w:cs="Arial"/>
          <w:bCs/>
          <w:sz w:val="22"/>
          <w:szCs w:val="22"/>
        </w:rPr>
        <w:t>It is expressly understood and agreed by the parties that none of the rights, duties, and obligations described in this Contract shall be binding on either party until all relevant statutory provisions of the O.R.C., including, but not limited to, O.R.C. Section 126.07, have been complied with, and until such time as all necessary funds are available or encumbered and, when required, such expenditure of funds is approved by the Controlling Board of the State of Ohio, or in the event that grant funds are used, until such time that Agency gives Contractor written notice that such funds have been made available to Agency by Agency’s funding source.</w:t>
      </w:r>
    </w:p>
    <w:p w14:paraId="0AF0C4F1" w14:textId="77777777" w:rsidR="00E46F45" w:rsidRPr="00BD6D39" w:rsidRDefault="00E46F45" w:rsidP="00E46F45">
      <w:pPr>
        <w:autoSpaceDE w:val="0"/>
        <w:autoSpaceDN w:val="0"/>
        <w:adjustRightInd w:val="0"/>
        <w:jc w:val="both"/>
        <w:rPr>
          <w:rFonts w:ascii="Arial" w:hAnsi="Arial" w:cs="Arial"/>
          <w:sz w:val="22"/>
          <w:szCs w:val="22"/>
        </w:rPr>
      </w:pPr>
    </w:p>
    <w:p w14:paraId="51C01104" w14:textId="77777777" w:rsidR="00BA73D8" w:rsidRDefault="00BA73D8" w:rsidP="00E46F45">
      <w:pPr>
        <w:autoSpaceDE w:val="0"/>
        <w:autoSpaceDN w:val="0"/>
        <w:adjustRightInd w:val="0"/>
        <w:jc w:val="both"/>
        <w:outlineLvl w:val="0"/>
        <w:rPr>
          <w:rFonts w:ascii="Arial" w:hAnsi="Arial" w:cs="Arial"/>
          <w:b/>
          <w:sz w:val="22"/>
          <w:szCs w:val="22"/>
          <w:u w:val="single"/>
        </w:rPr>
      </w:pPr>
    </w:p>
    <w:p w14:paraId="50599A86" w14:textId="77777777" w:rsidR="00E46F45"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6:  TERMINATION OF CONTRACTOR’S SERVICES AND/OR GOODS</w:t>
      </w:r>
    </w:p>
    <w:p w14:paraId="1889D8E1" w14:textId="77777777" w:rsidR="00C74FF2" w:rsidRPr="00C74FF2" w:rsidRDefault="00C74FF2" w:rsidP="00E46F45">
      <w:pPr>
        <w:autoSpaceDE w:val="0"/>
        <w:autoSpaceDN w:val="0"/>
        <w:adjustRightInd w:val="0"/>
        <w:jc w:val="both"/>
        <w:outlineLvl w:val="0"/>
        <w:rPr>
          <w:rFonts w:ascii="Arial" w:hAnsi="Arial" w:cs="Arial"/>
          <w:b/>
          <w:sz w:val="16"/>
          <w:szCs w:val="16"/>
          <w:u w:val="single"/>
        </w:rPr>
      </w:pPr>
    </w:p>
    <w:p w14:paraId="7B51ED2D" w14:textId="77777777" w:rsidR="00E46F45" w:rsidRPr="00CC0D78" w:rsidRDefault="00E46F45" w:rsidP="00E46F45">
      <w:pPr>
        <w:autoSpaceDE w:val="0"/>
        <w:autoSpaceDN w:val="0"/>
        <w:adjustRightInd w:val="0"/>
        <w:jc w:val="both"/>
        <w:rPr>
          <w:rFonts w:ascii="Arial" w:hAnsi="Arial" w:cs="Arial"/>
          <w:sz w:val="16"/>
          <w:szCs w:val="16"/>
        </w:rPr>
      </w:pPr>
    </w:p>
    <w:p w14:paraId="1104D575"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Agency may, at any time prior to the completion of services and/or delivery of all goods by Contractor under this Contract suspend or terminate this Contract with or without cause by giving written notice to Contractor.</w:t>
      </w:r>
    </w:p>
    <w:p w14:paraId="017D9198"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49472E83"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upon receipt of notice of suspension or termination, shall cease work on the suspended or terminated activities under this Contract, suspend or terminate all subcontracts relating to the suspended or terminated activities, take all necessary or appropriate steps to limit disbursements and minimize costs, and, if requested by Agency, furnish a report, as of the date of receipt of notice of suspension or termination, describing the status of all work under this Contract, including, without limitation, results, conclusions resulting therefrom, and any other matters Agency requires.</w:t>
      </w:r>
    </w:p>
    <w:p w14:paraId="4AD03D91"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31D6D126"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shall be paid for services and/or goods provided up to the date Contractor received notice of suspension or termination, less any payments previously made, provided Contractor has supported such payments with detailed factual data containing services and/or goods provided and hours worked.  In the event of suspension or termination, any payments made by Agency for which Contractor has not provided services and/or goods shall be refunded.</w:t>
      </w:r>
    </w:p>
    <w:p w14:paraId="192260BF" w14:textId="77777777" w:rsidR="00E46F45" w:rsidRPr="00CC0D78" w:rsidRDefault="00E46F45" w:rsidP="00E46F45">
      <w:pPr>
        <w:autoSpaceDE w:val="0"/>
        <w:autoSpaceDN w:val="0"/>
        <w:adjustRightInd w:val="0"/>
        <w:ind w:left="720"/>
        <w:jc w:val="both"/>
        <w:rPr>
          <w:rFonts w:ascii="Arial" w:hAnsi="Arial" w:cs="Arial"/>
          <w:sz w:val="16"/>
          <w:szCs w:val="16"/>
        </w:rPr>
      </w:pPr>
    </w:p>
    <w:p w14:paraId="56E62CDE"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In the event this Contract is terminated prior to its completion, Contractor, upon payment as specified, shall deliver to Agency all work products and documents which have been prepared by Contractor in the course of providing services and/or goods under this Contract.  All such materials shall become and remain the properties of Agency, to be used in such manner and for such purpose as Agency may choose.</w:t>
      </w:r>
    </w:p>
    <w:p w14:paraId="5754244D" w14:textId="77777777" w:rsidR="00A81D22" w:rsidRPr="00CC0D78" w:rsidRDefault="00A81D22" w:rsidP="00A81D22">
      <w:pPr>
        <w:autoSpaceDE w:val="0"/>
        <w:autoSpaceDN w:val="0"/>
        <w:adjustRightInd w:val="0"/>
        <w:ind w:left="720"/>
        <w:jc w:val="both"/>
        <w:rPr>
          <w:rFonts w:ascii="Arial" w:hAnsi="Arial" w:cs="Arial"/>
          <w:sz w:val="16"/>
          <w:szCs w:val="16"/>
        </w:rPr>
      </w:pPr>
    </w:p>
    <w:p w14:paraId="52018E24"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agrees to waive any right to, and shall make no claim for, additional compensation against Agency by reason of such suspension or termination.</w:t>
      </w:r>
    </w:p>
    <w:p w14:paraId="20B6D1B3"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2097729B"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may terminate this Contract upon 90 days prior written notice to Agency.</w:t>
      </w:r>
    </w:p>
    <w:p w14:paraId="6D146F16"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43F68379"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The Contractor and Agency may terminate this Contract upon mutual written agreement, within a mutually agreeable time period.</w:t>
      </w:r>
    </w:p>
    <w:p w14:paraId="631E82C2" w14:textId="77777777" w:rsidR="00E46F45" w:rsidRPr="00CC0D78" w:rsidRDefault="00E46F45" w:rsidP="00E46F45">
      <w:pPr>
        <w:autoSpaceDE w:val="0"/>
        <w:autoSpaceDN w:val="0"/>
        <w:adjustRightInd w:val="0"/>
        <w:ind w:left="720"/>
        <w:jc w:val="both"/>
        <w:rPr>
          <w:rFonts w:ascii="Arial" w:hAnsi="Arial" w:cs="Arial"/>
          <w:b/>
          <w:sz w:val="16"/>
          <w:szCs w:val="16"/>
        </w:rPr>
      </w:pPr>
    </w:p>
    <w:p w14:paraId="248B4975" w14:textId="77777777" w:rsidR="00E46F45" w:rsidRPr="00BD6D39"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 xml:space="preserve">A Contractor who breaches this Contract or fails to perform on this Contract may be precluded from being awarded any subsequent contract for the same or similar services and/or goods for up to two (2) years after the termination of this Contract, for cause, by Agency. </w:t>
      </w:r>
    </w:p>
    <w:p w14:paraId="0E8DE672" w14:textId="77777777" w:rsidR="00E46F45" w:rsidRPr="00BD6D39" w:rsidRDefault="00E46F45" w:rsidP="00E46F45">
      <w:pPr>
        <w:autoSpaceDE w:val="0"/>
        <w:autoSpaceDN w:val="0"/>
        <w:adjustRightInd w:val="0"/>
        <w:jc w:val="both"/>
        <w:rPr>
          <w:rFonts w:ascii="Arial" w:hAnsi="Arial" w:cs="Arial"/>
          <w:sz w:val="22"/>
          <w:szCs w:val="22"/>
        </w:rPr>
      </w:pPr>
    </w:p>
    <w:p w14:paraId="74CE6E31"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7:  RELATIONSHIP OF PARTIES</w:t>
      </w:r>
    </w:p>
    <w:p w14:paraId="2E663248" w14:textId="77777777" w:rsidR="00E46F45" w:rsidRPr="00BD6D39" w:rsidRDefault="00E46F45" w:rsidP="00E46F45">
      <w:pPr>
        <w:autoSpaceDE w:val="0"/>
        <w:autoSpaceDN w:val="0"/>
        <w:adjustRightInd w:val="0"/>
        <w:rPr>
          <w:rFonts w:ascii="Arial" w:hAnsi="Arial" w:cs="Arial"/>
          <w:sz w:val="22"/>
          <w:szCs w:val="22"/>
        </w:rPr>
      </w:pPr>
    </w:p>
    <w:p w14:paraId="21A3BDF6"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BD6D39">
        <w:rPr>
          <w:rFonts w:ascii="Arial" w:hAnsi="Arial" w:cs="Arial"/>
          <w:sz w:val="22"/>
          <w:szCs w:val="22"/>
        </w:rPr>
        <w:t xml:space="preserve">Agency and Contractor agree that, during the term of this Contract, Contractor shall be engaged by Agency solely on an independent contractor basis, and Contractor shall therefore be responsible for all Contractor’s business expenses, including, but not limited to, employees’ wages and salaries, insurance of every type and description, and all business and personal taxes, including income and Social Security taxes and contributions for Workers’ Compensation and Unemployment Compensation coverage, if </w:t>
      </w:r>
      <w:r w:rsidRPr="00BD6D39">
        <w:rPr>
          <w:rFonts w:ascii="Arial" w:hAnsi="Arial" w:cs="Arial"/>
          <w:bCs/>
          <w:sz w:val="22"/>
          <w:szCs w:val="22"/>
        </w:rPr>
        <w:t>any.</w:t>
      </w:r>
    </w:p>
    <w:p w14:paraId="21BB5CFD"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2BEB087D"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agrees to comply with all applicable federal, state and local laws, rules, regulations and ordinances in the conduct of the work hereunder.</w:t>
      </w:r>
    </w:p>
    <w:p w14:paraId="72B16E30"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1BDD0BEB"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 xml:space="preserve">While Contractor shall be required to provide services and/or goods described hereunder for Agency during the term of this Contract, nothing herein shall be construed to imply, by reason of Contractor’s engagement hereunder on an independent contractor basis, that </w:t>
      </w:r>
      <w:r w:rsidRPr="00BD6D39">
        <w:rPr>
          <w:rFonts w:ascii="Arial" w:hAnsi="Arial" w:cs="Arial"/>
          <w:sz w:val="22"/>
          <w:szCs w:val="22"/>
        </w:rPr>
        <w:lastRenderedPageBreak/>
        <w:t>Agency shall have or may exercise any right of control over Contractor with regard to the manner or method of Contractor’s provision of services and/or goods hereunder.</w:t>
      </w:r>
    </w:p>
    <w:p w14:paraId="0A1F002E"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625694F7"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Except as expressly provided herein, neither party shall have the right to bind or obligate the other party in any manner without the other party’s prior written consent.</w:t>
      </w:r>
    </w:p>
    <w:p w14:paraId="2E9DA0AC"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7029B143"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BD6D39">
        <w:rPr>
          <w:rFonts w:ascii="Arial" w:hAnsi="Arial" w:cs="Arial"/>
          <w:sz w:val="22"/>
          <w:szCs w:val="22"/>
        </w:rPr>
        <w:t>License</w:t>
      </w:r>
      <w:r w:rsidRPr="00BD6D39">
        <w:rPr>
          <w:rFonts w:ascii="Arial" w:hAnsi="Arial" w:cs="Arial"/>
          <w:bCs/>
          <w:sz w:val="22"/>
          <w:szCs w:val="22"/>
        </w:rPr>
        <w:t xml:space="preserve"> number</w:t>
      </w:r>
      <w:r w:rsidR="000B3C51" w:rsidRPr="00BD6D39">
        <w:rPr>
          <w:rFonts w:ascii="Arial" w:hAnsi="Arial" w:cs="Arial"/>
          <w:bCs/>
          <w:sz w:val="22"/>
          <w:szCs w:val="22"/>
        </w:rPr>
        <w:t xml:space="preserve"> is not applicable</w:t>
      </w:r>
      <w:r w:rsidRPr="00BD6D39">
        <w:rPr>
          <w:rFonts w:ascii="Arial" w:hAnsi="Arial" w:cs="Arial"/>
          <w:b/>
          <w:bCs/>
          <w:sz w:val="22"/>
          <w:szCs w:val="22"/>
        </w:rPr>
        <w:t>.</w:t>
      </w:r>
    </w:p>
    <w:p w14:paraId="0A823BD3"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413DB118"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The Contractor recognizes the security requirements for entering Agency’s facilities and acknowledges receipt of the “Standards of Conduct for Contractor” (DRC 4376).  The Contractor agrees to comply with these standards and with safety rules and procedures.  Due to institutional security requirements, the Agency staff may require the Contractor to document when the Contractor or any subcontractor is on state property.</w:t>
      </w:r>
    </w:p>
    <w:p w14:paraId="76BFBC55" w14:textId="77777777" w:rsidR="00415B4F" w:rsidRPr="00CC0D78" w:rsidRDefault="00415B4F" w:rsidP="00415B4F">
      <w:pPr>
        <w:autoSpaceDE w:val="0"/>
        <w:autoSpaceDN w:val="0"/>
        <w:adjustRightInd w:val="0"/>
        <w:ind w:left="720"/>
        <w:jc w:val="both"/>
        <w:rPr>
          <w:rFonts w:ascii="Arial" w:hAnsi="Arial" w:cs="Arial"/>
          <w:bCs/>
          <w:sz w:val="16"/>
          <w:szCs w:val="16"/>
        </w:rPr>
      </w:pPr>
    </w:p>
    <w:p w14:paraId="34A9082F"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The Contractor understands and agrees that Agency expressly reserves the right to conduct a background investigation on the Contractor, subcontractor, assistants and any employee required to provide services and or goods.  An unacceptable background history may, at Agency’s discretion, be grounds to terminate the Contract or reject any unacceptable subcontractors or other individuals providing services and/or goods under the Contract.</w:t>
      </w:r>
    </w:p>
    <w:p w14:paraId="53ABBDED"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7EA2188B" w14:textId="77777777" w:rsidR="00E46F45" w:rsidRPr="00BD6D39"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BD6D39">
        <w:rPr>
          <w:rFonts w:ascii="Arial" w:hAnsi="Arial" w:cs="Arial"/>
          <w:bCs/>
          <w:sz w:val="22"/>
          <w:szCs w:val="22"/>
        </w:rPr>
        <w:t>Any misrepresentation or omission of a material fact concerning the Contractor’s qualifications and fitness to provide services and/or goods under this Contract may be grounds for termination, as may be determined within the discretion of the Agency.</w:t>
      </w:r>
    </w:p>
    <w:p w14:paraId="2B947878" w14:textId="77777777" w:rsidR="00CC0D78" w:rsidRPr="00CC0D78" w:rsidRDefault="00CC0D78" w:rsidP="00E46F45">
      <w:pPr>
        <w:autoSpaceDE w:val="0"/>
        <w:autoSpaceDN w:val="0"/>
        <w:adjustRightInd w:val="0"/>
        <w:outlineLvl w:val="0"/>
        <w:rPr>
          <w:rFonts w:ascii="Arial" w:hAnsi="Arial" w:cs="Arial"/>
          <w:b/>
          <w:sz w:val="16"/>
          <w:szCs w:val="16"/>
          <w:u w:val="single"/>
        </w:rPr>
      </w:pPr>
    </w:p>
    <w:p w14:paraId="79DE63B0" w14:textId="77777777" w:rsidR="00E46F45" w:rsidRPr="00BD6D39" w:rsidRDefault="00E46F45" w:rsidP="00E46F45">
      <w:pPr>
        <w:autoSpaceDE w:val="0"/>
        <w:autoSpaceDN w:val="0"/>
        <w:adjustRightInd w:val="0"/>
        <w:outlineLvl w:val="0"/>
        <w:rPr>
          <w:rFonts w:ascii="Arial" w:hAnsi="Arial" w:cs="Arial"/>
          <w:b/>
          <w:sz w:val="22"/>
          <w:szCs w:val="22"/>
          <w:u w:val="single"/>
        </w:rPr>
      </w:pPr>
      <w:r w:rsidRPr="00BD6D39">
        <w:rPr>
          <w:rFonts w:ascii="Arial" w:hAnsi="Arial" w:cs="Arial"/>
          <w:b/>
          <w:sz w:val="22"/>
          <w:szCs w:val="22"/>
          <w:u w:val="single"/>
        </w:rPr>
        <w:t>ARTICLE 8:  RECORD KEEPING</w:t>
      </w:r>
    </w:p>
    <w:p w14:paraId="63A35DCE" w14:textId="77777777" w:rsidR="00E46F45" w:rsidRPr="00CC0D78" w:rsidRDefault="00E46F45" w:rsidP="00E46F45">
      <w:pPr>
        <w:autoSpaceDE w:val="0"/>
        <w:autoSpaceDN w:val="0"/>
        <w:adjustRightInd w:val="0"/>
        <w:rPr>
          <w:rFonts w:ascii="Arial" w:hAnsi="Arial" w:cs="Arial"/>
          <w:sz w:val="16"/>
          <w:szCs w:val="16"/>
        </w:rPr>
      </w:pPr>
    </w:p>
    <w:p w14:paraId="0D52A63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During performance of this Contract and for a period of three years after its completion, Contractor shall maintain auditable records of all charges pertaining to this Contract and shall make such records available to Agency as Agency may reasonably require.</w:t>
      </w:r>
    </w:p>
    <w:p w14:paraId="36C05C69" w14:textId="77777777" w:rsidR="00E46F45" w:rsidRPr="00BD6D39" w:rsidRDefault="00E46F45" w:rsidP="00E46F45">
      <w:pPr>
        <w:autoSpaceDE w:val="0"/>
        <w:autoSpaceDN w:val="0"/>
        <w:adjustRightInd w:val="0"/>
        <w:rPr>
          <w:rFonts w:ascii="Arial" w:hAnsi="Arial" w:cs="Arial"/>
          <w:sz w:val="22"/>
          <w:szCs w:val="22"/>
        </w:rPr>
      </w:pPr>
    </w:p>
    <w:p w14:paraId="0CA5F15A" w14:textId="77777777" w:rsidR="00E46F45" w:rsidRPr="00BD6D39" w:rsidRDefault="00E46F45" w:rsidP="00E46F45">
      <w:pPr>
        <w:autoSpaceDE w:val="0"/>
        <w:autoSpaceDN w:val="0"/>
        <w:adjustRightInd w:val="0"/>
        <w:outlineLvl w:val="0"/>
        <w:rPr>
          <w:rFonts w:ascii="Arial" w:hAnsi="Arial" w:cs="Arial"/>
          <w:sz w:val="22"/>
          <w:szCs w:val="22"/>
        </w:rPr>
      </w:pPr>
      <w:r w:rsidRPr="00BD6D39">
        <w:rPr>
          <w:rFonts w:ascii="Arial" w:hAnsi="Arial" w:cs="Arial"/>
          <w:b/>
          <w:sz w:val="22"/>
          <w:szCs w:val="22"/>
          <w:u w:val="single"/>
        </w:rPr>
        <w:t>ARTICLE 9:  RELATED AGREEMENTS</w:t>
      </w:r>
    </w:p>
    <w:p w14:paraId="5528CEEE" w14:textId="77777777" w:rsidR="00E46F45" w:rsidRPr="00CC0D78" w:rsidRDefault="00E46F45" w:rsidP="00E46F45">
      <w:pPr>
        <w:autoSpaceDE w:val="0"/>
        <w:autoSpaceDN w:val="0"/>
        <w:adjustRightInd w:val="0"/>
        <w:rPr>
          <w:rFonts w:ascii="Arial" w:hAnsi="Arial" w:cs="Arial"/>
          <w:sz w:val="16"/>
          <w:szCs w:val="16"/>
        </w:rPr>
      </w:pPr>
    </w:p>
    <w:p w14:paraId="19975402" w14:textId="77777777" w:rsidR="00E46F45" w:rsidRPr="00BD6D39" w:rsidRDefault="00E46F45" w:rsidP="001A0B13">
      <w:pPr>
        <w:numPr>
          <w:ilvl w:val="1"/>
          <w:numId w:val="9"/>
        </w:numPr>
        <w:autoSpaceDE w:val="0"/>
        <w:autoSpaceDN w:val="0"/>
        <w:adjustRightInd w:val="0"/>
        <w:jc w:val="both"/>
        <w:rPr>
          <w:rFonts w:ascii="Arial" w:hAnsi="Arial" w:cs="Arial"/>
          <w:sz w:val="22"/>
          <w:szCs w:val="22"/>
        </w:rPr>
      </w:pPr>
      <w:r w:rsidRPr="00BD6D39">
        <w:rPr>
          <w:rFonts w:ascii="Arial" w:hAnsi="Arial" w:cs="Arial"/>
          <w:sz w:val="22"/>
          <w:szCs w:val="22"/>
        </w:rPr>
        <w:t xml:space="preserve">The work contemplated in this Contract is to be performed by Contractor, who may subcontract without Agency’s approval for the purchase of articles, supplies, components, or special mechanical services that do not involve the type of work or services and/or goods described in Article </w:t>
      </w:r>
      <w:r w:rsidR="00F575B3" w:rsidRPr="00BD6D39">
        <w:rPr>
          <w:rFonts w:ascii="Arial" w:hAnsi="Arial" w:cs="Arial"/>
          <w:sz w:val="22"/>
          <w:szCs w:val="22"/>
        </w:rPr>
        <w:t>2</w:t>
      </w:r>
      <w:r w:rsidRPr="00BD6D39">
        <w:rPr>
          <w:rFonts w:ascii="Arial" w:hAnsi="Arial" w:cs="Arial"/>
          <w:sz w:val="22"/>
          <w:szCs w:val="22"/>
        </w:rPr>
        <w:t>, Scope of Services and/or Goods, but which are required for its satisfactory completion.  Contractor shall not enter into other subcontracts without prior written approval by Agency.  All work subcontracted shall be at Contractor’s expense.</w:t>
      </w:r>
    </w:p>
    <w:p w14:paraId="5D7E9882"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5CAD8D84" w14:textId="77777777" w:rsidR="00E46F45" w:rsidRPr="00BD6D39" w:rsidRDefault="00E46F45" w:rsidP="001A0B13">
      <w:pPr>
        <w:numPr>
          <w:ilvl w:val="1"/>
          <w:numId w:val="9"/>
        </w:numPr>
        <w:autoSpaceDE w:val="0"/>
        <w:autoSpaceDN w:val="0"/>
        <w:adjustRightInd w:val="0"/>
        <w:jc w:val="both"/>
        <w:rPr>
          <w:rFonts w:ascii="Arial" w:hAnsi="Arial" w:cs="Arial"/>
          <w:bCs/>
          <w:sz w:val="22"/>
          <w:szCs w:val="22"/>
        </w:rPr>
      </w:pPr>
      <w:r w:rsidRPr="00BD6D39">
        <w:rPr>
          <w:rFonts w:ascii="Arial" w:hAnsi="Arial" w:cs="Arial"/>
          <w:bCs/>
          <w:sz w:val="22"/>
          <w:szCs w:val="22"/>
        </w:rPr>
        <w:t>Contractor shall bind its subcontractors to the terms of this Contract, so far as applicable to the work of the subcontractor, and shall not agree to any provision which seeks to bind Agency to terms inconsistent with, or at variance from, this Contract.</w:t>
      </w:r>
    </w:p>
    <w:p w14:paraId="091AD613"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65935790" w14:textId="77777777" w:rsidR="00E46F45" w:rsidRPr="00BD6D39" w:rsidRDefault="00E46F45" w:rsidP="001A0B13">
      <w:pPr>
        <w:numPr>
          <w:ilvl w:val="1"/>
          <w:numId w:val="9"/>
        </w:numPr>
        <w:autoSpaceDE w:val="0"/>
        <w:autoSpaceDN w:val="0"/>
        <w:adjustRightInd w:val="0"/>
        <w:jc w:val="both"/>
        <w:rPr>
          <w:rFonts w:ascii="Arial" w:hAnsi="Arial" w:cs="Arial"/>
          <w:sz w:val="22"/>
          <w:szCs w:val="22"/>
        </w:rPr>
      </w:pPr>
      <w:r w:rsidRPr="00BD6D39">
        <w:rPr>
          <w:rFonts w:ascii="Arial" w:hAnsi="Arial" w:cs="Arial"/>
          <w:sz w:val="22"/>
          <w:szCs w:val="22"/>
        </w:rPr>
        <w:t>Contractor warrants that it has not entered into, nor shall it enter into, other agreements, without prior written approval of Agency, to perform substantially identical work for the State of Ohio such that the product contemplated hereunder duplicates the work called for by the other agreements.</w:t>
      </w:r>
    </w:p>
    <w:p w14:paraId="60932626"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082B5CCB" w14:textId="77777777" w:rsidR="00E46F45" w:rsidRPr="00BD6D39" w:rsidRDefault="00E46F45" w:rsidP="001A0B13">
      <w:pPr>
        <w:numPr>
          <w:ilvl w:val="1"/>
          <w:numId w:val="9"/>
        </w:numPr>
        <w:autoSpaceDE w:val="0"/>
        <w:autoSpaceDN w:val="0"/>
        <w:adjustRightInd w:val="0"/>
        <w:jc w:val="both"/>
        <w:rPr>
          <w:rFonts w:ascii="Arial" w:hAnsi="Arial" w:cs="Arial"/>
          <w:sz w:val="22"/>
          <w:szCs w:val="22"/>
        </w:rPr>
      </w:pPr>
      <w:r w:rsidRPr="00BD6D39">
        <w:rPr>
          <w:rFonts w:ascii="Arial" w:hAnsi="Arial" w:cs="Arial"/>
          <w:sz w:val="22"/>
          <w:szCs w:val="22"/>
        </w:rPr>
        <w:t xml:space="preserve">Contractor shall furnish to Agency a list of all subcontractors, their addresses, </w:t>
      </w:r>
      <w:r w:rsidR="006061FB" w:rsidRPr="00BD6D39">
        <w:rPr>
          <w:rFonts w:ascii="Arial" w:hAnsi="Arial" w:cs="Arial"/>
          <w:bCs/>
          <w:sz w:val="22"/>
          <w:szCs w:val="22"/>
        </w:rPr>
        <w:t>and their</w:t>
      </w:r>
      <w:r w:rsidRPr="00BD6D39">
        <w:rPr>
          <w:rFonts w:ascii="Arial" w:hAnsi="Arial" w:cs="Arial"/>
          <w:bCs/>
          <w:sz w:val="22"/>
          <w:szCs w:val="22"/>
        </w:rPr>
        <w:t xml:space="preserve"> principal location of business,</w:t>
      </w:r>
      <w:r w:rsidRPr="00BD6D39">
        <w:rPr>
          <w:rFonts w:ascii="Arial" w:hAnsi="Arial" w:cs="Arial"/>
          <w:sz w:val="22"/>
          <w:szCs w:val="22"/>
        </w:rPr>
        <w:t xml:space="preserve"> tax identification numbers, and the dollar amount of each subcontract.</w:t>
      </w:r>
    </w:p>
    <w:p w14:paraId="02939B30" w14:textId="77777777" w:rsidR="00E46F45" w:rsidRPr="00CC0D78" w:rsidRDefault="00E46F45" w:rsidP="00E46F45">
      <w:pPr>
        <w:autoSpaceDE w:val="0"/>
        <w:autoSpaceDN w:val="0"/>
        <w:adjustRightInd w:val="0"/>
        <w:rPr>
          <w:rFonts w:ascii="Arial" w:hAnsi="Arial" w:cs="Arial"/>
          <w:sz w:val="16"/>
          <w:szCs w:val="16"/>
        </w:rPr>
      </w:pPr>
    </w:p>
    <w:p w14:paraId="73B51FD4" w14:textId="77777777" w:rsidR="00E46F45" w:rsidRPr="00BD6D39" w:rsidRDefault="00E46F45" w:rsidP="00E46F45">
      <w:pPr>
        <w:autoSpaceDE w:val="0"/>
        <w:autoSpaceDN w:val="0"/>
        <w:adjustRightInd w:val="0"/>
        <w:outlineLvl w:val="0"/>
        <w:rPr>
          <w:rFonts w:ascii="Arial" w:hAnsi="Arial" w:cs="Arial"/>
          <w:sz w:val="22"/>
          <w:szCs w:val="22"/>
        </w:rPr>
      </w:pPr>
      <w:r w:rsidRPr="00BD6D39">
        <w:rPr>
          <w:rFonts w:ascii="Arial" w:hAnsi="Arial" w:cs="Arial"/>
          <w:b/>
          <w:sz w:val="22"/>
          <w:szCs w:val="22"/>
          <w:u w:val="single"/>
        </w:rPr>
        <w:t>ARTICLE 10:  CONFLICTS OF INTEREST AND ETHICS COMPLIANCE</w:t>
      </w:r>
    </w:p>
    <w:p w14:paraId="06930C58" w14:textId="77777777" w:rsidR="00E46F45" w:rsidRPr="00CC0D78" w:rsidRDefault="00E46F45" w:rsidP="00E46F45">
      <w:pPr>
        <w:autoSpaceDE w:val="0"/>
        <w:autoSpaceDN w:val="0"/>
        <w:adjustRightInd w:val="0"/>
        <w:rPr>
          <w:rFonts w:ascii="Arial" w:hAnsi="Arial" w:cs="Arial"/>
          <w:sz w:val="16"/>
          <w:szCs w:val="16"/>
        </w:rPr>
      </w:pPr>
    </w:p>
    <w:p w14:paraId="524D4DFB" w14:textId="77777777" w:rsidR="00E46F45" w:rsidRPr="00BD6D39" w:rsidRDefault="00E46F45" w:rsidP="001A0B13">
      <w:pPr>
        <w:numPr>
          <w:ilvl w:val="1"/>
          <w:numId w:val="10"/>
        </w:numPr>
        <w:autoSpaceDE w:val="0"/>
        <w:autoSpaceDN w:val="0"/>
        <w:adjustRightInd w:val="0"/>
        <w:jc w:val="both"/>
        <w:rPr>
          <w:rFonts w:ascii="Arial" w:hAnsi="Arial" w:cs="Arial"/>
          <w:sz w:val="22"/>
          <w:szCs w:val="22"/>
        </w:rPr>
      </w:pPr>
      <w:r w:rsidRPr="00BD6D39">
        <w:rPr>
          <w:rFonts w:ascii="Arial" w:hAnsi="Arial" w:cs="Arial"/>
          <w:sz w:val="22"/>
          <w:szCs w:val="22"/>
        </w:rPr>
        <w:t xml:space="preserve">No personnel of Contractor or member of the governing body of any locality or other public official or employee of any such locality in which, or relating to which, the work under this </w:t>
      </w:r>
      <w:r w:rsidRPr="00BD6D39">
        <w:rPr>
          <w:rFonts w:ascii="Arial" w:hAnsi="Arial" w:cs="Arial"/>
          <w:sz w:val="22"/>
          <w:szCs w:val="22"/>
        </w:rPr>
        <w:lastRenderedPageBreak/>
        <w:t>Contract is being carried out, and who exercise any functions or responsibilities in connection with the review or approval of this Contract or carrying out of any such work, shall, prior to the completion of said work, voluntarily acquire any personal interest, direct or indirect, which is incompatible or in conflict with the discharge and fulfillment of his or her functions and responsibilities with respect to the carrying out of said work.</w:t>
      </w:r>
    </w:p>
    <w:p w14:paraId="7AB570FE" w14:textId="77777777" w:rsidR="00E46F45" w:rsidRPr="00CC0D78" w:rsidRDefault="00E46F45" w:rsidP="00E46F45">
      <w:pPr>
        <w:autoSpaceDE w:val="0"/>
        <w:autoSpaceDN w:val="0"/>
        <w:adjustRightInd w:val="0"/>
        <w:jc w:val="both"/>
        <w:rPr>
          <w:rFonts w:ascii="Arial" w:hAnsi="Arial" w:cs="Arial"/>
          <w:bCs/>
          <w:sz w:val="16"/>
          <w:szCs w:val="16"/>
        </w:rPr>
      </w:pPr>
    </w:p>
    <w:p w14:paraId="1DBCC62C" w14:textId="77777777" w:rsidR="00E46F45" w:rsidRPr="00BD6D39" w:rsidRDefault="00E46F45" w:rsidP="001A0B13">
      <w:pPr>
        <w:numPr>
          <w:ilvl w:val="1"/>
          <w:numId w:val="10"/>
        </w:numPr>
        <w:autoSpaceDE w:val="0"/>
        <w:autoSpaceDN w:val="0"/>
        <w:adjustRightInd w:val="0"/>
        <w:jc w:val="both"/>
        <w:rPr>
          <w:rFonts w:ascii="Arial" w:hAnsi="Arial" w:cs="Arial"/>
          <w:sz w:val="22"/>
          <w:szCs w:val="22"/>
        </w:rPr>
      </w:pPr>
      <w:r w:rsidRPr="00BD6D39">
        <w:rPr>
          <w:rFonts w:ascii="Arial" w:hAnsi="Arial" w:cs="Arial"/>
          <w:sz w:val="22"/>
          <w:szCs w:val="22"/>
        </w:rPr>
        <w:t>Any such person who acquires an incompatible or conflicting personal interest, on or after the effective date of this Contract, or who involuntarily acquires any such incompatible or conflicting personal interest, shall immediately disclose his or her interest to Agency in writing.  Thereafter, he or she shall not participate in any action affecting the work under this Contract, unless Agency shall determine in its sole discretion that, in the light of the personal interest disclosed, his or her participation in any such action would not be contrary to the public interest.</w:t>
      </w:r>
    </w:p>
    <w:p w14:paraId="6E0B503C"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43120E39" w14:textId="77777777" w:rsidR="00E46F45" w:rsidRPr="00BD6D39" w:rsidRDefault="00E46F45" w:rsidP="001A0B13">
      <w:pPr>
        <w:numPr>
          <w:ilvl w:val="1"/>
          <w:numId w:val="10"/>
        </w:numPr>
        <w:autoSpaceDE w:val="0"/>
        <w:autoSpaceDN w:val="0"/>
        <w:adjustRightInd w:val="0"/>
        <w:jc w:val="both"/>
        <w:rPr>
          <w:rFonts w:ascii="Arial" w:hAnsi="Arial" w:cs="Arial"/>
          <w:sz w:val="22"/>
          <w:szCs w:val="22"/>
        </w:rPr>
      </w:pPr>
      <w:r w:rsidRPr="00BD6D39">
        <w:rPr>
          <w:rFonts w:ascii="Arial" w:hAnsi="Arial" w:cs="Arial"/>
          <w:sz w:val="22"/>
          <w:szCs w:val="22"/>
        </w:rPr>
        <w:t>All Contractors who are actively doing business with the State of Ohio or who are seeking to do business with the State of Ohio are responsible to review an</w:t>
      </w:r>
      <w:r w:rsidR="00243C40" w:rsidRPr="00BD6D39">
        <w:rPr>
          <w:rFonts w:ascii="Arial" w:hAnsi="Arial" w:cs="Arial"/>
          <w:sz w:val="22"/>
          <w:szCs w:val="22"/>
        </w:rPr>
        <w:t>d</w:t>
      </w:r>
      <w:r w:rsidRPr="00BD6D39">
        <w:rPr>
          <w:rFonts w:ascii="Arial" w:hAnsi="Arial" w:cs="Arial"/>
          <w:sz w:val="22"/>
          <w:szCs w:val="22"/>
        </w:rPr>
        <w:t xml:space="preserve"> comply with all relevant provisions of O.R.C. Sections 102.01 to 102.09. Contractor certifies that it is currently in compliance and will continue to adhere to the req</w:t>
      </w:r>
      <w:r w:rsidR="00F01227" w:rsidRPr="00BD6D39">
        <w:rPr>
          <w:rFonts w:ascii="Arial" w:hAnsi="Arial" w:cs="Arial"/>
          <w:sz w:val="22"/>
          <w:szCs w:val="22"/>
        </w:rPr>
        <w:t>uirements of Ohio ethics laws.</w:t>
      </w:r>
    </w:p>
    <w:p w14:paraId="26B88770" w14:textId="77777777" w:rsidR="00E46F45" w:rsidRPr="00CC0D78" w:rsidRDefault="00E46F45" w:rsidP="00E46F45">
      <w:pPr>
        <w:autoSpaceDE w:val="0"/>
        <w:autoSpaceDN w:val="0"/>
        <w:adjustRightInd w:val="0"/>
        <w:rPr>
          <w:rFonts w:ascii="Arial" w:hAnsi="Arial" w:cs="Arial"/>
          <w:sz w:val="16"/>
          <w:szCs w:val="16"/>
        </w:rPr>
      </w:pPr>
    </w:p>
    <w:p w14:paraId="1030884A" w14:textId="77777777" w:rsidR="00E46F45" w:rsidRPr="00BD6D39" w:rsidRDefault="00E46F45" w:rsidP="00E46F45">
      <w:pPr>
        <w:autoSpaceDE w:val="0"/>
        <w:autoSpaceDN w:val="0"/>
        <w:adjustRightInd w:val="0"/>
        <w:outlineLvl w:val="0"/>
        <w:rPr>
          <w:rFonts w:ascii="Arial" w:hAnsi="Arial" w:cs="Arial"/>
          <w:b/>
          <w:sz w:val="22"/>
          <w:szCs w:val="22"/>
          <w:u w:val="single"/>
        </w:rPr>
      </w:pPr>
      <w:r w:rsidRPr="00BD6D39">
        <w:rPr>
          <w:rFonts w:ascii="Arial" w:hAnsi="Arial" w:cs="Arial"/>
          <w:b/>
          <w:sz w:val="22"/>
          <w:szCs w:val="22"/>
          <w:u w:val="single"/>
        </w:rPr>
        <w:t>ARTICLE 11:  NONDISCRIMINATION OF EMPLOYMENT</w:t>
      </w:r>
    </w:p>
    <w:p w14:paraId="30E945FE" w14:textId="77777777" w:rsidR="00E46F45" w:rsidRPr="00CC0D78" w:rsidRDefault="00E46F45" w:rsidP="00E46F45">
      <w:pPr>
        <w:autoSpaceDE w:val="0"/>
        <w:autoSpaceDN w:val="0"/>
        <w:adjustRightInd w:val="0"/>
        <w:rPr>
          <w:rFonts w:ascii="Arial" w:hAnsi="Arial" w:cs="Arial"/>
          <w:sz w:val="16"/>
          <w:szCs w:val="16"/>
        </w:rPr>
      </w:pPr>
    </w:p>
    <w:p w14:paraId="002EE337" w14:textId="77777777" w:rsidR="00E46F45" w:rsidRPr="00BD6D39" w:rsidRDefault="00E46F45" w:rsidP="00E46F45">
      <w:pPr>
        <w:numPr>
          <w:ilvl w:val="1"/>
          <w:numId w:val="6"/>
        </w:numPr>
        <w:autoSpaceDE w:val="0"/>
        <w:autoSpaceDN w:val="0"/>
        <w:adjustRightInd w:val="0"/>
        <w:jc w:val="both"/>
        <w:rPr>
          <w:rFonts w:ascii="Arial" w:hAnsi="Arial" w:cs="Arial"/>
          <w:sz w:val="22"/>
          <w:szCs w:val="22"/>
        </w:rPr>
      </w:pPr>
      <w:r w:rsidRPr="00BD6D39">
        <w:rPr>
          <w:rFonts w:ascii="Arial" w:hAnsi="Arial" w:cs="Arial"/>
          <w:sz w:val="22"/>
          <w:szCs w:val="22"/>
        </w:rPr>
        <w:t>Pursuant to O.R.C. Section 125.111, Contractor agrees that Contractor, any subcontractor, and any person acting on behalf of Contractor or a subcontractor, shall not discriminate, by reason of race, color, religion, sex, age, national origin, or disability against any citizen of this state in the employment of any person qualified and available to perform the work under this Contract.</w:t>
      </w:r>
    </w:p>
    <w:p w14:paraId="21CF6277"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2C012C86" w14:textId="77777777" w:rsidR="00E46F45" w:rsidRPr="00BD6D39" w:rsidRDefault="00E46F45" w:rsidP="00E46F45">
      <w:pPr>
        <w:numPr>
          <w:ilvl w:val="1"/>
          <w:numId w:val="6"/>
        </w:numPr>
        <w:autoSpaceDE w:val="0"/>
        <w:autoSpaceDN w:val="0"/>
        <w:adjustRightInd w:val="0"/>
        <w:jc w:val="both"/>
        <w:rPr>
          <w:rFonts w:ascii="Arial" w:hAnsi="Arial" w:cs="Arial"/>
          <w:sz w:val="22"/>
          <w:szCs w:val="22"/>
        </w:rPr>
      </w:pPr>
      <w:r w:rsidRPr="00BD6D39">
        <w:rPr>
          <w:rFonts w:ascii="Arial" w:hAnsi="Arial" w:cs="Arial"/>
          <w:sz w:val="22"/>
          <w:szCs w:val="22"/>
        </w:rPr>
        <w:t>Contractor further agrees that Contractor, any subcontractor, and any person acting on behalf of Contractor or a subcontractor shall not, in any manner, discriminate against, intimidate, or retaliate against any employee hired for the performance of work under this Contract on account of race, color, religion, sex, age, national origin, or disability.</w:t>
      </w:r>
    </w:p>
    <w:p w14:paraId="4415E8DF"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179384D6" w14:textId="77777777" w:rsidR="00E46F45" w:rsidRPr="00BD6D39" w:rsidRDefault="00E46F45" w:rsidP="00E46F45">
      <w:pPr>
        <w:numPr>
          <w:ilvl w:val="1"/>
          <w:numId w:val="6"/>
        </w:numPr>
        <w:autoSpaceDE w:val="0"/>
        <w:autoSpaceDN w:val="0"/>
        <w:adjustRightInd w:val="0"/>
        <w:jc w:val="both"/>
        <w:rPr>
          <w:rFonts w:ascii="Arial" w:hAnsi="Arial" w:cs="Arial"/>
          <w:sz w:val="22"/>
          <w:szCs w:val="22"/>
        </w:rPr>
      </w:pPr>
      <w:r w:rsidRPr="00BD6D39">
        <w:rPr>
          <w:rFonts w:ascii="Arial" w:hAnsi="Arial" w:cs="Arial"/>
          <w:sz w:val="22"/>
          <w:szCs w:val="22"/>
        </w:rPr>
        <w:t>The O.R.C. section 125.111 requires any Contractor doing business with the state of Ohio to maintain a written affirmative action program addressing employment practices. The law further requires that this plan be filed annually with the Department of Administrative Services, Equal Employment Opportunity Division.</w:t>
      </w:r>
    </w:p>
    <w:p w14:paraId="115BC6B5"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08E2D3BE" w14:textId="77777777" w:rsidR="00E46F45" w:rsidRPr="00BD6D39" w:rsidRDefault="00E46F45" w:rsidP="00E46F45">
      <w:pPr>
        <w:numPr>
          <w:ilvl w:val="1"/>
          <w:numId w:val="6"/>
        </w:numPr>
        <w:autoSpaceDE w:val="0"/>
        <w:autoSpaceDN w:val="0"/>
        <w:adjustRightInd w:val="0"/>
        <w:jc w:val="both"/>
        <w:rPr>
          <w:rFonts w:ascii="Arial" w:hAnsi="Arial" w:cs="Arial"/>
          <w:sz w:val="22"/>
          <w:szCs w:val="22"/>
        </w:rPr>
      </w:pPr>
      <w:r w:rsidRPr="00BD6D39">
        <w:rPr>
          <w:rFonts w:ascii="Arial" w:hAnsi="Arial" w:cs="Arial"/>
          <w:sz w:val="22"/>
          <w:szCs w:val="22"/>
        </w:rPr>
        <w:t xml:space="preserve">Contractor and any subcontractor shall not engage in discriminatory employment practices.  Contractor certifies that it and any subcontractor will comply with all applicable federal and state laws, as well as rules and regulations governing fair labor and employment practices.  Contractor and any subcontractor are encouraged to purchase goods and services from certified Minority Business Enterprise and Encouraging Diversity, Growth and Equity vendors. </w:t>
      </w:r>
    </w:p>
    <w:p w14:paraId="00E1C62B" w14:textId="77777777" w:rsidR="00E46F45" w:rsidRPr="00CC0D78" w:rsidRDefault="00E46F45" w:rsidP="00E46F45">
      <w:pPr>
        <w:autoSpaceDE w:val="0"/>
        <w:autoSpaceDN w:val="0"/>
        <w:adjustRightInd w:val="0"/>
        <w:jc w:val="both"/>
        <w:rPr>
          <w:rFonts w:ascii="Arial" w:hAnsi="Arial" w:cs="Arial"/>
          <w:sz w:val="16"/>
          <w:szCs w:val="16"/>
        </w:rPr>
      </w:pPr>
    </w:p>
    <w:p w14:paraId="707BFE30"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12:  RIGHTS IN DATA AND COPYRIGHTS/PUBLIC USE</w:t>
      </w:r>
    </w:p>
    <w:p w14:paraId="5FD37BD6" w14:textId="77777777" w:rsidR="00E46F45" w:rsidRPr="00CC0D78" w:rsidRDefault="00E46F45" w:rsidP="00E46F45">
      <w:pPr>
        <w:autoSpaceDE w:val="0"/>
        <w:autoSpaceDN w:val="0"/>
        <w:adjustRightInd w:val="0"/>
        <w:jc w:val="both"/>
        <w:rPr>
          <w:rFonts w:ascii="Arial" w:hAnsi="Arial" w:cs="Arial"/>
          <w:sz w:val="16"/>
          <w:szCs w:val="16"/>
        </w:rPr>
      </w:pPr>
    </w:p>
    <w:p w14:paraId="4F42A49F" w14:textId="77777777" w:rsidR="00E46F45" w:rsidRPr="00BD6D39" w:rsidRDefault="00E46F45" w:rsidP="00E46F45">
      <w:pPr>
        <w:numPr>
          <w:ilvl w:val="1"/>
          <w:numId w:val="7"/>
        </w:numPr>
        <w:autoSpaceDE w:val="0"/>
        <w:autoSpaceDN w:val="0"/>
        <w:adjustRightInd w:val="0"/>
        <w:jc w:val="both"/>
        <w:rPr>
          <w:rFonts w:ascii="Arial" w:hAnsi="Arial" w:cs="Arial"/>
          <w:sz w:val="22"/>
          <w:szCs w:val="22"/>
        </w:rPr>
      </w:pPr>
      <w:r w:rsidRPr="00BD6D39">
        <w:rPr>
          <w:rFonts w:ascii="Arial" w:hAnsi="Arial" w:cs="Arial"/>
          <w:sz w:val="22"/>
          <w:szCs w:val="22"/>
        </w:rPr>
        <w:t>Agency shall have unrestricted authority to reproduce, distribute and use (in whole or in part) any reports, data or materials prepared by Contractor pursuant to this Contract.  No such documents or other materials produced (in whole or in part) with funds provided to Contractor by Agency shall be subject to copyright by Contractor in the United States or any other country.</w:t>
      </w:r>
    </w:p>
    <w:p w14:paraId="4AB24679" w14:textId="77777777" w:rsidR="00E46F45" w:rsidRPr="00CC0D78" w:rsidRDefault="00E46F45" w:rsidP="00E46F45">
      <w:pPr>
        <w:autoSpaceDE w:val="0"/>
        <w:autoSpaceDN w:val="0"/>
        <w:adjustRightInd w:val="0"/>
        <w:ind w:left="720"/>
        <w:jc w:val="both"/>
        <w:rPr>
          <w:rFonts w:ascii="Arial" w:hAnsi="Arial" w:cs="Arial"/>
          <w:bCs/>
          <w:sz w:val="16"/>
          <w:szCs w:val="16"/>
        </w:rPr>
      </w:pPr>
    </w:p>
    <w:p w14:paraId="34465A36" w14:textId="77777777" w:rsidR="00E46F45" w:rsidRPr="00BD6D39" w:rsidRDefault="00E46F45" w:rsidP="00E46F45">
      <w:pPr>
        <w:numPr>
          <w:ilvl w:val="1"/>
          <w:numId w:val="7"/>
        </w:numPr>
        <w:autoSpaceDE w:val="0"/>
        <w:autoSpaceDN w:val="0"/>
        <w:adjustRightInd w:val="0"/>
        <w:jc w:val="both"/>
        <w:rPr>
          <w:rFonts w:ascii="Arial" w:hAnsi="Arial" w:cs="Arial"/>
          <w:sz w:val="22"/>
          <w:szCs w:val="22"/>
        </w:rPr>
      </w:pPr>
      <w:r w:rsidRPr="00BD6D39">
        <w:rPr>
          <w:rFonts w:ascii="Arial" w:hAnsi="Arial" w:cs="Arial"/>
          <w:sz w:val="22"/>
          <w:szCs w:val="22"/>
        </w:rPr>
        <w:t>Contractor agrees that all deliverables hereunder shall be made freely available to the general public to the extent permitted or required by law.</w:t>
      </w:r>
    </w:p>
    <w:p w14:paraId="09FFA3AF" w14:textId="77777777" w:rsidR="00E46F45" w:rsidRPr="00CC0D78" w:rsidRDefault="00E46F45" w:rsidP="00E46F45">
      <w:pPr>
        <w:autoSpaceDE w:val="0"/>
        <w:autoSpaceDN w:val="0"/>
        <w:adjustRightInd w:val="0"/>
        <w:jc w:val="both"/>
        <w:rPr>
          <w:rFonts w:ascii="Arial" w:hAnsi="Arial" w:cs="Arial"/>
          <w:sz w:val="16"/>
          <w:szCs w:val="16"/>
        </w:rPr>
      </w:pPr>
    </w:p>
    <w:p w14:paraId="2F3730CA" w14:textId="77777777" w:rsidR="00E46F45" w:rsidRPr="00BD6D39" w:rsidRDefault="00E46F45" w:rsidP="00E46F45">
      <w:pPr>
        <w:autoSpaceDE w:val="0"/>
        <w:autoSpaceDN w:val="0"/>
        <w:adjustRightInd w:val="0"/>
        <w:jc w:val="both"/>
        <w:outlineLvl w:val="0"/>
        <w:rPr>
          <w:rFonts w:ascii="Arial" w:hAnsi="Arial" w:cs="Arial"/>
          <w:sz w:val="22"/>
          <w:szCs w:val="22"/>
        </w:rPr>
      </w:pPr>
      <w:r w:rsidRPr="00BD6D39">
        <w:rPr>
          <w:rFonts w:ascii="Arial" w:hAnsi="Arial" w:cs="Arial"/>
          <w:b/>
          <w:sz w:val="22"/>
          <w:szCs w:val="22"/>
          <w:u w:val="single"/>
        </w:rPr>
        <w:t>ARTICLE 13:  LIABILITY</w:t>
      </w:r>
    </w:p>
    <w:p w14:paraId="73578268" w14:textId="77777777" w:rsidR="00E46F45" w:rsidRPr="00CC0D78" w:rsidRDefault="00E46F45" w:rsidP="00E46F45">
      <w:pPr>
        <w:autoSpaceDE w:val="0"/>
        <w:autoSpaceDN w:val="0"/>
        <w:adjustRightInd w:val="0"/>
        <w:jc w:val="both"/>
        <w:rPr>
          <w:rFonts w:ascii="Arial" w:hAnsi="Arial" w:cs="Arial"/>
          <w:sz w:val="16"/>
          <w:szCs w:val="16"/>
        </w:rPr>
      </w:pPr>
    </w:p>
    <w:p w14:paraId="7F32C57D" w14:textId="77777777" w:rsidR="00E46F45" w:rsidRPr="00BD6D39"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lastRenderedPageBreak/>
        <w:t xml:space="preserve">Contractor agrees to indemnify and to hold Agency and the State of Ohio harmless and immune from any and all claims for injury or damages arising from this Contract which are attributable to Contractor’s own actions or omissions or those of its trustees, officers, agents, employees, subcontractors, suppliers, third parties utilized by </w:t>
      </w:r>
      <w:r w:rsidR="004239B8" w:rsidRPr="00BD6D39">
        <w:rPr>
          <w:rFonts w:ascii="Arial" w:hAnsi="Arial" w:cs="Arial"/>
          <w:sz w:val="22"/>
          <w:szCs w:val="22"/>
        </w:rPr>
        <w:t>Contractor,</w:t>
      </w:r>
      <w:r w:rsidRPr="00BD6D39">
        <w:rPr>
          <w:rFonts w:ascii="Arial" w:hAnsi="Arial" w:cs="Arial"/>
          <w:sz w:val="22"/>
          <w:szCs w:val="22"/>
        </w:rPr>
        <w:t xml:space="preserve"> or joint </w:t>
      </w:r>
      <w:r w:rsidR="002F0EE8" w:rsidRPr="00BD6D39">
        <w:rPr>
          <w:rFonts w:ascii="Arial" w:hAnsi="Arial" w:cs="Arial"/>
          <w:sz w:val="22"/>
          <w:szCs w:val="22"/>
        </w:rPr>
        <w:t>ventures</w:t>
      </w:r>
      <w:r w:rsidRPr="00BD6D39">
        <w:rPr>
          <w:rFonts w:ascii="Arial" w:hAnsi="Arial" w:cs="Arial"/>
          <w:sz w:val="22"/>
          <w:szCs w:val="22"/>
        </w:rPr>
        <w:t xml:space="preserve"> while acting under this Contract.  Such claims shall include any claims made under the Fair Labor Standards Act or under any other federal or state law involving wages, overtime, or employment matters and any claims involving patents, copyrights and trademarks.</w:t>
      </w:r>
    </w:p>
    <w:p w14:paraId="59CF5A66" w14:textId="77777777" w:rsidR="00E46F45" w:rsidRPr="00CC0D78" w:rsidRDefault="00E46F45" w:rsidP="00E46F45">
      <w:pPr>
        <w:tabs>
          <w:tab w:val="num" w:pos="720"/>
        </w:tabs>
        <w:autoSpaceDE w:val="0"/>
        <w:autoSpaceDN w:val="0"/>
        <w:adjustRightInd w:val="0"/>
        <w:ind w:left="720" w:hanging="720"/>
        <w:jc w:val="both"/>
        <w:rPr>
          <w:rFonts w:ascii="Arial" w:hAnsi="Arial" w:cs="Arial"/>
          <w:sz w:val="16"/>
          <w:szCs w:val="16"/>
        </w:rPr>
      </w:pPr>
    </w:p>
    <w:p w14:paraId="02CBDCFD" w14:textId="77777777" w:rsidR="00E46F45" w:rsidRPr="00BD6D39"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Contractor shall bear all costs associated with defending Agency and the state of Ohio against any claims.</w:t>
      </w:r>
    </w:p>
    <w:p w14:paraId="61E998E5" w14:textId="77777777" w:rsidR="00E46F45" w:rsidRPr="00CC0D78" w:rsidRDefault="00E46F45" w:rsidP="00E46F45">
      <w:pPr>
        <w:pStyle w:val="ListParagraph"/>
        <w:tabs>
          <w:tab w:val="num" w:pos="720"/>
        </w:tabs>
        <w:ind w:hanging="720"/>
        <w:rPr>
          <w:rFonts w:ascii="Arial" w:hAnsi="Arial" w:cs="Arial"/>
          <w:sz w:val="16"/>
          <w:szCs w:val="16"/>
        </w:rPr>
      </w:pPr>
    </w:p>
    <w:p w14:paraId="599B71DE" w14:textId="77777777" w:rsidR="00E46F45" w:rsidRPr="00BD6D39"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In no event shall either party be liable to the other party for indirect, consequential, incidental, special, or punitive damages, or lost profits.</w:t>
      </w:r>
    </w:p>
    <w:p w14:paraId="3B6C38FA" w14:textId="77777777" w:rsidR="00CC0D78" w:rsidRPr="00CC0D78" w:rsidRDefault="00CC0D78" w:rsidP="00CC0D78">
      <w:pPr>
        <w:tabs>
          <w:tab w:val="num" w:pos="1080"/>
        </w:tabs>
        <w:autoSpaceDE w:val="0"/>
        <w:autoSpaceDN w:val="0"/>
        <w:adjustRightInd w:val="0"/>
        <w:ind w:left="720"/>
        <w:jc w:val="both"/>
        <w:rPr>
          <w:rFonts w:ascii="Arial" w:hAnsi="Arial" w:cs="Arial"/>
          <w:sz w:val="16"/>
          <w:szCs w:val="16"/>
        </w:rPr>
      </w:pPr>
    </w:p>
    <w:p w14:paraId="41D294CE" w14:textId="77777777" w:rsidR="00E46F45" w:rsidRPr="00BD6D39"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 xml:space="preserve">Contractor agrees, at its own cost, to procure and continue in force at all times during the term of the Contract, general liability insurance with a $2,000,000 annual aggregate and a $1,000,000 per occurrence limit for bodily injury, personal injury, wrongful death and property damage. The defense cost shall be outside of the policy limits.  Such policy shall designate the State of Ohio and the Ohio Department of Rehabilitation and Correction as an Additional Insured.  The policy shall also be endorsed to include a waiver of subrogation and provide the state with thirty (30) day written notice of cancellation or expiration or material change. It is agreed that the Contractor's commercial general liability insurance shall be primary over any other coverage. Umbrella/excess liability insurance may be used to meet the required limits and the coverage must follow form. The state reserves the right to approve all policy deductibles, levels of self-insured retention, captive insurance programs and may require the Contractor to have their policy(s) endorsed to reflect per project/per location general aggregate limits. Such insurance shall be written by a company authorized to conduct such business in the State of Ohio, with at least an A- “Excellent” rating from A.M. best Company.  </w:t>
      </w:r>
    </w:p>
    <w:p w14:paraId="46A36F56" w14:textId="77777777" w:rsidR="00E46F45" w:rsidRPr="00CC0D78" w:rsidRDefault="00E46F45" w:rsidP="00E46F45">
      <w:pPr>
        <w:pStyle w:val="ListParagraph"/>
        <w:tabs>
          <w:tab w:val="num" w:pos="720"/>
        </w:tabs>
        <w:ind w:hanging="720"/>
        <w:jc w:val="both"/>
        <w:rPr>
          <w:rFonts w:ascii="Arial" w:hAnsi="Arial" w:cs="Arial"/>
          <w:sz w:val="16"/>
          <w:szCs w:val="16"/>
        </w:rPr>
      </w:pPr>
    </w:p>
    <w:p w14:paraId="06F3218B" w14:textId="77777777" w:rsidR="00E46F45" w:rsidRDefault="00E46F45" w:rsidP="00CE58C8">
      <w:pPr>
        <w:pStyle w:val="ListParagraph"/>
        <w:tabs>
          <w:tab w:val="num" w:pos="720"/>
        </w:tabs>
        <w:spacing w:line="240" w:lineRule="auto"/>
        <w:jc w:val="both"/>
        <w:rPr>
          <w:rFonts w:ascii="Arial" w:hAnsi="Arial" w:cs="Arial"/>
        </w:rPr>
      </w:pPr>
      <w:r w:rsidRPr="00BD6D39">
        <w:rPr>
          <w:rFonts w:ascii="Arial" w:hAnsi="Arial" w:cs="Arial"/>
        </w:rPr>
        <w:t>The requirement to procure general liability insurance may be reduced/waived/self-insured with the prior written consent of the Agency's Division of Legal Services since certain contractors have potentially less or no exposure in liability depending on the nature of their work under the Contract.</w:t>
      </w:r>
    </w:p>
    <w:p w14:paraId="385A892B" w14:textId="77777777" w:rsidR="00CC0D78" w:rsidRPr="00CC0D78" w:rsidRDefault="00CC0D78" w:rsidP="00CE58C8">
      <w:pPr>
        <w:pStyle w:val="ListParagraph"/>
        <w:tabs>
          <w:tab w:val="num" w:pos="720"/>
        </w:tabs>
        <w:spacing w:line="240" w:lineRule="auto"/>
        <w:jc w:val="both"/>
        <w:rPr>
          <w:rFonts w:ascii="Arial" w:hAnsi="Arial" w:cs="Arial"/>
          <w:sz w:val="16"/>
          <w:szCs w:val="16"/>
        </w:rPr>
      </w:pPr>
    </w:p>
    <w:p w14:paraId="044D0EE4" w14:textId="77777777" w:rsidR="00E46F45" w:rsidRPr="00BD6D39"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BD6D39">
        <w:rPr>
          <w:rFonts w:ascii="Arial" w:hAnsi="Arial" w:cs="Arial"/>
          <w:sz w:val="22"/>
          <w:szCs w:val="22"/>
        </w:rPr>
        <w:t xml:space="preserve">Contractor agrees, at its own cost, to maintain workers’ compensation as required by Ohio law and in compliance with the Ohio Bureau of Workers’ Compensation. </w:t>
      </w:r>
    </w:p>
    <w:p w14:paraId="1B40F342" w14:textId="77777777" w:rsidR="00E46F45" w:rsidRPr="00CC0D78" w:rsidRDefault="00E46F45" w:rsidP="00E46F45">
      <w:pPr>
        <w:autoSpaceDE w:val="0"/>
        <w:autoSpaceDN w:val="0"/>
        <w:adjustRightInd w:val="0"/>
        <w:jc w:val="both"/>
        <w:rPr>
          <w:rFonts w:ascii="Arial" w:hAnsi="Arial" w:cs="Arial"/>
          <w:sz w:val="16"/>
          <w:szCs w:val="16"/>
        </w:rPr>
      </w:pPr>
    </w:p>
    <w:p w14:paraId="25C0E7D2"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14:  COMPLIANCE WITH LAWS</w:t>
      </w:r>
    </w:p>
    <w:p w14:paraId="748A29A5" w14:textId="77777777" w:rsidR="00E46F45" w:rsidRPr="00CC0D78" w:rsidRDefault="00E46F45" w:rsidP="00E46F45">
      <w:pPr>
        <w:autoSpaceDE w:val="0"/>
        <w:autoSpaceDN w:val="0"/>
        <w:adjustRightInd w:val="0"/>
        <w:jc w:val="both"/>
        <w:rPr>
          <w:rFonts w:ascii="Arial" w:hAnsi="Arial" w:cs="Arial"/>
          <w:sz w:val="16"/>
          <w:szCs w:val="16"/>
        </w:rPr>
      </w:pPr>
    </w:p>
    <w:p w14:paraId="736C8E48"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Contractor, in the execution of duties and obligations under this Contract, agrees to comply with all applicable federal, state and local laws, rules, regulations and ordinances.</w:t>
      </w:r>
    </w:p>
    <w:p w14:paraId="269B5D5D" w14:textId="77777777" w:rsidR="00E46F45" w:rsidRPr="00CC0D78" w:rsidRDefault="00E46F45" w:rsidP="00E46F45">
      <w:pPr>
        <w:autoSpaceDE w:val="0"/>
        <w:autoSpaceDN w:val="0"/>
        <w:adjustRightInd w:val="0"/>
        <w:jc w:val="both"/>
        <w:rPr>
          <w:rFonts w:ascii="Arial" w:hAnsi="Arial" w:cs="Arial"/>
          <w:sz w:val="16"/>
          <w:szCs w:val="16"/>
        </w:rPr>
      </w:pPr>
    </w:p>
    <w:p w14:paraId="31598058"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15:  DRUG FREE WORKPLACE</w:t>
      </w:r>
    </w:p>
    <w:p w14:paraId="519D755A" w14:textId="77777777" w:rsidR="00E46F45" w:rsidRPr="00CC0D78" w:rsidRDefault="00E46F45" w:rsidP="00E46F45">
      <w:pPr>
        <w:autoSpaceDE w:val="0"/>
        <w:autoSpaceDN w:val="0"/>
        <w:adjustRightInd w:val="0"/>
        <w:jc w:val="both"/>
        <w:rPr>
          <w:rFonts w:ascii="Arial" w:hAnsi="Arial" w:cs="Arial"/>
          <w:sz w:val="16"/>
          <w:szCs w:val="16"/>
        </w:rPr>
      </w:pPr>
    </w:p>
    <w:p w14:paraId="20ABDF2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Contractor agrees to comply with all applicable federal, state and local laws regarding smoke-free and drug-free work places and shall make a good faith effort to ensure that none of its employees or permitted subcontractors engaged in the work being performed hereunder purchase, transfer, use, or possess illegal drugs or alcohol, or abuse prescription drugs in any way.</w:t>
      </w:r>
    </w:p>
    <w:p w14:paraId="7C9DA73F" w14:textId="77777777" w:rsidR="00E46F45" w:rsidRPr="00CC0D78" w:rsidRDefault="00E46F45" w:rsidP="00E46F45">
      <w:pPr>
        <w:autoSpaceDE w:val="0"/>
        <w:autoSpaceDN w:val="0"/>
        <w:adjustRightInd w:val="0"/>
        <w:jc w:val="both"/>
        <w:rPr>
          <w:rFonts w:ascii="Arial" w:hAnsi="Arial" w:cs="Arial"/>
          <w:sz w:val="16"/>
          <w:szCs w:val="16"/>
        </w:rPr>
      </w:pPr>
    </w:p>
    <w:p w14:paraId="47261D4A"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16:  CAMPAIGN CONTRIBUTIONS</w:t>
      </w:r>
    </w:p>
    <w:p w14:paraId="1C3E6E09" w14:textId="77777777" w:rsidR="00E46F45" w:rsidRPr="00CC0D78" w:rsidRDefault="00E46F45" w:rsidP="00E46F45">
      <w:pPr>
        <w:autoSpaceDE w:val="0"/>
        <w:autoSpaceDN w:val="0"/>
        <w:adjustRightInd w:val="0"/>
        <w:jc w:val="both"/>
        <w:rPr>
          <w:rFonts w:ascii="Arial" w:hAnsi="Arial" w:cs="Arial"/>
          <w:sz w:val="16"/>
          <w:szCs w:val="16"/>
        </w:rPr>
      </w:pPr>
    </w:p>
    <w:p w14:paraId="2210140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Contractor hereby certifies that all applicable parties listed in Division (I) (3) or (J) (3) of O.R.C. Section 3517.13 are in full compliance with Divisions (I) (1) and (J) (1) of O.R.C. Section 3517.13.</w:t>
      </w:r>
    </w:p>
    <w:p w14:paraId="5DDE2D2F" w14:textId="77777777" w:rsidR="00E46F45" w:rsidRPr="00CC0D78" w:rsidRDefault="00E46F45" w:rsidP="00E46F45">
      <w:pPr>
        <w:autoSpaceDE w:val="0"/>
        <w:autoSpaceDN w:val="0"/>
        <w:adjustRightInd w:val="0"/>
        <w:jc w:val="both"/>
        <w:rPr>
          <w:rFonts w:ascii="Arial" w:hAnsi="Arial" w:cs="Arial"/>
          <w:sz w:val="16"/>
          <w:szCs w:val="16"/>
        </w:rPr>
      </w:pPr>
    </w:p>
    <w:p w14:paraId="2F784495" w14:textId="77777777" w:rsidR="00E46F45"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17:  ENTIRE AGREEMENT/WAIVER</w:t>
      </w:r>
    </w:p>
    <w:p w14:paraId="33EBE02C" w14:textId="77777777" w:rsidR="00CC0D78" w:rsidRPr="00BD6D39" w:rsidRDefault="00CC0D78" w:rsidP="00E46F45">
      <w:pPr>
        <w:autoSpaceDE w:val="0"/>
        <w:autoSpaceDN w:val="0"/>
        <w:adjustRightInd w:val="0"/>
        <w:jc w:val="both"/>
        <w:outlineLvl w:val="0"/>
        <w:rPr>
          <w:rFonts w:ascii="Arial" w:hAnsi="Arial" w:cs="Arial"/>
          <w:b/>
          <w:sz w:val="22"/>
          <w:szCs w:val="22"/>
          <w:u w:val="single"/>
        </w:rPr>
      </w:pPr>
    </w:p>
    <w:p w14:paraId="7B03BBDE" w14:textId="77777777" w:rsidR="00E46F45" w:rsidRPr="00BD6D39" w:rsidRDefault="00E46F45" w:rsidP="001A0B13">
      <w:pPr>
        <w:numPr>
          <w:ilvl w:val="1"/>
          <w:numId w:val="8"/>
        </w:numPr>
        <w:autoSpaceDE w:val="0"/>
        <w:autoSpaceDN w:val="0"/>
        <w:adjustRightInd w:val="0"/>
        <w:jc w:val="both"/>
        <w:rPr>
          <w:rFonts w:ascii="Arial" w:hAnsi="Arial" w:cs="Arial"/>
          <w:bCs/>
          <w:sz w:val="22"/>
          <w:szCs w:val="22"/>
        </w:rPr>
      </w:pPr>
      <w:r w:rsidRPr="00BD6D39">
        <w:rPr>
          <w:rFonts w:ascii="Arial" w:hAnsi="Arial" w:cs="Arial"/>
          <w:bCs/>
          <w:sz w:val="22"/>
          <w:szCs w:val="22"/>
        </w:rPr>
        <w:t>This Contract contains the entire agreement between the parties hereto and shall not be modified, amended or supplemented, or any rights herein waived, unless specifically agreed upon in writing by the parties hereto.</w:t>
      </w:r>
    </w:p>
    <w:p w14:paraId="594B2337" w14:textId="77777777" w:rsidR="00E46F45" w:rsidRPr="00CC0D78" w:rsidRDefault="00E46F45" w:rsidP="00E46F45">
      <w:pPr>
        <w:autoSpaceDE w:val="0"/>
        <w:autoSpaceDN w:val="0"/>
        <w:adjustRightInd w:val="0"/>
        <w:jc w:val="both"/>
        <w:rPr>
          <w:rFonts w:ascii="Arial" w:hAnsi="Arial" w:cs="Arial"/>
          <w:bCs/>
          <w:sz w:val="16"/>
          <w:szCs w:val="16"/>
        </w:rPr>
      </w:pPr>
    </w:p>
    <w:p w14:paraId="3292E0A7" w14:textId="77777777" w:rsidR="00E46F45" w:rsidRPr="00BD6D39" w:rsidRDefault="00E46F45" w:rsidP="001A0B13">
      <w:pPr>
        <w:numPr>
          <w:ilvl w:val="1"/>
          <w:numId w:val="8"/>
        </w:numPr>
        <w:autoSpaceDE w:val="0"/>
        <w:autoSpaceDN w:val="0"/>
        <w:adjustRightInd w:val="0"/>
        <w:jc w:val="both"/>
        <w:rPr>
          <w:rFonts w:ascii="Arial" w:hAnsi="Arial" w:cs="Arial"/>
          <w:bCs/>
          <w:sz w:val="22"/>
          <w:szCs w:val="22"/>
        </w:rPr>
      </w:pPr>
      <w:r w:rsidRPr="00BD6D39">
        <w:rPr>
          <w:rFonts w:ascii="Arial" w:hAnsi="Arial" w:cs="Arial"/>
          <w:bCs/>
          <w:sz w:val="22"/>
          <w:szCs w:val="22"/>
        </w:rPr>
        <w:t>This Contract supersedes any and all previous agreements, whether written or oral, between the parties.</w:t>
      </w:r>
    </w:p>
    <w:p w14:paraId="47C1412E" w14:textId="77777777" w:rsidR="00E46F45" w:rsidRPr="00CC0D78" w:rsidRDefault="00E46F45" w:rsidP="00E46F45">
      <w:pPr>
        <w:autoSpaceDE w:val="0"/>
        <w:autoSpaceDN w:val="0"/>
        <w:adjustRightInd w:val="0"/>
        <w:jc w:val="both"/>
        <w:rPr>
          <w:rFonts w:ascii="Arial" w:hAnsi="Arial" w:cs="Arial"/>
          <w:bCs/>
          <w:sz w:val="16"/>
          <w:szCs w:val="16"/>
        </w:rPr>
      </w:pPr>
    </w:p>
    <w:p w14:paraId="5BEE6BBC" w14:textId="77777777" w:rsidR="00E46F45" w:rsidRPr="00BD6D39" w:rsidRDefault="00E46F45" w:rsidP="001A0B13">
      <w:pPr>
        <w:numPr>
          <w:ilvl w:val="1"/>
          <w:numId w:val="8"/>
        </w:numPr>
        <w:autoSpaceDE w:val="0"/>
        <w:autoSpaceDN w:val="0"/>
        <w:adjustRightInd w:val="0"/>
        <w:jc w:val="both"/>
        <w:rPr>
          <w:rFonts w:ascii="Arial" w:hAnsi="Arial" w:cs="Arial"/>
          <w:bCs/>
          <w:sz w:val="22"/>
          <w:szCs w:val="22"/>
        </w:rPr>
      </w:pPr>
      <w:r w:rsidRPr="00BD6D39">
        <w:rPr>
          <w:rFonts w:ascii="Arial" w:hAnsi="Arial" w:cs="Arial"/>
          <w:bCs/>
          <w:sz w:val="22"/>
          <w:szCs w:val="22"/>
        </w:rPr>
        <w:t>A waiver by any party of any breach or default by the other party under this Contract shall not constitute a continuing waiver by such party of any subsequent act in breach of or in default hereunder.</w:t>
      </w:r>
    </w:p>
    <w:p w14:paraId="64A7E5F5" w14:textId="77777777" w:rsidR="00E46F45" w:rsidRPr="00CC0D78" w:rsidRDefault="00E46F45" w:rsidP="00E46F45">
      <w:pPr>
        <w:autoSpaceDE w:val="0"/>
        <w:autoSpaceDN w:val="0"/>
        <w:adjustRightInd w:val="0"/>
        <w:jc w:val="both"/>
        <w:rPr>
          <w:rFonts w:ascii="Arial" w:hAnsi="Arial" w:cs="Arial"/>
          <w:bCs/>
          <w:sz w:val="16"/>
          <w:szCs w:val="16"/>
        </w:rPr>
      </w:pPr>
    </w:p>
    <w:p w14:paraId="182DDFF8"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18:  NOTICES</w:t>
      </w:r>
    </w:p>
    <w:p w14:paraId="32F5D927" w14:textId="77777777" w:rsidR="00E46F45" w:rsidRPr="00CC0D78" w:rsidRDefault="00E46F45" w:rsidP="00E46F45">
      <w:pPr>
        <w:autoSpaceDE w:val="0"/>
        <w:autoSpaceDN w:val="0"/>
        <w:adjustRightInd w:val="0"/>
        <w:jc w:val="both"/>
        <w:rPr>
          <w:rFonts w:ascii="Arial" w:hAnsi="Arial" w:cs="Arial"/>
          <w:sz w:val="16"/>
          <w:szCs w:val="16"/>
        </w:rPr>
      </w:pPr>
    </w:p>
    <w:p w14:paraId="1C987F84"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All notices, consents, and communications hereunder shall be given in writing, shall be deemed to be given upon receipt thereof, and shall be sent to the addresses first set forth above.</w:t>
      </w:r>
    </w:p>
    <w:p w14:paraId="2160B655" w14:textId="77777777" w:rsidR="00E46F45" w:rsidRPr="00CC0D78" w:rsidRDefault="00E46F45" w:rsidP="00E46F45">
      <w:pPr>
        <w:autoSpaceDE w:val="0"/>
        <w:autoSpaceDN w:val="0"/>
        <w:adjustRightInd w:val="0"/>
        <w:jc w:val="both"/>
        <w:rPr>
          <w:rFonts w:ascii="Arial" w:hAnsi="Arial" w:cs="Arial"/>
          <w:sz w:val="16"/>
          <w:szCs w:val="16"/>
        </w:rPr>
      </w:pPr>
    </w:p>
    <w:p w14:paraId="163FAA61"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19:  HEADINGS</w:t>
      </w:r>
    </w:p>
    <w:p w14:paraId="23781A5D" w14:textId="77777777" w:rsidR="00E46F45" w:rsidRPr="00CC0D78" w:rsidRDefault="00E46F45" w:rsidP="00E46F45">
      <w:pPr>
        <w:autoSpaceDE w:val="0"/>
        <w:autoSpaceDN w:val="0"/>
        <w:adjustRightInd w:val="0"/>
        <w:jc w:val="both"/>
        <w:rPr>
          <w:rFonts w:ascii="Arial" w:hAnsi="Arial" w:cs="Arial"/>
          <w:sz w:val="16"/>
          <w:szCs w:val="16"/>
        </w:rPr>
      </w:pPr>
    </w:p>
    <w:p w14:paraId="5198346E"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The headings in this Contract have been inserted for convenient reference only and shall not be considered in any questions of interpretation or construction of this Contract.</w:t>
      </w:r>
    </w:p>
    <w:p w14:paraId="57204736" w14:textId="77777777" w:rsidR="00E46F45" w:rsidRPr="00CC0D78" w:rsidRDefault="00E46F45" w:rsidP="00E46F45">
      <w:pPr>
        <w:autoSpaceDE w:val="0"/>
        <w:autoSpaceDN w:val="0"/>
        <w:adjustRightInd w:val="0"/>
        <w:jc w:val="both"/>
        <w:rPr>
          <w:rFonts w:ascii="Arial" w:hAnsi="Arial" w:cs="Arial"/>
          <w:sz w:val="16"/>
          <w:szCs w:val="16"/>
        </w:rPr>
      </w:pPr>
    </w:p>
    <w:p w14:paraId="0C58C800"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20:  SEVERABILITY</w:t>
      </w:r>
    </w:p>
    <w:p w14:paraId="44FD5242" w14:textId="77777777" w:rsidR="00E46F45" w:rsidRPr="00CC0D78" w:rsidRDefault="00E46F45" w:rsidP="00E46F45">
      <w:pPr>
        <w:autoSpaceDE w:val="0"/>
        <w:autoSpaceDN w:val="0"/>
        <w:adjustRightInd w:val="0"/>
        <w:jc w:val="both"/>
        <w:rPr>
          <w:rFonts w:ascii="Arial" w:hAnsi="Arial" w:cs="Arial"/>
          <w:sz w:val="16"/>
          <w:szCs w:val="16"/>
        </w:rPr>
      </w:pPr>
    </w:p>
    <w:p w14:paraId="454998E6"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The provisions of this Contract are severable and independent, and if any such provision shall be determined to be unenforceable in whole or in part, the remaining provisions and any partially enforceable provision shall, to the extent enforceable in any jurisdiction, nevertheless be binding and enforceable.</w:t>
      </w:r>
    </w:p>
    <w:p w14:paraId="337B911D" w14:textId="77777777" w:rsidR="00E46F45" w:rsidRPr="00CC0D78" w:rsidRDefault="00E46F45" w:rsidP="00E46F45">
      <w:pPr>
        <w:autoSpaceDE w:val="0"/>
        <w:autoSpaceDN w:val="0"/>
        <w:adjustRightInd w:val="0"/>
        <w:jc w:val="both"/>
        <w:outlineLvl w:val="0"/>
        <w:rPr>
          <w:rFonts w:ascii="Arial" w:hAnsi="Arial" w:cs="Arial"/>
          <w:b/>
          <w:sz w:val="16"/>
          <w:szCs w:val="16"/>
          <w:u w:val="single"/>
        </w:rPr>
      </w:pPr>
    </w:p>
    <w:p w14:paraId="267ACC0B"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21:  CONTROLLING LAW</w:t>
      </w:r>
    </w:p>
    <w:p w14:paraId="4FF298EA" w14:textId="77777777" w:rsidR="00E46F45" w:rsidRPr="00CC0D78" w:rsidRDefault="00E46F45" w:rsidP="00E46F45">
      <w:pPr>
        <w:autoSpaceDE w:val="0"/>
        <w:autoSpaceDN w:val="0"/>
        <w:adjustRightInd w:val="0"/>
        <w:jc w:val="both"/>
        <w:rPr>
          <w:rFonts w:ascii="Arial" w:hAnsi="Arial" w:cs="Arial"/>
          <w:sz w:val="16"/>
          <w:szCs w:val="16"/>
        </w:rPr>
      </w:pPr>
    </w:p>
    <w:p w14:paraId="28E11776"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This Contract and the rights of the parties hereunder shall be governed, construed, and interpreted in accordance with the laws of the State of Ohio and only Ohio courts shall have jurisdiction over any action or proceeding concerning the Contract and/or performance thereunder.</w:t>
      </w:r>
    </w:p>
    <w:p w14:paraId="5E4DC429" w14:textId="77777777" w:rsidR="00E46F45" w:rsidRPr="00CC0D78" w:rsidRDefault="00E46F45" w:rsidP="00E46F45">
      <w:pPr>
        <w:autoSpaceDE w:val="0"/>
        <w:autoSpaceDN w:val="0"/>
        <w:adjustRightInd w:val="0"/>
        <w:jc w:val="both"/>
        <w:rPr>
          <w:rFonts w:ascii="Arial" w:hAnsi="Arial" w:cs="Arial"/>
          <w:sz w:val="16"/>
          <w:szCs w:val="16"/>
        </w:rPr>
      </w:pPr>
    </w:p>
    <w:p w14:paraId="686B3EDF"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22:  ASSIGNMENT AND DELEGATION</w:t>
      </w:r>
    </w:p>
    <w:p w14:paraId="7557D304" w14:textId="77777777" w:rsidR="00E46F45" w:rsidRPr="00CC0D78" w:rsidRDefault="00E46F45" w:rsidP="00E46F45">
      <w:pPr>
        <w:autoSpaceDE w:val="0"/>
        <w:autoSpaceDN w:val="0"/>
        <w:adjustRightInd w:val="0"/>
        <w:jc w:val="both"/>
        <w:rPr>
          <w:rFonts w:ascii="Arial" w:hAnsi="Arial" w:cs="Arial"/>
          <w:sz w:val="16"/>
          <w:szCs w:val="16"/>
        </w:rPr>
      </w:pPr>
    </w:p>
    <w:p w14:paraId="454730C5" w14:textId="77777777" w:rsidR="00E46F45" w:rsidRPr="00BD6D39" w:rsidRDefault="00E46F45" w:rsidP="00E46F45">
      <w:pPr>
        <w:tabs>
          <w:tab w:val="left" w:pos="720"/>
        </w:tabs>
        <w:jc w:val="both"/>
        <w:rPr>
          <w:rFonts w:ascii="Arial" w:hAnsi="Arial" w:cs="Arial"/>
          <w:sz w:val="22"/>
          <w:szCs w:val="22"/>
        </w:rPr>
      </w:pPr>
      <w:r w:rsidRPr="00BD6D39">
        <w:rPr>
          <w:rFonts w:ascii="Arial" w:hAnsi="Arial" w:cs="Arial"/>
          <w:sz w:val="22"/>
          <w:szCs w:val="22"/>
        </w:rPr>
        <w:t>The Contractor will not assign any of its rights nor delegate any of its duties and responsibilities under this Contract without prior written consent of the State. Any assignment or delegation not consented to may</w:t>
      </w:r>
      <w:r w:rsidR="000F3649" w:rsidRPr="00BD6D39">
        <w:rPr>
          <w:rFonts w:ascii="Arial" w:hAnsi="Arial" w:cs="Arial"/>
          <w:sz w:val="22"/>
          <w:szCs w:val="22"/>
        </w:rPr>
        <w:t xml:space="preserve"> be deemed void by the State.</w:t>
      </w:r>
    </w:p>
    <w:p w14:paraId="5726DA32" w14:textId="77777777" w:rsidR="001B20CB" w:rsidRPr="00CC0D78" w:rsidRDefault="001B20CB">
      <w:pPr>
        <w:rPr>
          <w:rFonts w:ascii="Arial" w:hAnsi="Arial" w:cs="Arial"/>
          <w:b/>
          <w:bCs/>
          <w:sz w:val="16"/>
          <w:szCs w:val="16"/>
          <w:u w:val="single"/>
        </w:rPr>
      </w:pPr>
    </w:p>
    <w:p w14:paraId="088D87D5" w14:textId="77777777" w:rsidR="00E46F45" w:rsidRPr="00BD6D39" w:rsidRDefault="00E46F45" w:rsidP="00E46F45">
      <w:pPr>
        <w:autoSpaceDE w:val="0"/>
        <w:autoSpaceDN w:val="0"/>
        <w:adjustRightInd w:val="0"/>
        <w:outlineLvl w:val="0"/>
        <w:rPr>
          <w:rFonts w:ascii="Arial" w:hAnsi="Arial" w:cs="Arial"/>
          <w:b/>
          <w:bCs/>
          <w:sz w:val="22"/>
          <w:szCs w:val="22"/>
          <w:u w:val="single"/>
        </w:rPr>
      </w:pPr>
      <w:r w:rsidRPr="00BD6D39">
        <w:rPr>
          <w:rFonts w:ascii="Arial" w:hAnsi="Arial" w:cs="Arial"/>
          <w:b/>
          <w:bCs/>
          <w:sz w:val="22"/>
          <w:szCs w:val="22"/>
          <w:u w:val="single"/>
        </w:rPr>
        <w:t>ARTICLE 23:  FINDINGS FOR RECOVERY</w:t>
      </w:r>
    </w:p>
    <w:p w14:paraId="38A0BDC9" w14:textId="77777777" w:rsidR="00E46F45" w:rsidRPr="00CC0D78" w:rsidRDefault="00E46F45" w:rsidP="00E46F45">
      <w:pPr>
        <w:autoSpaceDE w:val="0"/>
        <w:autoSpaceDN w:val="0"/>
        <w:adjustRightInd w:val="0"/>
        <w:rPr>
          <w:rFonts w:ascii="Arial" w:hAnsi="Arial" w:cs="Arial"/>
          <w:sz w:val="16"/>
          <w:szCs w:val="16"/>
        </w:rPr>
      </w:pPr>
    </w:p>
    <w:p w14:paraId="099DA5D5"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 xml:space="preserve">Contractor warrants that it is not subject to an “unresolved” finding for recovery under O.R.C. Section 9.24.  If this warranty is found to be false, this Contract is void </w:t>
      </w:r>
      <w:r w:rsidRPr="00BD6D39">
        <w:rPr>
          <w:rFonts w:ascii="Arial" w:hAnsi="Arial" w:cs="Arial"/>
          <w:i/>
          <w:sz w:val="22"/>
          <w:szCs w:val="22"/>
        </w:rPr>
        <w:t>ab initio</w:t>
      </w:r>
      <w:r w:rsidRPr="00BD6D39">
        <w:rPr>
          <w:rFonts w:ascii="Arial" w:hAnsi="Arial" w:cs="Arial"/>
          <w:sz w:val="22"/>
          <w:szCs w:val="22"/>
        </w:rPr>
        <w:t xml:space="preserve"> and Contractor shall immediately repay to Agency any funds paid under this Contract.</w:t>
      </w:r>
    </w:p>
    <w:p w14:paraId="7FEF9FBC" w14:textId="77777777" w:rsidR="00E46F45" w:rsidRPr="00BD6D39" w:rsidRDefault="00E46F45" w:rsidP="00E46F45">
      <w:pPr>
        <w:autoSpaceDE w:val="0"/>
        <w:autoSpaceDN w:val="0"/>
        <w:adjustRightInd w:val="0"/>
        <w:rPr>
          <w:rFonts w:ascii="Arial" w:hAnsi="Arial" w:cs="Arial"/>
          <w:sz w:val="22"/>
          <w:szCs w:val="22"/>
        </w:rPr>
      </w:pPr>
    </w:p>
    <w:p w14:paraId="26CFFAD1"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24:  DEBARMENT</w:t>
      </w:r>
    </w:p>
    <w:p w14:paraId="13D5DFCC" w14:textId="77777777" w:rsidR="00E46F45" w:rsidRPr="00CC0D78" w:rsidRDefault="00E46F45" w:rsidP="00E46F45">
      <w:pPr>
        <w:autoSpaceDE w:val="0"/>
        <w:autoSpaceDN w:val="0"/>
        <w:adjustRightInd w:val="0"/>
        <w:rPr>
          <w:rFonts w:ascii="Arial" w:hAnsi="Arial" w:cs="Arial"/>
          <w:sz w:val="16"/>
          <w:szCs w:val="16"/>
        </w:rPr>
      </w:pPr>
    </w:p>
    <w:p w14:paraId="0EF74D9C"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sz w:val="22"/>
          <w:szCs w:val="22"/>
        </w:rPr>
        <w:t xml:space="preserve">Contractor represents and warrants that it is not debarred from consideration for contract awards by the Director of the Department of Administrative Services, pursuant to either O.R.C. Section 153.02 or O.R.C. Section 125.25.  If this representation and warranty is found to be false, this Contract is void </w:t>
      </w:r>
      <w:r w:rsidRPr="00BD6D39">
        <w:rPr>
          <w:rFonts w:ascii="Arial" w:hAnsi="Arial" w:cs="Arial"/>
          <w:i/>
          <w:sz w:val="22"/>
          <w:szCs w:val="22"/>
        </w:rPr>
        <w:t>ab initio</w:t>
      </w:r>
      <w:r w:rsidRPr="00BD6D39">
        <w:rPr>
          <w:rFonts w:ascii="Arial" w:hAnsi="Arial" w:cs="Arial"/>
          <w:sz w:val="22"/>
          <w:szCs w:val="22"/>
        </w:rPr>
        <w:t xml:space="preserve"> and Contractor shall immediately repay to Agency any funds paid under this Contract.</w:t>
      </w:r>
    </w:p>
    <w:p w14:paraId="40690B80" w14:textId="77777777" w:rsidR="00E46F45" w:rsidRPr="00CC0D78" w:rsidRDefault="00E46F45" w:rsidP="00E46F45">
      <w:pPr>
        <w:autoSpaceDE w:val="0"/>
        <w:autoSpaceDN w:val="0"/>
        <w:adjustRightInd w:val="0"/>
        <w:jc w:val="both"/>
        <w:outlineLvl w:val="0"/>
        <w:rPr>
          <w:rFonts w:ascii="Arial" w:hAnsi="Arial" w:cs="Arial"/>
          <w:sz w:val="16"/>
          <w:szCs w:val="16"/>
        </w:rPr>
      </w:pPr>
    </w:p>
    <w:p w14:paraId="18EAFF53" w14:textId="77777777" w:rsidR="00E46F45" w:rsidRPr="00BD6D39" w:rsidRDefault="00E46F45" w:rsidP="00E46F45">
      <w:pPr>
        <w:rPr>
          <w:rFonts w:ascii="Arial" w:hAnsi="Arial" w:cs="Arial"/>
          <w:b/>
          <w:sz w:val="22"/>
          <w:szCs w:val="22"/>
          <w:u w:val="single"/>
        </w:rPr>
      </w:pPr>
      <w:r w:rsidRPr="00BD6D39">
        <w:rPr>
          <w:rFonts w:ascii="Arial" w:hAnsi="Arial" w:cs="Arial"/>
          <w:b/>
          <w:sz w:val="22"/>
          <w:szCs w:val="22"/>
          <w:u w:val="single"/>
        </w:rPr>
        <w:t>ARTICLE 25:  FORCE MAJEURE</w:t>
      </w:r>
    </w:p>
    <w:p w14:paraId="0A51D41E" w14:textId="77777777" w:rsidR="00E46F45" w:rsidRPr="00CC0D78" w:rsidRDefault="00E46F45" w:rsidP="00E46F45">
      <w:pPr>
        <w:autoSpaceDE w:val="0"/>
        <w:autoSpaceDN w:val="0"/>
        <w:adjustRightInd w:val="0"/>
        <w:jc w:val="both"/>
        <w:outlineLvl w:val="0"/>
        <w:rPr>
          <w:rFonts w:ascii="Arial" w:hAnsi="Arial" w:cs="Arial"/>
          <w:sz w:val="16"/>
          <w:szCs w:val="16"/>
        </w:rPr>
      </w:pPr>
    </w:p>
    <w:p w14:paraId="004348E3" w14:textId="77777777" w:rsidR="00E46F45" w:rsidRPr="00BD6D39" w:rsidRDefault="00E46F45" w:rsidP="00E46F45">
      <w:pPr>
        <w:autoSpaceDE w:val="0"/>
        <w:autoSpaceDN w:val="0"/>
        <w:adjustRightInd w:val="0"/>
        <w:jc w:val="both"/>
        <w:outlineLvl w:val="0"/>
        <w:rPr>
          <w:rFonts w:ascii="Arial" w:hAnsi="Arial" w:cs="Arial"/>
          <w:sz w:val="22"/>
          <w:szCs w:val="22"/>
        </w:rPr>
      </w:pPr>
      <w:r w:rsidRPr="00BD6D39">
        <w:rPr>
          <w:rFonts w:ascii="Arial" w:hAnsi="Arial" w:cs="Arial"/>
          <w:sz w:val="22"/>
          <w:szCs w:val="22"/>
        </w:rPr>
        <w:lastRenderedPageBreak/>
        <w:t>If the Agency or Contractor is unable to perform any part of its obligations under this Contract by reason of force majeure, the party will be excused from its obligations, to the extent that its performance is prevented by force majeure, for the duration of the event. The party must remedy with all reasonable dispatch the cause preventing it from carrying out its obligations under this Contract. The term “force majeure” means without limitation: acts of God; such as epidemics; lightning; earthquakes; fires; storms; hurricanes; tornadoes; floods; washouts; droughts; any other severe weather; explosions; restrain of government and people; war; strikes; and other like events; or any cause that could not be reasonably foreseen in the exercise of ordinary care, and that is beyond the reasonable control of the party.</w:t>
      </w:r>
    </w:p>
    <w:p w14:paraId="304FD29B" w14:textId="77777777" w:rsidR="00E46F45" w:rsidRPr="00CC0D78" w:rsidRDefault="00E46F45" w:rsidP="00E46F45">
      <w:pPr>
        <w:autoSpaceDE w:val="0"/>
        <w:autoSpaceDN w:val="0"/>
        <w:adjustRightInd w:val="0"/>
        <w:jc w:val="both"/>
        <w:outlineLvl w:val="0"/>
        <w:rPr>
          <w:rFonts w:ascii="Arial" w:hAnsi="Arial" w:cs="Arial"/>
          <w:sz w:val="16"/>
          <w:szCs w:val="16"/>
        </w:rPr>
      </w:pPr>
    </w:p>
    <w:p w14:paraId="014F4940" w14:textId="77777777" w:rsidR="00E46F45" w:rsidRPr="00BD6D39" w:rsidRDefault="00E46F45" w:rsidP="00E46F45">
      <w:pPr>
        <w:autoSpaceDE w:val="0"/>
        <w:autoSpaceDN w:val="0"/>
        <w:adjustRightInd w:val="0"/>
        <w:jc w:val="both"/>
        <w:outlineLvl w:val="0"/>
        <w:rPr>
          <w:rFonts w:ascii="Arial" w:hAnsi="Arial" w:cs="Arial"/>
          <w:sz w:val="22"/>
          <w:szCs w:val="22"/>
        </w:rPr>
      </w:pPr>
      <w:r w:rsidRPr="00BD6D39">
        <w:rPr>
          <w:rFonts w:ascii="Arial" w:hAnsi="Arial" w:cs="Arial"/>
          <w:b/>
          <w:sz w:val="22"/>
          <w:szCs w:val="22"/>
          <w:u w:val="single"/>
        </w:rPr>
        <w:t xml:space="preserve">ARTICLE 26: “SWEATSHOP - FREE” PURCHASING </w:t>
      </w:r>
    </w:p>
    <w:p w14:paraId="59B9BBF2" w14:textId="77777777" w:rsidR="00E46F45" w:rsidRPr="00CC0D78" w:rsidRDefault="00E46F45" w:rsidP="00E46F45">
      <w:pPr>
        <w:autoSpaceDE w:val="0"/>
        <w:autoSpaceDN w:val="0"/>
        <w:adjustRightInd w:val="0"/>
        <w:jc w:val="both"/>
        <w:outlineLvl w:val="0"/>
        <w:rPr>
          <w:rFonts w:ascii="Arial" w:hAnsi="Arial" w:cs="Arial"/>
          <w:bCs/>
          <w:sz w:val="16"/>
          <w:szCs w:val="16"/>
        </w:rPr>
      </w:pPr>
    </w:p>
    <w:p w14:paraId="456C0663"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Contractor certifies that all facilities used for the production of the goods or performances of services under this Contract are not sweatshops and are in compliance with applicable domestic labor, employment, health and safety, environmental and building laws. This certification applies to any and all manufacturers, suppliers and/or subcontractors used by the Contractor in furnishing these goods or services.</w:t>
      </w:r>
    </w:p>
    <w:p w14:paraId="5C3DD03E" w14:textId="77777777" w:rsidR="00E46F45" w:rsidRPr="00CC0D78" w:rsidRDefault="00E46F45" w:rsidP="00E46F45">
      <w:pPr>
        <w:jc w:val="both"/>
        <w:rPr>
          <w:rFonts w:ascii="Arial" w:hAnsi="Arial" w:cs="Arial"/>
          <w:sz w:val="16"/>
          <w:szCs w:val="16"/>
        </w:rPr>
      </w:pPr>
    </w:p>
    <w:p w14:paraId="4A6AB0EA"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If DAS receives a complaint alleging non-compliance with this “sweatshop-free” certification, DAS may enlist the services of an independent monitor to investigate allegations of such non-compliance on the part of the Contractor, any sub-contractors or suppliers used by the Contractor in performance of the Contract. If allegations are proven to be accurate, the Contractor will be advised by DAS of the next course of action to resolve the complaint and the Contractor will be responsible for any costs associated with the investigation. Consequences for violating this certification may include, but are not limited to, cancellation of the contract, a finding by the Agency that the Contractor is not a responsible bidder or a determination that the Contractor is ineligible to receive future contract bid awards. Items that will be considered in an investigation include, but are not limited to standards of wages, occupational safety and work hours.</w:t>
      </w:r>
    </w:p>
    <w:p w14:paraId="7A11EB67" w14:textId="77777777" w:rsidR="00E46F45" w:rsidRPr="00AF04DA" w:rsidRDefault="00E46F45" w:rsidP="00E46F45">
      <w:pPr>
        <w:autoSpaceDE w:val="0"/>
        <w:autoSpaceDN w:val="0"/>
        <w:adjustRightInd w:val="0"/>
        <w:jc w:val="both"/>
        <w:outlineLvl w:val="0"/>
        <w:rPr>
          <w:rFonts w:ascii="Arial" w:hAnsi="Arial" w:cs="Arial"/>
          <w:sz w:val="16"/>
          <w:szCs w:val="16"/>
        </w:rPr>
      </w:pPr>
    </w:p>
    <w:p w14:paraId="1C80CBED" w14:textId="77777777" w:rsidR="00E46F45" w:rsidRPr="00BD6D39" w:rsidRDefault="00E46F45" w:rsidP="00E46F45">
      <w:pPr>
        <w:rPr>
          <w:rFonts w:ascii="Arial" w:hAnsi="Arial" w:cs="Arial"/>
          <w:b/>
          <w:sz w:val="22"/>
          <w:szCs w:val="22"/>
          <w:u w:val="single"/>
        </w:rPr>
      </w:pPr>
      <w:r w:rsidRPr="00BD6D39">
        <w:rPr>
          <w:rFonts w:ascii="Arial" w:hAnsi="Arial" w:cs="Arial"/>
          <w:b/>
          <w:sz w:val="22"/>
          <w:szCs w:val="22"/>
          <w:u w:val="single"/>
        </w:rPr>
        <w:t>ARTICLE 27:  EXECUTIVE ORDER REQUIREMENTS</w:t>
      </w:r>
    </w:p>
    <w:p w14:paraId="141C002B" w14:textId="77777777" w:rsidR="00E46F45" w:rsidRPr="00CC0D78" w:rsidRDefault="00E46F45" w:rsidP="00E46F45">
      <w:pPr>
        <w:rPr>
          <w:rFonts w:ascii="Arial" w:hAnsi="Arial" w:cs="Arial"/>
          <w:sz w:val="16"/>
          <w:szCs w:val="16"/>
        </w:rPr>
      </w:pPr>
    </w:p>
    <w:p w14:paraId="113F2686"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 xml:space="preserve">The Contractor affirms to have read and understands Executive Order 2011-12K issued by Ohio Governor John R. Kasich and shall abide by those requirements in the performance of this Contract, and shall perform no services required under this Contract outside of the United States.  The Executive Order is provided as Attachment C which is attached hereto and incorporated herein. </w:t>
      </w:r>
    </w:p>
    <w:p w14:paraId="3EB59F4C" w14:textId="77777777" w:rsidR="00E46F45" w:rsidRPr="00CC0D78" w:rsidRDefault="00E46F45" w:rsidP="00E46F45">
      <w:pPr>
        <w:jc w:val="both"/>
        <w:rPr>
          <w:rFonts w:ascii="Arial" w:hAnsi="Arial" w:cs="Arial"/>
          <w:sz w:val="16"/>
          <w:szCs w:val="16"/>
        </w:rPr>
      </w:pPr>
    </w:p>
    <w:p w14:paraId="58ACFE6D"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 xml:space="preserve">The Contractor also affirms, understands, and agrees to immediately notify the State of any change or shift in the location(s) of services performed by the Contractor or its subcontractors under this Contract, and no services shall be changed or shifted to a location(s) that are outside of the United States. </w:t>
      </w:r>
    </w:p>
    <w:p w14:paraId="7FA970F0" w14:textId="77777777" w:rsidR="00E46F45" w:rsidRPr="00AF04DA" w:rsidRDefault="00E46F45" w:rsidP="00E46F45">
      <w:pPr>
        <w:jc w:val="both"/>
        <w:rPr>
          <w:rFonts w:ascii="Arial" w:hAnsi="Arial" w:cs="Arial"/>
          <w:sz w:val="16"/>
          <w:szCs w:val="16"/>
        </w:rPr>
      </w:pPr>
    </w:p>
    <w:p w14:paraId="225EA31F" w14:textId="77777777" w:rsidR="00E46F45" w:rsidRPr="00BD6D39" w:rsidRDefault="00E46F45" w:rsidP="00E46F45">
      <w:pPr>
        <w:jc w:val="both"/>
        <w:rPr>
          <w:rFonts w:ascii="Arial" w:hAnsi="Arial" w:cs="Arial"/>
          <w:b/>
          <w:sz w:val="22"/>
          <w:szCs w:val="22"/>
          <w:u w:val="single"/>
        </w:rPr>
      </w:pPr>
      <w:r w:rsidRPr="00BD6D39">
        <w:rPr>
          <w:rFonts w:ascii="Arial" w:hAnsi="Arial" w:cs="Arial"/>
          <w:b/>
          <w:sz w:val="22"/>
          <w:szCs w:val="22"/>
          <w:u w:val="single"/>
        </w:rPr>
        <w:t>ARTICLE 28:  TERMINATION, SANCTION, DAMAGES</w:t>
      </w:r>
    </w:p>
    <w:p w14:paraId="23A4A086" w14:textId="77777777" w:rsidR="00E46F45" w:rsidRPr="00AF04DA" w:rsidRDefault="00E46F45" w:rsidP="00E46F45">
      <w:pPr>
        <w:rPr>
          <w:rFonts w:ascii="Arial" w:hAnsi="Arial" w:cs="Arial"/>
          <w:b/>
          <w:sz w:val="16"/>
          <w:szCs w:val="16"/>
        </w:rPr>
      </w:pPr>
    </w:p>
    <w:p w14:paraId="7DAEFA5C"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If Contractor or any of its subcontractors perform services under this Contract outside of the United States, the performance of such services shall be treated as a material breach of the Contract. The State is not obligated to pay and shall not pay for such services. If Contractor or any of its subcontractors perform any such services, Contractor shall immediately return to the State all funds paid for those services. The State may also recover from the Contractor all costs associated with any corrective action the State may undertake, including but not limited to an audit or a risk analysis, as a result of the Contractor performing services outside the United States.</w:t>
      </w:r>
    </w:p>
    <w:p w14:paraId="3CC798C7" w14:textId="77777777" w:rsidR="00E46F45" w:rsidRPr="00AF04DA" w:rsidRDefault="00E46F45" w:rsidP="00E46F45">
      <w:pPr>
        <w:jc w:val="both"/>
        <w:rPr>
          <w:rFonts w:ascii="Arial" w:hAnsi="Arial" w:cs="Arial"/>
          <w:sz w:val="16"/>
          <w:szCs w:val="16"/>
        </w:rPr>
      </w:pPr>
    </w:p>
    <w:p w14:paraId="503CDFC9"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The State may, at any time after the breach, terminate the Contract, upon written notice to the Contractor.  The State may recover all accounting, administrative, legal and other expenses reasonably necessary for the preparation of the termination of the Contract and costs associated with the acquisition of substitute services from a third party.</w:t>
      </w:r>
    </w:p>
    <w:p w14:paraId="4A620586" w14:textId="77777777" w:rsidR="00E46F45" w:rsidRPr="00AF04DA" w:rsidRDefault="00E46F45" w:rsidP="00E46F45">
      <w:pPr>
        <w:jc w:val="both"/>
        <w:rPr>
          <w:rFonts w:ascii="Arial" w:hAnsi="Arial" w:cs="Arial"/>
          <w:sz w:val="16"/>
          <w:szCs w:val="16"/>
        </w:rPr>
      </w:pPr>
    </w:p>
    <w:p w14:paraId="2D7AC7EA"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 xml:space="preserve">If the State determines that actual and direct damages are uncertain or difficult to ascertain, the State in its sole discretion may recover a payment of liquidated damages in the amount of 25 </w:t>
      </w:r>
      <w:r w:rsidR="009667A9" w:rsidRPr="00BD6D39">
        <w:rPr>
          <w:rFonts w:ascii="Arial" w:hAnsi="Arial" w:cs="Arial"/>
          <w:sz w:val="22"/>
          <w:szCs w:val="22"/>
        </w:rPr>
        <w:t>%</w:t>
      </w:r>
      <w:r w:rsidRPr="00BD6D39">
        <w:rPr>
          <w:rFonts w:ascii="Arial" w:hAnsi="Arial" w:cs="Arial"/>
          <w:sz w:val="22"/>
          <w:szCs w:val="22"/>
        </w:rPr>
        <w:t xml:space="preserve"> of the value of the Contract. </w:t>
      </w:r>
    </w:p>
    <w:p w14:paraId="5A541481" w14:textId="77777777" w:rsidR="00E46F45" w:rsidRPr="00AF04DA" w:rsidRDefault="00E46F45" w:rsidP="00E46F45">
      <w:pPr>
        <w:jc w:val="both"/>
        <w:rPr>
          <w:rFonts w:ascii="Arial" w:hAnsi="Arial" w:cs="Arial"/>
          <w:sz w:val="16"/>
          <w:szCs w:val="16"/>
        </w:rPr>
      </w:pPr>
    </w:p>
    <w:p w14:paraId="66A3710D" w14:textId="77777777" w:rsidR="00E46F45" w:rsidRPr="00BD6D39" w:rsidRDefault="00E46F45" w:rsidP="00E46F45">
      <w:pPr>
        <w:jc w:val="both"/>
        <w:rPr>
          <w:rFonts w:ascii="Arial" w:hAnsi="Arial" w:cs="Arial"/>
          <w:sz w:val="22"/>
          <w:szCs w:val="22"/>
        </w:rPr>
      </w:pPr>
      <w:r w:rsidRPr="00BD6D39">
        <w:rPr>
          <w:rFonts w:ascii="Arial" w:hAnsi="Arial" w:cs="Arial"/>
          <w:sz w:val="22"/>
          <w:szCs w:val="22"/>
        </w:rPr>
        <w:t xml:space="preserve">The State, in its sole discretion, may provide written notice to Contractor of a breach and permit the Contractor to cure the breach. Such cure period shall be no longer than 21 calendar days. During the cure period, the State may buy substitute services from a third party and recover from the Contractor any costs associated with acquiring those substitute services.  </w:t>
      </w:r>
    </w:p>
    <w:p w14:paraId="2734F7E9" w14:textId="77777777" w:rsidR="00E46F45" w:rsidRPr="00BD6D39" w:rsidRDefault="00E46F45" w:rsidP="00E46F45">
      <w:pPr>
        <w:jc w:val="both"/>
        <w:rPr>
          <w:rFonts w:ascii="Arial" w:hAnsi="Arial" w:cs="Arial"/>
          <w:sz w:val="22"/>
          <w:szCs w:val="22"/>
        </w:rPr>
      </w:pPr>
    </w:p>
    <w:p w14:paraId="3617669C" w14:textId="77777777" w:rsidR="00E46F45" w:rsidRPr="00BD6D39" w:rsidRDefault="00E46F45" w:rsidP="00E46F45">
      <w:pPr>
        <w:autoSpaceDE w:val="0"/>
        <w:autoSpaceDN w:val="0"/>
        <w:adjustRightInd w:val="0"/>
        <w:jc w:val="both"/>
        <w:outlineLvl w:val="0"/>
        <w:rPr>
          <w:rFonts w:ascii="Arial" w:hAnsi="Arial" w:cs="Arial"/>
          <w:sz w:val="22"/>
          <w:szCs w:val="22"/>
        </w:rPr>
      </w:pPr>
      <w:r w:rsidRPr="00BD6D39">
        <w:rPr>
          <w:rFonts w:ascii="Arial" w:hAnsi="Arial" w:cs="Arial"/>
          <w:sz w:val="22"/>
          <w:szCs w:val="22"/>
        </w:rPr>
        <w:t>Notwithstanding the State permitting a period of time to cure the breach or the Contractor’s cure of the breach, the State does not waive any of its rights and remedies provided the State in this Contract, including but not limited to recovery of funds paid for services the Contractor performed outside of the United States, costs associated with corrective action, or liquidated damages.</w:t>
      </w:r>
    </w:p>
    <w:p w14:paraId="3AC834A8" w14:textId="77777777" w:rsidR="00E46F45" w:rsidRPr="00AF04DA" w:rsidRDefault="00E46F45" w:rsidP="00E46F45">
      <w:pPr>
        <w:autoSpaceDE w:val="0"/>
        <w:autoSpaceDN w:val="0"/>
        <w:adjustRightInd w:val="0"/>
        <w:jc w:val="both"/>
        <w:outlineLvl w:val="0"/>
        <w:rPr>
          <w:rFonts w:ascii="Arial" w:hAnsi="Arial" w:cs="Arial"/>
          <w:sz w:val="16"/>
          <w:szCs w:val="16"/>
        </w:rPr>
      </w:pPr>
    </w:p>
    <w:p w14:paraId="2D98DD89" w14:textId="77777777" w:rsidR="00E46F45" w:rsidRPr="00BD6D39" w:rsidRDefault="00E46F45" w:rsidP="00E46F45">
      <w:pPr>
        <w:autoSpaceDE w:val="0"/>
        <w:autoSpaceDN w:val="0"/>
        <w:adjustRightInd w:val="0"/>
        <w:jc w:val="both"/>
        <w:outlineLvl w:val="0"/>
        <w:rPr>
          <w:rFonts w:ascii="Arial" w:hAnsi="Arial" w:cs="Arial"/>
          <w:b/>
          <w:sz w:val="22"/>
          <w:szCs w:val="22"/>
          <w:u w:val="single"/>
        </w:rPr>
      </w:pPr>
      <w:r w:rsidRPr="00BD6D39">
        <w:rPr>
          <w:rFonts w:ascii="Arial" w:hAnsi="Arial" w:cs="Arial"/>
          <w:b/>
          <w:sz w:val="22"/>
          <w:szCs w:val="22"/>
          <w:u w:val="single"/>
        </w:rPr>
        <w:t>ARTICLE 29:  EXECUTION</w:t>
      </w:r>
    </w:p>
    <w:p w14:paraId="5C7795B4" w14:textId="77777777" w:rsidR="00E46F45" w:rsidRPr="00BD6D39" w:rsidRDefault="00E46F45" w:rsidP="00E46F45">
      <w:pPr>
        <w:autoSpaceDE w:val="0"/>
        <w:autoSpaceDN w:val="0"/>
        <w:adjustRightInd w:val="0"/>
        <w:jc w:val="both"/>
        <w:rPr>
          <w:rFonts w:ascii="Arial" w:hAnsi="Arial" w:cs="Arial"/>
          <w:sz w:val="22"/>
          <w:szCs w:val="22"/>
        </w:rPr>
      </w:pPr>
    </w:p>
    <w:p w14:paraId="72B6F86C"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This Contract is not binding upon Agency unless executed in full.</w:t>
      </w:r>
    </w:p>
    <w:p w14:paraId="706545DC" w14:textId="77777777" w:rsidR="00E46F45" w:rsidRPr="00BD6D39" w:rsidRDefault="00E46F45" w:rsidP="00E46F45">
      <w:pPr>
        <w:autoSpaceDE w:val="0"/>
        <w:autoSpaceDN w:val="0"/>
        <w:adjustRightInd w:val="0"/>
        <w:rPr>
          <w:rFonts w:ascii="Arial" w:hAnsi="Arial" w:cs="Arial"/>
          <w:sz w:val="22"/>
          <w:szCs w:val="22"/>
        </w:rPr>
      </w:pPr>
    </w:p>
    <w:p w14:paraId="78360839" w14:textId="77777777" w:rsidR="00E46F45" w:rsidRPr="00BD6D39" w:rsidRDefault="00E46F45" w:rsidP="00E46F45">
      <w:pPr>
        <w:autoSpaceDE w:val="0"/>
        <w:autoSpaceDN w:val="0"/>
        <w:adjustRightInd w:val="0"/>
        <w:jc w:val="both"/>
        <w:rPr>
          <w:rFonts w:ascii="Arial" w:hAnsi="Arial" w:cs="Arial"/>
          <w:sz w:val="22"/>
          <w:szCs w:val="22"/>
        </w:rPr>
      </w:pPr>
      <w:r w:rsidRPr="00BD6D39">
        <w:rPr>
          <w:rFonts w:ascii="Arial" w:hAnsi="Arial" w:cs="Arial"/>
          <w:sz w:val="22"/>
          <w:szCs w:val="22"/>
        </w:rPr>
        <w:tab/>
      </w:r>
      <w:r w:rsidRPr="00BD6D39">
        <w:rPr>
          <w:rFonts w:ascii="Arial" w:hAnsi="Arial" w:cs="Arial"/>
          <w:b/>
          <w:bCs/>
          <w:sz w:val="22"/>
          <w:szCs w:val="22"/>
        </w:rPr>
        <w:t>IN WITNESS WHEREOF</w:t>
      </w:r>
      <w:r w:rsidRPr="00BD6D39">
        <w:rPr>
          <w:rFonts w:ascii="Arial" w:hAnsi="Arial" w:cs="Arial"/>
          <w:sz w:val="22"/>
          <w:szCs w:val="22"/>
        </w:rPr>
        <w:t>, the parties hereto have caused this Contract to be executed by their duly authorized officers, as of the day and year first written above.</w:t>
      </w:r>
    </w:p>
    <w:p w14:paraId="4BE663EC" w14:textId="77777777" w:rsidR="00E46F45" w:rsidRPr="00BD6D39" w:rsidRDefault="00E46F45" w:rsidP="00E46F45">
      <w:pPr>
        <w:autoSpaceDE w:val="0"/>
        <w:autoSpaceDN w:val="0"/>
        <w:adjustRightInd w:val="0"/>
        <w:jc w:val="both"/>
        <w:rPr>
          <w:rFonts w:ascii="Arial" w:hAnsi="Arial" w:cs="Arial"/>
          <w:sz w:val="22"/>
          <w:szCs w:val="2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BD6D39" w14:paraId="5826437D" w14:textId="77777777" w:rsidTr="00E46F45">
        <w:tc>
          <w:tcPr>
            <w:tcW w:w="9738" w:type="dxa"/>
            <w:gridSpan w:val="2"/>
          </w:tcPr>
          <w:p w14:paraId="60944041" w14:textId="77777777" w:rsidR="00E46F45" w:rsidRPr="00BD6D39" w:rsidRDefault="00E46F45" w:rsidP="00E46F45">
            <w:pPr>
              <w:rPr>
                <w:rFonts w:ascii="Arial" w:hAnsi="Arial" w:cs="Arial"/>
                <w:sz w:val="22"/>
                <w:szCs w:val="22"/>
              </w:rPr>
            </w:pPr>
            <w:r w:rsidRPr="00BD6D39">
              <w:rPr>
                <w:rFonts w:ascii="Arial" w:hAnsi="Arial" w:cs="Arial"/>
                <w:sz w:val="22"/>
                <w:szCs w:val="22"/>
              </w:rPr>
              <w:t>Signature of Contractor:</w:t>
            </w:r>
          </w:p>
          <w:p w14:paraId="3271F08E" w14:textId="77777777" w:rsidR="00E46F45" w:rsidRPr="00BD6D39" w:rsidRDefault="00E46F45" w:rsidP="00E46F45">
            <w:pPr>
              <w:rPr>
                <w:rFonts w:ascii="Arial" w:hAnsi="Arial" w:cs="Arial"/>
                <w:sz w:val="22"/>
                <w:szCs w:val="22"/>
              </w:rPr>
            </w:pPr>
          </w:p>
        </w:tc>
      </w:tr>
      <w:tr w:rsidR="00E46F45" w:rsidRPr="00BD6D39" w14:paraId="076AC652" w14:textId="77777777" w:rsidTr="00E46F45">
        <w:tc>
          <w:tcPr>
            <w:tcW w:w="6588" w:type="dxa"/>
          </w:tcPr>
          <w:p w14:paraId="4EF7EC53" w14:textId="77777777" w:rsidR="00E46F45" w:rsidRPr="00BD6D39" w:rsidRDefault="00E46F45" w:rsidP="00E46F45">
            <w:pPr>
              <w:rPr>
                <w:rFonts w:ascii="Arial" w:hAnsi="Arial" w:cs="Arial"/>
                <w:sz w:val="22"/>
                <w:szCs w:val="22"/>
              </w:rPr>
            </w:pPr>
            <w:r w:rsidRPr="00BD6D39">
              <w:rPr>
                <w:rFonts w:ascii="Arial" w:hAnsi="Arial" w:cs="Arial"/>
                <w:sz w:val="22"/>
                <w:szCs w:val="22"/>
              </w:rPr>
              <w:t>Printed Name of Contractor:</w:t>
            </w:r>
          </w:p>
          <w:p w14:paraId="183204CC" w14:textId="77777777" w:rsidR="00E46F45" w:rsidRPr="00BD6D39" w:rsidRDefault="00E46F45" w:rsidP="00E46F45">
            <w:pPr>
              <w:rPr>
                <w:rFonts w:ascii="Arial" w:hAnsi="Arial" w:cs="Arial"/>
                <w:sz w:val="22"/>
                <w:szCs w:val="22"/>
              </w:rPr>
            </w:pPr>
          </w:p>
        </w:tc>
        <w:tc>
          <w:tcPr>
            <w:tcW w:w="3150" w:type="dxa"/>
          </w:tcPr>
          <w:p w14:paraId="51EEB504"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p w14:paraId="4DA3290D" w14:textId="77777777" w:rsidR="00E46F45" w:rsidRPr="00BD6D39" w:rsidRDefault="00E46F45" w:rsidP="00E46F45">
            <w:pPr>
              <w:rPr>
                <w:rFonts w:ascii="Arial" w:hAnsi="Arial" w:cs="Arial"/>
                <w:sz w:val="22"/>
                <w:szCs w:val="22"/>
              </w:rPr>
            </w:pPr>
          </w:p>
        </w:tc>
      </w:tr>
    </w:tbl>
    <w:p w14:paraId="2646EF2A" w14:textId="77777777" w:rsidR="00E46F45" w:rsidRPr="00BD6D39" w:rsidRDefault="00E46F45" w:rsidP="00E46F45">
      <w:pPr>
        <w:rPr>
          <w:rFonts w:ascii="Arial" w:hAnsi="Arial" w:cs="Arial"/>
          <w:sz w:val="22"/>
          <w:szCs w:val="22"/>
        </w:rPr>
      </w:pPr>
    </w:p>
    <w:p w14:paraId="0A51DAA7" w14:textId="77777777" w:rsidR="00E46F45" w:rsidRPr="00BD6D39" w:rsidRDefault="00E46F45" w:rsidP="00E46F45">
      <w:pPr>
        <w:autoSpaceDE w:val="0"/>
        <w:autoSpaceDN w:val="0"/>
        <w:adjustRightInd w:val="0"/>
        <w:rPr>
          <w:rFonts w:ascii="Arial" w:hAnsi="Arial" w:cs="Arial"/>
          <w:sz w:val="22"/>
          <w:szCs w:val="2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BD6D39" w14:paraId="2C0E7C67" w14:textId="77777777" w:rsidTr="00E46F45">
        <w:tc>
          <w:tcPr>
            <w:tcW w:w="9738" w:type="dxa"/>
            <w:gridSpan w:val="2"/>
          </w:tcPr>
          <w:p w14:paraId="013DFB95" w14:textId="77777777" w:rsidR="00E46F45" w:rsidRPr="00BD6D39" w:rsidRDefault="00E46F45" w:rsidP="00E46F45">
            <w:pPr>
              <w:spacing w:line="276" w:lineRule="auto"/>
              <w:rPr>
                <w:rFonts w:ascii="Arial" w:hAnsi="Arial" w:cs="Arial"/>
                <w:sz w:val="22"/>
                <w:szCs w:val="22"/>
              </w:rPr>
            </w:pPr>
            <w:r w:rsidRPr="00BD6D39">
              <w:rPr>
                <w:rFonts w:ascii="Arial" w:hAnsi="Arial" w:cs="Arial"/>
                <w:sz w:val="22"/>
                <w:szCs w:val="22"/>
              </w:rPr>
              <w:t>ATTESTATION:  I hereby attest that there are sufficient funds available to cover the cost of this Contract:</w:t>
            </w:r>
          </w:p>
          <w:p w14:paraId="41E93E79" w14:textId="77777777" w:rsidR="00E46F45" w:rsidRPr="00BD6D39" w:rsidRDefault="00E46F45" w:rsidP="00E46F45">
            <w:pPr>
              <w:spacing w:line="276" w:lineRule="auto"/>
              <w:rPr>
                <w:rFonts w:ascii="Arial" w:hAnsi="Arial" w:cs="Arial"/>
                <w:sz w:val="22"/>
                <w:szCs w:val="22"/>
              </w:rPr>
            </w:pPr>
          </w:p>
        </w:tc>
      </w:tr>
      <w:tr w:rsidR="00E46F45" w:rsidRPr="00BD6D39" w14:paraId="6C24B4ED" w14:textId="77777777" w:rsidTr="00E46F45">
        <w:tc>
          <w:tcPr>
            <w:tcW w:w="6588" w:type="dxa"/>
          </w:tcPr>
          <w:p w14:paraId="42C7558F" w14:textId="77777777" w:rsidR="00E46F45" w:rsidRPr="00BD6D39" w:rsidRDefault="00E46F45" w:rsidP="00E46F45">
            <w:pPr>
              <w:tabs>
                <w:tab w:val="left" w:pos="1890"/>
              </w:tabs>
              <w:rPr>
                <w:rFonts w:ascii="Arial" w:hAnsi="Arial" w:cs="Arial"/>
                <w:sz w:val="22"/>
                <w:szCs w:val="22"/>
              </w:rPr>
            </w:pPr>
            <w:r w:rsidRPr="00BD6D39">
              <w:rPr>
                <w:rFonts w:ascii="Arial" w:hAnsi="Arial" w:cs="Arial"/>
                <w:sz w:val="22"/>
                <w:szCs w:val="22"/>
              </w:rPr>
              <w:t>Fiscal Officer:</w:t>
            </w:r>
          </w:p>
          <w:p w14:paraId="742A1621" w14:textId="77777777" w:rsidR="00E46F45" w:rsidRPr="00BD6D39" w:rsidRDefault="00E46F45" w:rsidP="00E46F45">
            <w:pPr>
              <w:tabs>
                <w:tab w:val="left" w:pos="1890"/>
              </w:tabs>
              <w:rPr>
                <w:rFonts w:ascii="Arial" w:hAnsi="Arial" w:cs="Arial"/>
                <w:sz w:val="22"/>
                <w:szCs w:val="22"/>
              </w:rPr>
            </w:pPr>
          </w:p>
        </w:tc>
        <w:tc>
          <w:tcPr>
            <w:tcW w:w="3150" w:type="dxa"/>
          </w:tcPr>
          <w:p w14:paraId="0D9FDF43"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p w14:paraId="4944B6C6" w14:textId="77777777" w:rsidR="00E46F45" w:rsidRPr="00BD6D39" w:rsidRDefault="00E46F45" w:rsidP="00E46F45">
            <w:pPr>
              <w:rPr>
                <w:rFonts w:ascii="Arial" w:hAnsi="Arial" w:cs="Arial"/>
                <w:sz w:val="22"/>
                <w:szCs w:val="22"/>
              </w:rPr>
            </w:pPr>
          </w:p>
        </w:tc>
      </w:tr>
      <w:tr w:rsidR="00E46F45" w:rsidRPr="00BD6D39" w14:paraId="57695712" w14:textId="77777777" w:rsidTr="00E46F45">
        <w:tc>
          <w:tcPr>
            <w:tcW w:w="6588" w:type="dxa"/>
          </w:tcPr>
          <w:p w14:paraId="573DD09F" w14:textId="77777777" w:rsidR="00E46F45" w:rsidRPr="00BD6D39" w:rsidRDefault="00E46F45" w:rsidP="00E46F45">
            <w:pPr>
              <w:rPr>
                <w:rFonts w:ascii="Arial" w:hAnsi="Arial" w:cs="Arial"/>
                <w:sz w:val="22"/>
                <w:szCs w:val="22"/>
              </w:rPr>
            </w:pPr>
            <w:r w:rsidRPr="00BD6D39">
              <w:rPr>
                <w:rFonts w:ascii="Arial" w:hAnsi="Arial" w:cs="Arial"/>
                <w:sz w:val="22"/>
                <w:szCs w:val="22"/>
              </w:rPr>
              <w:t>Warden/Program Manager/Department Head:</w:t>
            </w:r>
          </w:p>
          <w:p w14:paraId="79794C95" w14:textId="77777777" w:rsidR="00E46F45" w:rsidRPr="00BD6D39" w:rsidRDefault="00E46F45" w:rsidP="00E46F45">
            <w:pPr>
              <w:rPr>
                <w:rFonts w:ascii="Arial" w:hAnsi="Arial" w:cs="Arial"/>
                <w:sz w:val="22"/>
                <w:szCs w:val="22"/>
              </w:rPr>
            </w:pPr>
          </w:p>
        </w:tc>
        <w:tc>
          <w:tcPr>
            <w:tcW w:w="3150" w:type="dxa"/>
          </w:tcPr>
          <w:p w14:paraId="3D7BF4C1"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tc>
      </w:tr>
    </w:tbl>
    <w:p w14:paraId="7F3E27E6" w14:textId="77777777" w:rsidR="00E46F45" w:rsidRPr="00BD6D39" w:rsidRDefault="00E46F45" w:rsidP="00E46F45">
      <w:pPr>
        <w:autoSpaceDE w:val="0"/>
        <w:autoSpaceDN w:val="0"/>
        <w:adjustRightInd w:val="0"/>
        <w:rPr>
          <w:rFonts w:ascii="Arial" w:hAnsi="Arial" w:cs="Arial"/>
          <w:sz w:val="22"/>
          <w:szCs w:val="22"/>
        </w:rPr>
      </w:pPr>
    </w:p>
    <w:p w14:paraId="0E8DA502" w14:textId="77777777" w:rsidR="00E46F45" w:rsidRPr="00BD6D39" w:rsidRDefault="00E46F45" w:rsidP="00E46F45">
      <w:pPr>
        <w:autoSpaceDE w:val="0"/>
        <w:autoSpaceDN w:val="0"/>
        <w:adjustRightInd w:val="0"/>
        <w:rPr>
          <w:rFonts w:ascii="Arial" w:hAnsi="Arial" w:cs="Arial"/>
          <w:sz w:val="22"/>
          <w:szCs w:val="22"/>
        </w:rPr>
      </w:pPr>
      <w:r w:rsidRPr="00BD6D39">
        <w:rPr>
          <w:rFonts w:ascii="Arial" w:hAnsi="Arial" w:cs="Arial"/>
          <w:sz w:val="22"/>
          <w:szCs w:val="22"/>
        </w:rPr>
        <w:t xml:space="preserve">For </w:t>
      </w:r>
      <w:r w:rsidRPr="00BD6D39">
        <w:rPr>
          <w:rFonts w:ascii="Arial" w:hAnsi="Arial" w:cs="Arial"/>
          <w:b/>
          <w:sz w:val="22"/>
          <w:szCs w:val="22"/>
        </w:rPr>
        <w:t>purchases of services only</w:t>
      </w:r>
      <w:r w:rsidRPr="00BD6D39">
        <w:rPr>
          <w:rFonts w:ascii="Arial" w:hAnsi="Arial" w:cs="Arial"/>
          <w:sz w:val="22"/>
          <w:szCs w:val="22"/>
        </w:rPr>
        <w:t>, the following signatures are also required:</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BD6D39" w14:paraId="3E7DA90A" w14:textId="77777777" w:rsidTr="00E46F45">
        <w:tc>
          <w:tcPr>
            <w:tcW w:w="6588" w:type="dxa"/>
          </w:tcPr>
          <w:p w14:paraId="6AFFFA57" w14:textId="77777777" w:rsidR="00E46F45" w:rsidRPr="00BD6D39" w:rsidRDefault="00E46F45" w:rsidP="00E46F45">
            <w:pPr>
              <w:rPr>
                <w:rFonts w:ascii="Arial" w:hAnsi="Arial" w:cs="Arial"/>
                <w:sz w:val="22"/>
                <w:szCs w:val="22"/>
              </w:rPr>
            </w:pPr>
            <w:r w:rsidRPr="00BD6D39">
              <w:rPr>
                <w:rFonts w:ascii="Arial" w:hAnsi="Arial" w:cs="Arial"/>
                <w:sz w:val="22"/>
                <w:szCs w:val="22"/>
              </w:rPr>
              <w:t>Program Administrator:</w:t>
            </w:r>
          </w:p>
          <w:p w14:paraId="7933D9C8" w14:textId="77777777" w:rsidR="00E46F45" w:rsidRPr="00BD6D39" w:rsidRDefault="00E46F45" w:rsidP="00E46F45">
            <w:pPr>
              <w:tabs>
                <w:tab w:val="left" w:pos="1890"/>
              </w:tabs>
              <w:rPr>
                <w:rFonts w:ascii="Arial" w:hAnsi="Arial" w:cs="Arial"/>
                <w:sz w:val="22"/>
                <w:szCs w:val="22"/>
              </w:rPr>
            </w:pPr>
          </w:p>
        </w:tc>
        <w:tc>
          <w:tcPr>
            <w:tcW w:w="3150" w:type="dxa"/>
          </w:tcPr>
          <w:p w14:paraId="5536C95D"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p w14:paraId="31D7CA6E" w14:textId="77777777" w:rsidR="00E46F45" w:rsidRPr="00BD6D39" w:rsidRDefault="00E46F45" w:rsidP="00E46F45">
            <w:pPr>
              <w:rPr>
                <w:rFonts w:ascii="Arial" w:hAnsi="Arial" w:cs="Arial"/>
                <w:sz w:val="22"/>
                <w:szCs w:val="22"/>
              </w:rPr>
            </w:pPr>
          </w:p>
        </w:tc>
      </w:tr>
      <w:tr w:rsidR="00E46F45" w:rsidRPr="00BD6D39" w14:paraId="4E610D17" w14:textId="77777777" w:rsidTr="00E46F45">
        <w:tc>
          <w:tcPr>
            <w:tcW w:w="6588" w:type="dxa"/>
          </w:tcPr>
          <w:p w14:paraId="75CABE9E" w14:textId="77777777" w:rsidR="00E46F45" w:rsidRPr="00BD6D39" w:rsidRDefault="00E46F45" w:rsidP="00E46F45">
            <w:pPr>
              <w:rPr>
                <w:rFonts w:ascii="Arial" w:hAnsi="Arial" w:cs="Arial"/>
                <w:sz w:val="22"/>
                <w:szCs w:val="22"/>
              </w:rPr>
            </w:pPr>
            <w:r w:rsidRPr="00BD6D39">
              <w:rPr>
                <w:rFonts w:ascii="Arial" w:hAnsi="Arial" w:cs="Arial"/>
                <w:sz w:val="22"/>
                <w:szCs w:val="22"/>
              </w:rPr>
              <w:t>Legal Services:</w:t>
            </w:r>
          </w:p>
          <w:p w14:paraId="7DFFB95E" w14:textId="77777777" w:rsidR="00E46F45" w:rsidRPr="00BD6D39" w:rsidRDefault="00E46F45" w:rsidP="00E46F45">
            <w:pPr>
              <w:rPr>
                <w:rFonts w:ascii="Arial" w:hAnsi="Arial" w:cs="Arial"/>
                <w:sz w:val="22"/>
                <w:szCs w:val="22"/>
              </w:rPr>
            </w:pPr>
          </w:p>
        </w:tc>
        <w:tc>
          <w:tcPr>
            <w:tcW w:w="3150" w:type="dxa"/>
          </w:tcPr>
          <w:p w14:paraId="567742A8"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p w14:paraId="38451C72" w14:textId="77777777" w:rsidR="00E46F45" w:rsidRPr="00BD6D39" w:rsidRDefault="00E46F45" w:rsidP="00E46F45">
            <w:pPr>
              <w:rPr>
                <w:rFonts w:ascii="Arial" w:hAnsi="Arial" w:cs="Arial"/>
                <w:sz w:val="22"/>
                <w:szCs w:val="22"/>
              </w:rPr>
            </w:pPr>
          </w:p>
        </w:tc>
      </w:tr>
      <w:tr w:rsidR="00E46F45" w:rsidRPr="00BD6D39" w14:paraId="50F486DD" w14:textId="77777777" w:rsidTr="00E46F45">
        <w:tc>
          <w:tcPr>
            <w:tcW w:w="6588" w:type="dxa"/>
          </w:tcPr>
          <w:p w14:paraId="7C4016B9" w14:textId="77777777" w:rsidR="00E46F45" w:rsidRPr="00BD6D39" w:rsidRDefault="00E46F45" w:rsidP="00E46F45">
            <w:pPr>
              <w:rPr>
                <w:rFonts w:ascii="Arial" w:hAnsi="Arial" w:cs="Arial"/>
                <w:sz w:val="22"/>
                <w:szCs w:val="22"/>
              </w:rPr>
            </w:pPr>
            <w:r w:rsidRPr="00BD6D39">
              <w:rPr>
                <w:rFonts w:ascii="Arial" w:hAnsi="Arial" w:cs="Arial"/>
                <w:sz w:val="22"/>
                <w:szCs w:val="22"/>
              </w:rPr>
              <w:t>Deputy Director, Administration:</w:t>
            </w:r>
          </w:p>
          <w:p w14:paraId="41B4C293" w14:textId="77777777" w:rsidR="00E46F45" w:rsidRPr="00BD6D39" w:rsidRDefault="00E46F45" w:rsidP="00E46F45">
            <w:pPr>
              <w:rPr>
                <w:rFonts w:ascii="Arial" w:hAnsi="Arial" w:cs="Arial"/>
                <w:sz w:val="22"/>
                <w:szCs w:val="22"/>
              </w:rPr>
            </w:pPr>
          </w:p>
        </w:tc>
        <w:tc>
          <w:tcPr>
            <w:tcW w:w="3150" w:type="dxa"/>
          </w:tcPr>
          <w:p w14:paraId="4E99558C" w14:textId="77777777" w:rsidR="00E46F45" w:rsidRPr="00BD6D39" w:rsidRDefault="00E46F45" w:rsidP="00E46F45">
            <w:pPr>
              <w:rPr>
                <w:rFonts w:ascii="Arial" w:hAnsi="Arial" w:cs="Arial"/>
                <w:sz w:val="22"/>
                <w:szCs w:val="22"/>
              </w:rPr>
            </w:pPr>
            <w:r w:rsidRPr="00BD6D39">
              <w:rPr>
                <w:rFonts w:ascii="Arial" w:hAnsi="Arial" w:cs="Arial"/>
                <w:sz w:val="22"/>
                <w:szCs w:val="22"/>
              </w:rPr>
              <w:t>Date:</w:t>
            </w:r>
          </w:p>
          <w:p w14:paraId="6B73B506" w14:textId="77777777" w:rsidR="00E46F45" w:rsidRPr="00BD6D39" w:rsidRDefault="00E46F45" w:rsidP="00E46F45">
            <w:pPr>
              <w:rPr>
                <w:rFonts w:ascii="Arial" w:hAnsi="Arial" w:cs="Arial"/>
                <w:sz w:val="22"/>
                <w:szCs w:val="22"/>
              </w:rPr>
            </w:pPr>
          </w:p>
        </w:tc>
      </w:tr>
    </w:tbl>
    <w:p w14:paraId="4FE6A47A" w14:textId="77777777" w:rsidR="00E46F45" w:rsidRPr="00BD6D39" w:rsidRDefault="00E46F45" w:rsidP="00E46F45">
      <w:pPr>
        <w:rPr>
          <w:rFonts w:ascii="Arial" w:hAnsi="Arial" w:cs="Arial"/>
          <w:sz w:val="22"/>
          <w:szCs w:val="22"/>
        </w:rPr>
      </w:pPr>
    </w:p>
    <w:p w14:paraId="5E40AE24" w14:textId="77777777" w:rsidR="00763043" w:rsidRPr="00BD6D39" w:rsidRDefault="00E92C8F">
      <w:pPr>
        <w:rPr>
          <w:rFonts w:ascii="Arial" w:hAnsi="Arial" w:cs="Arial"/>
          <w:sz w:val="22"/>
          <w:szCs w:val="22"/>
        </w:rPr>
      </w:pPr>
      <w:r w:rsidRPr="00BD6D39">
        <w:rPr>
          <w:rFonts w:ascii="Arial" w:hAnsi="Arial" w:cs="Arial"/>
          <w:sz w:val="22"/>
          <w:szCs w:val="22"/>
        </w:rPr>
        <w:br w:type="page"/>
      </w:r>
      <w:r w:rsidR="00F56C0E">
        <w:rPr>
          <w:rFonts w:ascii="Arial" w:hAnsi="Arial" w:cs="Arial"/>
          <w:noProof/>
          <w:sz w:val="22"/>
          <w:szCs w:val="22"/>
        </w:rPr>
        <w:lastRenderedPageBreak/>
        <w:pict w14:anchorId="20A18D24">
          <v:shapetype id="_x0000_t202" coordsize="21600,21600" o:spt="202" path="m,l,21600r21600,l21600,xe">
            <v:stroke joinstyle="miter"/>
            <v:path gradientshapeok="t" o:connecttype="rect"/>
          </v:shapetype>
          <v:shape id="Text Box 5" o:spid="_x0000_s1026" type="#_x0000_t202" style="position:absolute;margin-left:92.65pt;margin-top:.75pt;width:356.25pt;height:18.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" stroked="f">
            <v:textbox style="mso-fit-shape-to-text:t">
              <w:txbxContent>
                <w:p w14:paraId="668622E2" w14:textId="77777777" w:rsidR="00F56C0E" w:rsidRPr="005D6C69" w:rsidRDefault="00F56C0E" w:rsidP="00763043">
                  <w:pPr>
                    <w:rPr>
                      <w:rFonts w:ascii="Arial" w:hAnsi="Arial" w:cs="Arial"/>
                      <w:b/>
                    </w:rPr>
                  </w:pPr>
                  <w:r w:rsidRPr="005D6C69">
                    <w:rPr>
                      <w:rFonts w:ascii="Arial" w:hAnsi="Arial" w:cs="Arial"/>
                      <w:b/>
                    </w:rPr>
                    <w:t xml:space="preserve">ATTACHMENT </w:t>
                  </w:r>
                  <w:r>
                    <w:rPr>
                      <w:rFonts w:ascii="Arial" w:hAnsi="Arial" w:cs="Arial"/>
                      <w:b/>
                    </w:rPr>
                    <w:t>FOUR–</w:t>
                  </w:r>
                  <w:r w:rsidRPr="005D6C69">
                    <w:rPr>
                      <w:rFonts w:ascii="Arial" w:hAnsi="Arial" w:cs="Arial"/>
                      <w:b/>
                    </w:rPr>
                    <w:t xml:space="preserve"> EXECUTIVE ORDER 2011-12K</w:t>
                  </w:r>
                </w:p>
              </w:txbxContent>
            </v:textbox>
          </v:shape>
        </w:pict>
      </w:r>
      <w:r w:rsidR="00E84C32" w:rsidRPr="00BD6D39">
        <w:rPr>
          <w:rFonts w:ascii="Arial" w:hAnsi="Arial" w:cs="Arial"/>
          <w:noProof/>
          <w:sz w:val="22"/>
          <w:szCs w:val="22"/>
        </w:rPr>
        <w:drawing>
          <wp:anchor distT="0" distB="0" distL="114300" distR="114300" simplePos="0" relativeHeight="251662336" behindDoc="0" locked="0" layoutInCell="1" allowOverlap="1" wp14:anchorId="59B98FB0" wp14:editId="3ECA377E">
            <wp:simplePos x="0" y="0"/>
            <wp:positionH relativeFrom="column">
              <wp:posOffset>15240</wp:posOffset>
            </wp:positionH>
            <wp:positionV relativeFrom="paragraph">
              <wp:posOffset>657225</wp:posOffset>
            </wp:positionV>
            <wp:extent cx="6110605" cy="8630920"/>
            <wp:effectExtent l="0" t="0" r="444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l="10046" t="3748" r="10713" b="8469"/>
                    <a:stretch>
                      <a:fillRect/>
                    </a:stretch>
                  </pic:blipFill>
                  <pic:spPr bwMode="auto">
                    <a:xfrm>
                      <a:off x="0" y="0"/>
                      <a:ext cx="6110605" cy="8630920"/>
                    </a:xfrm>
                    <a:prstGeom prst="rect">
                      <a:avLst/>
                    </a:prstGeom>
                    <a:noFill/>
                    <a:ln w="9525">
                      <a:noFill/>
                      <a:miter lim="800000"/>
                      <a:headEnd/>
                      <a:tailEnd/>
                    </a:ln>
                  </pic:spPr>
                </pic:pic>
              </a:graphicData>
            </a:graphic>
          </wp:anchor>
        </w:drawing>
      </w:r>
      <w:r w:rsidR="00763043" w:rsidRPr="00BD6D39">
        <w:rPr>
          <w:rFonts w:ascii="Arial" w:hAnsi="Arial" w:cs="Arial"/>
          <w:sz w:val="22"/>
          <w:szCs w:val="22"/>
        </w:rPr>
        <w:br w:type="page"/>
      </w:r>
      <w:r w:rsidR="00763043" w:rsidRPr="00BD6D39">
        <w:rPr>
          <w:rFonts w:ascii="Arial" w:hAnsi="Arial" w:cs="Arial"/>
          <w:noProof/>
          <w:sz w:val="22"/>
          <w:szCs w:val="22"/>
        </w:rPr>
        <w:lastRenderedPageBreak/>
        <w:drawing>
          <wp:inline distT="0" distB="0" distL="0" distR="0" wp14:anchorId="6EBFAD78" wp14:editId="4A6EC67C">
            <wp:extent cx="5765165" cy="8853805"/>
            <wp:effectExtent l="19050" t="0" r="698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l="15289" t="8525" r="11929" b="3719"/>
                    <a:stretch>
                      <a:fillRect/>
                    </a:stretch>
                  </pic:blipFill>
                  <pic:spPr bwMode="auto">
                    <a:xfrm>
                      <a:off x="0" y="0"/>
                      <a:ext cx="5765165" cy="8853805"/>
                    </a:xfrm>
                    <a:prstGeom prst="rect">
                      <a:avLst/>
                    </a:prstGeom>
                    <a:noFill/>
                    <a:ln w="9525">
                      <a:noFill/>
                      <a:miter lim="800000"/>
                      <a:headEnd/>
                      <a:tailEnd/>
                    </a:ln>
                  </pic:spPr>
                </pic:pic>
              </a:graphicData>
            </a:graphic>
          </wp:inline>
        </w:drawing>
      </w:r>
      <w:r w:rsidR="00763043" w:rsidRPr="00BD6D39">
        <w:rPr>
          <w:rFonts w:ascii="Arial" w:hAnsi="Arial" w:cs="Arial"/>
          <w:sz w:val="22"/>
          <w:szCs w:val="22"/>
        </w:rPr>
        <w:br w:type="page"/>
      </w:r>
    </w:p>
    <w:p w14:paraId="72658267" w14:textId="77777777" w:rsidR="00E92C8F" w:rsidRDefault="00763043" w:rsidP="00763043">
      <w:pPr>
        <w:rPr>
          <w:rFonts w:ascii="Arial" w:hAnsi="Arial" w:cs="Arial"/>
          <w:sz w:val="22"/>
          <w:szCs w:val="22"/>
        </w:rPr>
      </w:pPr>
      <w:r w:rsidRPr="00BD6D39">
        <w:rPr>
          <w:rFonts w:ascii="Arial" w:hAnsi="Arial" w:cs="Arial"/>
          <w:noProof/>
          <w:sz w:val="22"/>
          <w:szCs w:val="22"/>
        </w:rPr>
        <w:lastRenderedPageBreak/>
        <w:drawing>
          <wp:inline distT="0" distB="0" distL="0" distR="0" wp14:anchorId="16C1607C" wp14:editId="139F3BEF">
            <wp:extent cx="6110605" cy="8753475"/>
            <wp:effectExtent l="19050" t="0" r="444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l="9067" t="6700" r="10001" b="2328"/>
                    <a:stretch>
                      <a:fillRect/>
                    </a:stretch>
                  </pic:blipFill>
                  <pic:spPr bwMode="auto">
                    <a:xfrm>
                      <a:off x="0" y="0"/>
                      <a:ext cx="6110605" cy="8753475"/>
                    </a:xfrm>
                    <a:prstGeom prst="rect">
                      <a:avLst/>
                    </a:prstGeom>
                    <a:noFill/>
                    <a:ln w="9525">
                      <a:noFill/>
                      <a:miter lim="800000"/>
                      <a:headEnd/>
                      <a:tailEnd/>
                    </a:ln>
                  </pic:spPr>
                </pic:pic>
              </a:graphicData>
            </a:graphic>
          </wp:inline>
        </w:drawing>
      </w:r>
    </w:p>
    <w:p w14:paraId="3B4895C4" w14:textId="77777777" w:rsidR="00235DF1" w:rsidRDefault="00235DF1" w:rsidP="00975DF5">
      <w:pPr>
        <w:pStyle w:val="Heading4"/>
        <w:rPr>
          <w:rFonts w:cs="Arial"/>
          <w:sz w:val="22"/>
          <w:szCs w:val="22"/>
        </w:rPr>
      </w:pPr>
    </w:p>
    <w:p w14:paraId="6AA64CDA" w14:textId="77777777" w:rsidR="00975DF5" w:rsidRPr="00975DF5" w:rsidRDefault="00975DF5" w:rsidP="00975DF5"/>
    <w:p w14:paraId="08DF406F" w14:textId="77777777" w:rsidR="00B709C0" w:rsidRDefault="00B709C0" w:rsidP="00796BF9">
      <w:pPr>
        <w:pStyle w:val="Heading4"/>
        <w:rPr>
          <w:rFonts w:cs="Arial"/>
          <w:sz w:val="22"/>
          <w:szCs w:val="22"/>
        </w:rPr>
      </w:pPr>
    </w:p>
    <w:p w14:paraId="77B791C0" w14:textId="77777777" w:rsidR="00B709C0" w:rsidRDefault="00B709C0" w:rsidP="00B709C0">
      <w:pPr>
        <w:rPr>
          <w:rFonts w:ascii="Arial" w:hAnsi="Arial"/>
        </w:rPr>
      </w:pPr>
      <w:r>
        <w:br w:type="page"/>
      </w:r>
    </w:p>
    <w:p w14:paraId="585F7220" w14:textId="77777777" w:rsidR="00B709C0" w:rsidRDefault="00B709C0" w:rsidP="00B709C0">
      <w:pPr>
        <w:pStyle w:val="Heading4"/>
        <w:rPr>
          <w:rFonts w:cs="Arial"/>
          <w:sz w:val="22"/>
          <w:szCs w:val="22"/>
        </w:rPr>
      </w:pPr>
      <w:r w:rsidRPr="00BD6D39">
        <w:rPr>
          <w:rFonts w:cs="Arial"/>
          <w:sz w:val="22"/>
          <w:szCs w:val="22"/>
        </w:rPr>
        <w:lastRenderedPageBreak/>
        <w:t xml:space="preserve">ATTACHMENT </w:t>
      </w:r>
      <w:r>
        <w:rPr>
          <w:rFonts w:cs="Arial"/>
          <w:sz w:val="22"/>
          <w:szCs w:val="22"/>
        </w:rPr>
        <w:t>FIVE:  COST SUMMARY</w:t>
      </w:r>
    </w:p>
    <w:p w14:paraId="60AA2DBC" w14:textId="77777777" w:rsidR="00B709C0" w:rsidRDefault="00B709C0" w:rsidP="00B709C0"/>
    <w:p w14:paraId="7BA965A7" w14:textId="77777777" w:rsidR="00B709C0" w:rsidRDefault="00B709C0" w:rsidP="00B709C0"/>
    <w:p w14:paraId="2CADA823" w14:textId="77777777" w:rsidR="00B709C0" w:rsidRDefault="00B709C0" w:rsidP="00B709C0"/>
    <w:p w14:paraId="1D1812EB" w14:textId="77777777" w:rsidR="00B709C0" w:rsidRPr="0008277A" w:rsidRDefault="00B709C0" w:rsidP="00B709C0"/>
    <w:p w14:paraId="3F9A90CC" w14:textId="77777777" w:rsidR="00B709C0" w:rsidRDefault="00B709C0" w:rsidP="00B709C0">
      <w:pPr>
        <w:jc w:val="both"/>
        <w:rPr>
          <w:rFonts w:ascii="Arial" w:hAnsi="Arial" w:cs="Arial"/>
          <w:sz w:val="22"/>
          <w:szCs w:val="22"/>
        </w:rPr>
      </w:pPr>
      <w:r>
        <w:rPr>
          <w:rFonts w:ascii="Arial" w:hAnsi="Arial" w:cs="Arial"/>
          <w:sz w:val="22"/>
          <w:szCs w:val="22"/>
        </w:rPr>
        <w:t xml:space="preserve">The </w:t>
      </w:r>
      <w:r w:rsidR="003A78E5">
        <w:rPr>
          <w:rFonts w:ascii="Arial" w:hAnsi="Arial" w:cs="Arial"/>
          <w:sz w:val="22"/>
          <w:szCs w:val="22"/>
        </w:rPr>
        <w:t>Cost Summary</w:t>
      </w:r>
      <w:r>
        <w:rPr>
          <w:rFonts w:ascii="Arial" w:hAnsi="Arial" w:cs="Arial"/>
          <w:sz w:val="22"/>
          <w:szCs w:val="22"/>
        </w:rPr>
        <w:t xml:space="preserve"> must include pricing for set-up, installation, testing, and training, along with the cost for ODRC to own the application upon completion of the project. The </w:t>
      </w:r>
      <w:r w:rsidR="003A78E5">
        <w:rPr>
          <w:rFonts w:ascii="Arial" w:hAnsi="Arial" w:cs="Arial"/>
          <w:sz w:val="22"/>
          <w:szCs w:val="22"/>
        </w:rPr>
        <w:t>Cost Summary</w:t>
      </w:r>
      <w:r>
        <w:rPr>
          <w:rFonts w:ascii="Arial" w:hAnsi="Arial" w:cs="Arial"/>
          <w:sz w:val="22"/>
          <w:szCs w:val="22"/>
        </w:rPr>
        <w:t xml:space="preserve"> shall include any incidental items omitted from these specifications in order to deliver a fully-functional application and be in compliance with the specifications, requirements, and intent, of this RFP.  </w:t>
      </w:r>
    </w:p>
    <w:p w14:paraId="27B1AA44" w14:textId="77777777" w:rsidR="00B709C0" w:rsidRDefault="00B709C0" w:rsidP="00B709C0">
      <w:pPr>
        <w:jc w:val="both"/>
        <w:rPr>
          <w:rFonts w:ascii="Arial" w:hAnsi="Arial" w:cs="Arial"/>
          <w:sz w:val="22"/>
          <w:szCs w:val="22"/>
        </w:rPr>
      </w:pPr>
    </w:p>
    <w:p w14:paraId="65DDC978" w14:textId="77777777" w:rsidR="00B709C0" w:rsidRDefault="00B709C0" w:rsidP="00B709C0">
      <w:pPr>
        <w:jc w:val="both"/>
        <w:rPr>
          <w:rFonts w:ascii="Arial" w:hAnsi="Arial" w:cs="Arial"/>
          <w:sz w:val="22"/>
          <w:szCs w:val="22"/>
        </w:rPr>
      </w:pPr>
    </w:p>
    <w:p w14:paraId="0886E779" w14:textId="77777777" w:rsidR="00B709C0" w:rsidRDefault="00B709C0" w:rsidP="00B709C0">
      <w:pPr>
        <w:jc w:val="both"/>
        <w:rPr>
          <w:rFonts w:ascii="Arial" w:hAnsi="Arial" w:cs="Arial"/>
          <w:sz w:val="22"/>
          <w:szCs w:val="22"/>
        </w:rPr>
      </w:pPr>
    </w:p>
    <w:p w14:paraId="3A6ACF7E" w14:textId="77777777" w:rsidR="00B709C0" w:rsidRDefault="00B709C0" w:rsidP="00B709C0">
      <w:pPr>
        <w:jc w:val="both"/>
        <w:rPr>
          <w:rFonts w:ascii="Arial" w:hAnsi="Arial" w:cs="Arial"/>
          <w:sz w:val="22"/>
          <w:szCs w:val="22"/>
        </w:rPr>
      </w:pPr>
    </w:p>
    <w:p w14:paraId="2EA6FA01" w14:textId="77777777" w:rsidR="00B709C0" w:rsidRDefault="00B709C0" w:rsidP="00B709C0">
      <w:pPr>
        <w:jc w:val="both"/>
        <w:rPr>
          <w:rFonts w:ascii="Arial" w:hAnsi="Arial" w:cs="Arial"/>
          <w:sz w:val="22"/>
          <w:szCs w:val="22"/>
        </w:rPr>
      </w:pPr>
    </w:p>
    <w:p w14:paraId="56D1BB0C" w14:textId="77777777" w:rsidR="00B709C0" w:rsidRPr="006A1DDB" w:rsidRDefault="00B709C0" w:rsidP="00B709C0">
      <w:pPr>
        <w:jc w:val="both"/>
        <w:rPr>
          <w:rFonts w:ascii="Arial" w:hAnsi="Arial" w:cs="Arial"/>
          <w:b/>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A1DDB">
        <w:rPr>
          <w:rFonts w:ascii="Arial" w:hAnsi="Arial" w:cs="Arial"/>
          <w:b/>
          <w:sz w:val="22"/>
          <w:szCs w:val="22"/>
        </w:rPr>
        <w:t xml:space="preserve">$ </w:t>
      </w:r>
      <w:r w:rsidRPr="006A1DDB">
        <w:rPr>
          <w:rFonts w:ascii="Arial" w:hAnsi="Arial" w:cs="Arial"/>
          <w:b/>
          <w:sz w:val="22"/>
          <w:szCs w:val="22"/>
          <w:u w:val="single"/>
        </w:rPr>
        <w:tab/>
      </w:r>
      <w:r w:rsidRPr="006A1DDB">
        <w:rPr>
          <w:rFonts w:ascii="Arial" w:hAnsi="Arial" w:cs="Arial"/>
          <w:b/>
          <w:sz w:val="22"/>
          <w:szCs w:val="22"/>
          <w:u w:val="single"/>
        </w:rPr>
        <w:tab/>
      </w:r>
      <w:r w:rsidRPr="006A1DDB">
        <w:rPr>
          <w:rFonts w:ascii="Arial" w:hAnsi="Arial" w:cs="Arial"/>
          <w:b/>
          <w:sz w:val="22"/>
          <w:szCs w:val="22"/>
          <w:u w:val="single"/>
        </w:rPr>
        <w:tab/>
      </w:r>
      <w:r w:rsidRPr="006A1DDB">
        <w:rPr>
          <w:rFonts w:ascii="Arial" w:hAnsi="Arial" w:cs="Arial"/>
          <w:b/>
          <w:sz w:val="22"/>
          <w:szCs w:val="22"/>
          <w:u w:val="single"/>
        </w:rPr>
        <w:tab/>
      </w:r>
      <w:r w:rsidRPr="006A1DDB">
        <w:rPr>
          <w:rFonts w:ascii="Arial" w:hAnsi="Arial" w:cs="Arial"/>
          <w:b/>
          <w:sz w:val="22"/>
          <w:szCs w:val="22"/>
          <w:u w:val="single"/>
        </w:rPr>
        <w:tab/>
      </w:r>
      <w:r>
        <w:rPr>
          <w:rFonts w:ascii="Arial" w:hAnsi="Arial" w:cs="Arial"/>
          <w:b/>
          <w:sz w:val="22"/>
          <w:szCs w:val="22"/>
          <w:u w:val="single"/>
        </w:rPr>
        <w:t>__</w:t>
      </w:r>
    </w:p>
    <w:p w14:paraId="4701AE86" w14:textId="77777777" w:rsidR="00B709C0" w:rsidRDefault="00B709C0" w:rsidP="00B709C0">
      <w:pPr>
        <w:jc w:val="both"/>
        <w:rPr>
          <w:b/>
          <w:sz w:val="24"/>
          <w:szCs w:val="24"/>
        </w:rPr>
      </w:pPr>
    </w:p>
    <w:p w14:paraId="26912B7D" w14:textId="77777777" w:rsidR="00B709C0" w:rsidRDefault="00B709C0" w:rsidP="00B709C0">
      <w:pPr>
        <w:jc w:val="both"/>
        <w:rPr>
          <w:b/>
          <w:sz w:val="24"/>
          <w:szCs w:val="24"/>
        </w:rPr>
      </w:pPr>
    </w:p>
    <w:p w14:paraId="2A3E27F6" w14:textId="77777777" w:rsidR="00B709C0" w:rsidRDefault="00B709C0" w:rsidP="00B709C0">
      <w:pPr>
        <w:jc w:val="both"/>
        <w:rPr>
          <w:b/>
          <w:sz w:val="24"/>
          <w:szCs w:val="24"/>
        </w:rPr>
      </w:pPr>
    </w:p>
    <w:p w14:paraId="2D8FE222" w14:textId="77777777" w:rsidR="00B709C0" w:rsidRDefault="00B709C0" w:rsidP="00C8355E">
      <w:pPr>
        <w:jc w:val="center"/>
        <w:rPr>
          <w:b/>
          <w:sz w:val="24"/>
          <w:szCs w:val="24"/>
        </w:rPr>
      </w:pPr>
    </w:p>
    <w:p w14:paraId="03E2FD0F" w14:textId="77777777" w:rsidR="00B709C0" w:rsidRDefault="00B709C0" w:rsidP="00C8355E">
      <w:pPr>
        <w:jc w:val="center"/>
        <w:rPr>
          <w:rFonts w:ascii="Arial"/>
          <w:b/>
          <w:spacing w:val="1"/>
        </w:rPr>
      </w:pPr>
      <w:r w:rsidRPr="004962DA">
        <w:rPr>
          <w:b/>
          <w:sz w:val="24"/>
          <w:szCs w:val="24"/>
        </w:rPr>
        <w:t>ODRC</w:t>
      </w:r>
      <w:r w:rsidRPr="004962DA">
        <w:rPr>
          <w:b/>
          <w:spacing w:val="-6"/>
          <w:sz w:val="24"/>
          <w:szCs w:val="24"/>
        </w:rPr>
        <w:t xml:space="preserve"> </w:t>
      </w:r>
      <w:r w:rsidRPr="004962DA">
        <w:rPr>
          <w:b/>
          <w:sz w:val="24"/>
          <w:szCs w:val="24"/>
        </w:rPr>
        <w:t>will</w:t>
      </w:r>
      <w:r w:rsidRPr="004962DA">
        <w:rPr>
          <w:b/>
          <w:spacing w:val="-6"/>
          <w:sz w:val="24"/>
          <w:szCs w:val="24"/>
        </w:rPr>
        <w:t xml:space="preserve"> </w:t>
      </w:r>
      <w:r w:rsidRPr="004962DA">
        <w:rPr>
          <w:b/>
          <w:sz w:val="24"/>
          <w:szCs w:val="24"/>
        </w:rPr>
        <w:t>not</w:t>
      </w:r>
      <w:r w:rsidRPr="004962DA">
        <w:rPr>
          <w:b/>
          <w:spacing w:val="-4"/>
          <w:sz w:val="24"/>
          <w:szCs w:val="24"/>
        </w:rPr>
        <w:t xml:space="preserve"> </w:t>
      </w:r>
      <w:r w:rsidRPr="004962DA">
        <w:rPr>
          <w:b/>
          <w:sz w:val="24"/>
          <w:szCs w:val="24"/>
        </w:rPr>
        <w:t>be</w:t>
      </w:r>
      <w:r w:rsidRPr="004962DA">
        <w:rPr>
          <w:b/>
          <w:spacing w:val="-6"/>
          <w:sz w:val="24"/>
          <w:szCs w:val="24"/>
        </w:rPr>
        <w:t xml:space="preserve"> </w:t>
      </w:r>
      <w:r w:rsidRPr="004962DA">
        <w:rPr>
          <w:b/>
          <w:spacing w:val="-1"/>
          <w:sz w:val="24"/>
          <w:szCs w:val="24"/>
        </w:rPr>
        <w:t>liable</w:t>
      </w:r>
      <w:r w:rsidRPr="004962DA">
        <w:rPr>
          <w:b/>
          <w:spacing w:val="-6"/>
          <w:sz w:val="24"/>
          <w:szCs w:val="24"/>
        </w:rPr>
        <w:t xml:space="preserve"> </w:t>
      </w:r>
      <w:r w:rsidRPr="004962DA">
        <w:rPr>
          <w:b/>
          <w:spacing w:val="1"/>
          <w:sz w:val="24"/>
          <w:szCs w:val="24"/>
        </w:rPr>
        <w:t>for</w:t>
      </w:r>
      <w:r w:rsidRPr="004962DA">
        <w:rPr>
          <w:b/>
          <w:spacing w:val="-5"/>
          <w:sz w:val="24"/>
          <w:szCs w:val="24"/>
        </w:rPr>
        <w:t xml:space="preserve"> </w:t>
      </w:r>
      <w:r w:rsidRPr="004962DA">
        <w:rPr>
          <w:b/>
          <w:sz w:val="24"/>
          <w:szCs w:val="24"/>
        </w:rPr>
        <w:t>any</w:t>
      </w:r>
      <w:r w:rsidRPr="004962DA">
        <w:rPr>
          <w:b/>
          <w:spacing w:val="-6"/>
          <w:sz w:val="24"/>
          <w:szCs w:val="24"/>
        </w:rPr>
        <w:t xml:space="preserve"> </w:t>
      </w:r>
      <w:r w:rsidRPr="004962DA">
        <w:rPr>
          <w:b/>
          <w:sz w:val="24"/>
          <w:szCs w:val="24"/>
        </w:rPr>
        <w:t>costs</w:t>
      </w:r>
      <w:r w:rsidRPr="004962DA">
        <w:rPr>
          <w:b/>
          <w:spacing w:val="-5"/>
          <w:sz w:val="24"/>
          <w:szCs w:val="24"/>
        </w:rPr>
        <w:t xml:space="preserve"> </w:t>
      </w:r>
      <w:r w:rsidRPr="004962DA">
        <w:rPr>
          <w:b/>
          <w:sz w:val="24"/>
          <w:szCs w:val="24"/>
        </w:rPr>
        <w:t>the</w:t>
      </w:r>
      <w:r w:rsidRPr="004962DA">
        <w:rPr>
          <w:b/>
          <w:spacing w:val="-4"/>
          <w:sz w:val="24"/>
          <w:szCs w:val="24"/>
        </w:rPr>
        <w:t xml:space="preserve"> </w:t>
      </w:r>
      <w:r w:rsidRPr="004962DA">
        <w:rPr>
          <w:b/>
          <w:sz w:val="24"/>
          <w:szCs w:val="24"/>
        </w:rPr>
        <w:t>Bidder</w:t>
      </w:r>
      <w:r w:rsidRPr="004962DA">
        <w:rPr>
          <w:b/>
          <w:spacing w:val="-7"/>
          <w:sz w:val="24"/>
          <w:szCs w:val="24"/>
        </w:rPr>
        <w:t xml:space="preserve"> </w:t>
      </w:r>
      <w:r w:rsidRPr="004962DA">
        <w:rPr>
          <w:b/>
          <w:sz w:val="24"/>
          <w:szCs w:val="24"/>
        </w:rPr>
        <w:t>does</w:t>
      </w:r>
      <w:r w:rsidRPr="004962DA">
        <w:rPr>
          <w:b/>
          <w:spacing w:val="-5"/>
          <w:sz w:val="24"/>
          <w:szCs w:val="24"/>
        </w:rPr>
        <w:t xml:space="preserve"> </w:t>
      </w:r>
      <w:r w:rsidRPr="004962DA">
        <w:rPr>
          <w:b/>
          <w:sz w:val="24"/>
          <w:szCs w:val="24"/>
        </w:rPr>
        <w:t>not</w:t>
      </w:r>
      <w:r w:rsidRPr="004962DA">
        <w:rPr>
          <w:b/>
          <w:spacing w:val="-5"/>
          <w:sz w:val="24"/>
          <w:szCs w:val="24"/>
        </w:rPr>
        <w:t xml:space="preserve"> </w:t>
      </w:r>
      <w:r w:rsidRPr="004962DA">
        <w:rPr>
          <w:b/>
          <w:sz w:val="24"/>
          <w:szCs w:val="24"/>
        </w:rPr>
        <w:t>include</w:t>
      </w:r>
      <w:r w:rsidRPr="004962DA">
        <w:rPr>
          <w:b/>
          <w:spacing w:val="-4"/>
          <w:sz w:val="24"/>
          <w:szCs w:val="24"/>
        </w:rPr>
        <w:t xml:space="preserve"> </w:t>
      </w:r>
      <w:r w:rsidRPr="004962DA">
        <w:rPr>
          <w:b/>
          <w:sz w:val="24"/>
          <w:szCs w:val="24"/>
        </w:rPr>
        <w:t>in</w:t>
      </w:r>
      <w:r w:rsidRPr="004962DA">
        <w:rPr>
          <w:b/>
          <w:spacing w:val="-5"/>
          <w:sz w:val="24"/>
          <w:szCs w:val="24"/>
        </w:rPr>
        <w:t xml:space="preserve"> </w:t>
      </w:r>
      <w:r w:rsidRPr="004962DA">
        <w:rPr>
          <w:b/>
          <w:sz w:val="24"/>
          <w:szCs w:val="24"/>
        </w:rPr>
        <w:t>the</w:t>
      </w:r>
      <w:r w:rsidRPr="004962DA">
        <w:rPr>
          <w:b/>
          <w:spacing w:val="-6"/>
          <w:sz w:val="24"/>
          <w:szCs w:val="24"/>
        </w:rPr>
        <w:t xml:space="preserve"> </w:t>
      </w:r>
      <w:r w:rsidRPr="004962DA">
        <w:rPr>
          <w:b/>
          <w:sz w:val="24"/>
          <w:szCs w:val="24"/>
        </w:rPr>
        <w:t>delivered</w:t>
      </w:r>
      <w:r w:rsidRPr="004962DA">
        <w:rPr>
          <w:b/>
          <w:spacing w:val="-5"/>
          <w:sz w:val="24"/>
          <w:szCs w:val="24"/>
        </w:rPr>
        <w:t xml:space="preserve"> </w:t>
      </w:r>
      <w:r w:rsidRPr="004962DA">
        <w:rPr>
          <w:b/>
          <w:spacing w:val="1"/>
          <w:sz w:val="24"/>
          <w:szCs w:val="24"/>
        </w:rPr>
        <w:t>price</w:t>
      </w:r>
      <w:r>
        <w:rPr>
          <w:rFonts w:ascii="Arial"/>
          <w:b/>
          <w:spacing w:val="1"/>
        </w:rPr>
        <w:t>.</w:t>
      </w:r>
    </w:p>
    <w:p w14:paraId="3612DF99" w14:textId="77777777" w:rsidR="00B709C0" w:rsidRDefault="00B709C0" w:rsidP="00B709C0">
      <w:pPr>
        <w:rPr>
          <w:rFonts w:ascii="Arial"/>
          <w:b/>
          <w:spacing w:val="1"/>
        </w:rPr>
      </w:pPr>
    </w:p>
    <w:p w14:paraId="0D18BE70" w14:textId="77777777" w:rsidR="00B709C0" w:rsidRDefault="00B709C0" w:rsidP="00B709C0">
      <w:pPr>
        <w:rPr>
          <w:rFonts w:ascii="Arial"/>
          <w:b/>
          <w:spacing w:val="1"/>
        </w:rPr>
      </w:pPr>
    </w:p>
    <w:p w14:paraId="094E779A" w14:textId="77777777" w:rsidR="00B709C0" w:rsidRDefault="00B709C0" w:rsidP="00B709C0">
      <w:pPr>
        <w:rPr>
          <w:rFonts w:ascii="Arial"/>
          <w:b/>
          <w:spacing w:val="1"/>
        </w:rPr>
      </w:pPr>
    </w:p>
    <w:p w14:paraId="224F092B" w14:textId="77777777" w:rsidR="00B709C0" w:rsidRDefault="00B709C0" w:rsidP="00B709C0">
      <w:pPr>
        <w:rPr>
          <w:rFonts w:ascii="Arial"/>
          <w:b/>
          <w:spacing w:val="1"/>
        </w:rPr>
      </w:pPr>
    </w:p>
    <w:p w14:paraId="4D1F6F44" w14:textId="77777777" w:rsidR="00B709C0" w:rsidRDefault="00B709C0" w:rsidP="00B709C0">
      <w:pPr>
        <w:rPr>
          <w:rFonts w:ascii="Arial"/>
          <w:b/>
          <w:spacing w:val="1"/>
        </w:rPr>
      </w:pPr>
    </w:p>
    <w:p w14:paraId="49FC69D5" w14:textId="77777777" w:rsidR="00B709C0" w:rsidRDefault="00B709C0" w:rsidP="00B709C0">
      <w:pPr>
        <w:rPr>
          <w:rFonts w:ascii="Arial"/>
          <w:b/>
          <w:spacing w:val="1"/>
        </w:rPr>
      </w:pPr>
    </w:p>
    <w:p w14:paraId="7374D9F5" w14:textId="77777777" w:rsidR="00B709C0" w:rsidRDefault="00B709C0" w:rsidP="00796BF9">
      <w:pPr>
        <w:pStyle w:val="Heading4"/>
        <w:rPr>
          <w:rFonts w:cs="Arial"/>
          <w:sz w:val="22"/>
          <w:szCs w:val="22"/>
        </w:rPr>
      </w:pPr>
    </w:p>
    <w:p w14:paraId="64DA7414" w14:textId="77777777" w:rsidR="00B709C0" w:rsidRDefault="00B709C0" w:rsidP="00B709C0">
      <w:pPr>
        <w:rPr>
          <w:rFonts w:ascii="Arial" w:hAnsi="Arial"/>
        </w:rPr>
      </w:pPr>
      <w:r>
        <w:br w:type="page"/>
      </w:r>
    </w:p>
    <w:p w14:paraId="2BA408A5" w14:textId="77777777" w:rsidR="00796BF9" w:rsidRDefault="00796BF9" w:rsidP="00796BF9">
      <w:pPr>
        <w:pStyle w:val="Heading4"/>
        <w:rPr>
          <w:rFonts w:cs="Arial"/>
          <w:sz w:val="22"/>
          <w:szCs w:val="22"/>
        </w:rPr>
      </w:pPr>
      <w:r w:rsidRPr="00BD6D39">
        <w:rPr>
          <w:rFonts w:cs="Arial"/>
          <w:sz w:val="22"/>
          <w:szCs w:val="22"/>
        </w:rPr>
        <w:lastRenderedPageBreak/>
        <w:t xml:space="preserve">ATTACHMENT </w:t>
      </w:r>
      <w:r w:rsidR="00B709C0">
        <w:rPr>
          <w:rFonts w:cs="Arial"/>
          <w:sz w:val="22"/>
          <w:szCs w:val="22"/>
        </w:rPr>
        <w:t>SIX</w:t>
      </w:r>
      <w:r w:rsidR="004962DA">
        <w:rPr>
          <w:rFonts w:cs="Arial"/>
          <w:sz w:val="22"/>
          <w:szCs w:val="22"/>
        </w:rPr>
        <w:t xml:space="preserve">: </w:t>
      </w:r>
      <w:r w:rsidR="00B06A29">
        <w:rPr>
          <w:rFonts w:cs="Arial"/>
          <w:sz w:val="22"/>
          <w:szCs w:val="22"/>
        </w:rPr>
        <w:t xml:space="preserve"> </w:t>
      </w:r>
      <w:r w:rsidR="00B709C0">
        <w:rPr>
          <w:rFonts w:cs="Arial"/>
          <w:sz w:val="22"/>
          <w:szCs w:val="22"/>
        </w:rPr>
        <w:t>DELIVERABLES &amp; PROP</w:t>
      </w:r>
      <w:r w:rsidR="009A4C76">
        <w:rPr>
          <w:rFonts w:cs="Arial"/>
          <w:sz w:val="22"/>
          <w:szCs w:val="22"/>
        </w:rPr>
        <w:t>O</w:t>
      </w:r>
      <w:r w:rsidR="00B709C0">
        <w:rPr>
          <w:rFonts w:cs="Arial"/>
          <w:sz w:val="22"/>
          <w:szCs w:val="22"/>
        </w:rPr>
        <w:t>SED PAYMENT SUMMARY</w:t>
      </w:r>
    </w:p>
    <w:p w14:paraId="4EEC7290" w14:textId="77777777" w:rsidR="0008277A" w:rsidRDefault="0008277A" w:rsidP="0008277A"/>
    <w:p w14:paraId="5FF3E93C" w14:textId="77777777" w:rsidR="0008277A" w:rsidRDefault="0008277A" w:rsidP="0008277A"/>
    <w:p w14:paraId="2B47845B" w14:textId="77777777" w:rsidR="00BE68E2" w:rsidRPr="00F56C0E" w:rsidRDefault="00BE68E2" w:rsidP="00BE68E2">
      <w:pPr>
        <w:rPr>
          <w:sz w:val="22"/>
          <w:szCs w:val="22"/>
        </w:rPr>
      </w:pPr>
    </w:p>
    <w:p w14:paraId="71AD5D90" w14:textId="77777777" w:rsidR="00487FF7" w:rsidRDefault="00BE68E2" w:rsidP="00F56C0E">
      <w:pPr>
        <w:rPr>
          <w:rFonts w:ascii="Arial" w:hAnsi="Arial" w:cs="Arial"/>
        </w:rPr>
      </w:pPr>
      <w:r>
        <w:rPr>
          <w:rFonts w:ascii="Arial" w:hAnsi="Arial" w:cs="Arial"/>
          <w:sz w:val="22"/>
          <w:szCs w:val="22"/>
        </w:rPr>
        <w:t>Summary must include a</w:t>
      </w:r>
      <w:r w:rsidR="002232B2">
        <w:rPr>
          <w:rFonts w:ascii="Arial" w:hAnsi="Arial" w:cs="Arial"/>
          <w:sz w:val="22"/>
          <w:szCs w:val="22"/>
        </w:rPr>
        <w:t xml:space="preserve"> schedule with a Project completion date no later than June 30, 2018 (all training completed, application installed, tested, and working at all sites).  Offeror must provide ODRC with a list of deliverables and proposed payments (in dollar amounts and cumulative percent of total price) requested upon acceptance of the deliverable.  Proposed payments should be reasonable in relation to the deliverables provided.  Negotiation of the proposed payments may occur if payments are not reasonably related to the deliverables.</w:t>
      </w:r>
    </w:p>
    <w:p w14:paraId="22EB5A98" w14:textId="77777777" w:rsidR="003B6617" w:rsidRDefault="003B6617" w:rsidP="000B3300">
      <w:pPr>
        <w:jc w:val="both"/>
        <w:rPr>
          <w:b/>
          <w:sz w:val="24"/>
          <w:szCs w:val="24"/>
        </w:rPr>
      </w:pPr>
    </w:p>
    <w:p w14:paraId="39FF47AB" w14:textId="77777777" w:rsidR="003B6617" w:rsidRDefault="003B6617" w:rsidP="000B3300">
      <w:pPr>
        <w:jc w:val="both"/>
        <w:rPr>
          <w:b/>
          <w:sz w:val="24"/>
          <w:szCs w:val="24"/>
        </w:rPr>
      </w:pPr>
    </w:p>
    <w:p w14:paraId="116D4BC8" w14:textId="77777777" w:rsidR="006A1DDB" w:rsidRDefault="006A1DDB" w:rsidP="000B3300">
      <w:pPr>
        <w:jc w:val="both"/>
        <w:rPr>
          <w:b/>
          <w:sz w:val="24"/>
          <w:szCs w:val="24"/>
        </w:rPr>
      </w:pPr>
    </w:p>
    <w:p w14:paraId="2900F746" w14:textId="77777777" w:rsidR="003B6617" w:rsidRDefault="003B6617" w:rsidP="000B3300">
      <w:pPr>
        <w:jc w:val="both"/>
        <w:rPr>
          <w:b/>
          <w:sz w:val="24"/>
          <w:szCs w:val="24"/>
        </w:rPr>
      </w:pPr>
    </w:p>
    <w:p w14:paraId="251AF413" w14:textId="77777777" w:rsidR="003B6617" w:rsidRDefault="003B6617" w:rsidP="000B3300">
      <w:pPr>
        <w:jc w:val="both"/>
        <w:rPr>
          <w:b/>
          <w:sz w:val="24"/>
          <w:szCs w:val="24"/>
        </w:rPr>
      </w:pPr>
    </w:p>
    <w:p w14:paraId="161246DC" w14:textId="77777777" w:rsidR="000B3300" w:rsidRDefault="000B3300" w:rsidP="007D5876">
      <w:pPr>
        <w:rPr>
          <w:rFonts w:ascii="Arial"/>
          <w:b/>
          <w:spacing w:val="1"/>
        </w:rPr>
      </w:pPr>
    </w:p>
    <w:p w14:paraId="5635241D" w14:textId="77777777" w:rsidR="000B3300" w:rsidRDefault="000B3300" w:rsidP="007D5876">
      <w:pPr>
        <w:rPr>
          <w:rFonts w:ascii="Arial"/>
          <w:b/>
          <w:spacing w:val="1"/>
        </w:rPr>
      </w:pPr>
    </w:p>
    <w:p w14:paraId="4FB73D3B" w14:textId="77777777" w:rsidR="000B3300" w:rsidRDefault="000B3300" w:rsidP="007D5876">
      <w:pPr>
        <w:rPr>
          <w:rFonts w:ascii="Arial"/>
          <w:b/>
          <w:spacing w:val="1"/>
        </w:rPr>
      </w:pPr>
    </w:p>
    <w:p w14:paraId="43B4F253" w14:textId="77777777" w:rsidR="000B3300" w:rsidRDefault="000B3300" w:rsidP="007D5876">
      <w:pPr>
        <w:rPr>
          <w:rFonts w:ascii="Arial"/>
          <w:b/>
          <w:spacing w:val="1"/>
        </w:rPr>
      </w:pPr>
    </w:p>
    <w:p w14:paraId="0FC13797" w14:textId="77777777" w:rsidR="000B3300" w:rsidRDefault="000B3300" w:rsidP="007D5876">
      <w:pPr>
        <w:rPr>
          <w:rFonts w:ascii="Arial"/>
          <w:b/>
          <w:spacing w:val="1"/>
        </w:rPr>
      </w:pPr>
    </w:p>
    <w:p w14:paraId="027E62BE" w14:textId="77777777" w:rsidR="000B3300" w:rsidRDefault="000B3300" w:rsidP="007D5876">
      <w:pPr>
        <w:rPr>
          <w:rFonts w:ascii="Arial"/>
          <w:b/>
          <w:spacing w:val="1"/>
        </w:rPr>
      </w:pPr>
    </w:p>
    <w:p w14:paraId="459EC00E" w14:textId="77777777" w:rsidR="000B3300" w:rsidRDefault="000B3300" w:rsidP="007D5876">
      <w:pPr>
        <w:rPr>
          <w:rFonts w:ascii="Arial"/>
          <w:b/>
          <w:spacing w:val="1"/>
        </w:rPr>
      </w:pPr>
    </w:p>
    <w:p w14:paraId="763AB94B" w14:textId="77777777" w:rsidR="000B3300" w:rsidRDefault="000B3300" w:rsidP="007D5876">
      <w:pPr>
        <w:rPr>
          <w:rFonts w:ascii="Arial"/>
          <w:b/>
          <w:spacing w:val="1"/>
        </w:rPr>
      </w:pPr>
    </w:p>
    <w:p w14:paraId="45E36BC8" w14:textId="77777777" w:rsidR="000B3300" w:rsidRDefault="000B3300" w:rsidP="007D5876">
      <w:pPr>
        <w:rPr>
          <w:rFonts w:ascii="Arial"/>
          <w:b/>
          <w:spacing w:val="1"/>
        </w:rPr>
      </w:pPr>
    </w:p>
    <w:p w14:paraId="40AAA31C" w14:textId="77777777" w:rsidR="000B3300" w:rsidRDefault="000B3300" w:rsidP="007D5876">
      <w:pPr>
        <w:rPr>
          <w:rFonts w:ascii="Arial"/>
          <w:b/>
          <w:spacing w:val="1"/>
        </w:rPr>
      </w:pPr>
    </w:p>
    <w:p w14:paraId="6D403FA3" w14:textId="77777777" w:rsidR="000B3300" w:rsidRDefault="000B3300" w:rsidP="007D5876">
      <w:pPr>
        <w:rPr>
          <w:rFonts w:ascii="Arial"/>
          <w:b/>
          <w:spacing w:val="1"/>
        </w:rPr>
      </w:pPr>
    </w:p>
    <w:p w14:paraId="54D64195" w14:textId="77777777" w:rsidR="000B3300" w:rsidRDefault="000B3300" w:rsidP="007D5876">
      <w:pPr>
        <w:rPr>
          <w:rFonts w:ascii="Arial"/>
          <w:b/>
          <w:spacing w:val="1"/>
        </w:rPr>
      </w:pPr>
    </w:p>
    <w:p w14:paraId="3A9EC43A" w14:textId="77777777" w:rsidR="000B3300" w:rsidRDefault="000B3300" w:rsidP="007D5876">
      <w:pPr>
        <w:rPr>
          <w:rFonts w:ascii="Arial"/>
          <w:b/>
          <w:spacing w:val="1"/>
        </w:rPr>
      </w:pPr>
    </w:p>
    <w:p w14:paraId="77DAA967" w14:textId="77777777" w:rsidR="000B3300" w:rsidRDefault="000B3300" w:rsidP="007D5876">
      <w:pPr>
        <w:rPr>
          <w:rFonts w:ascii="Arial"/>
          <w:b/>
          <w:spacing w:val="1"/>
        </w:rPr>
      </w:pPr>
    </w:p>
    <w:p w14:paraId="1AA1C76F" w14:textId="77777777" w:rsidR="000B3300" w:rsidRDefault="000B3300" w:rsidP="007D5876">
      <w:pPr>
        <w:rPr>
          <w:rFonts w:ascii="Arial"/>
          <w:b/>
          <w:spacing w:val="1"/>
        </w:rPr>
      </w:pPr>
    </w:p>
    <w:p w14:paraId="4B6CC045" w14:textId="77777777" w:rsidR="000B3300" w:rsidRDefault="000B3300" w:rsidP="007D5876">
      <w:pPr>
        <w:rPr>
          <w:rFonts w:ascii="Arial"/>
          <w:b/>
          <w:spacing w:val="1"/>
        </w:rPr>
      </w:pPr>
    </w:p>
    <w:p w14:paraId="2618F3D4" w14:textId="77777777" w:rsidR="000B3300" w:rsidRDefault="000B3300" w:rsidP="007D5876">
      <w:pPr>
        <w:rPr>
          <w:rFonts w:ascii="Arial"/>
          <w:b/>
          <w:spacing w:val="1"/>
        </w:rPr>
      </w:pPr>
    </w:p>
    <w:p w14:paraId="264EE0E9" w14:textId="77777777" w:rsidR="000B3300" w:rsidRDefault="000B3300" w:rsidP="007D5876">
      <w:pPr>
        <w:rPr>
          <w:rFonts w:ascii="Arial"/>
          <w:b/>
          <w:spacing w:val="1"/>
        </w:rPr>
      </w:pPr>
    </w:p>
    <w:p w14:paraId="3B171CC4" w14:textId="77777777" w:rsidR="000B3300" w:rsidRDefault="000B3300" w:rsidP="007D5876">
      <w:pPr>
        <w:rPr>
          <w:rFonts w:ascii="Arial"/>
          <w:b/>
          <w:spacing w:val="1"/>
        </w:rPr>
      </w:pPr>
    </w:p>
    <w:p w14:paraId="00B7680B" w14:textId="77777777" w:rsidR="000B3300" w:rsidRPr="00BD6D39" w:rsidRDefault="000B3300" w:rsidP="000B3300">
      <w:pPr>
        <w:pStyle w:val="Header"/>
        <w:tabs>
          <w:tab w:val="clear" w:pos="4320"/>
          <w:tab w:val="center" w:pos="4410"/>
        </w:tabs>
        <w:ind w:left="360" w:hanging="360"/>
        <w:jc w:val="center"/>
        <w:rPr>
          <w:rFonts w:ascii="Arial" w:hAnsi="Arial" w:cs="Arial"/>
          <w:b/>
          <w:caps/>
          <w:sz w:val="22"/>
          <w:szCs w:val="22"/>
        </w:rPr>
      </w:pPr>
      <w:r w:rsidRPr="00BD6D39">
        <w:rPr>
          <w:rFonts w:ascii="Arial" w:hAnsi="Arial" w:cs="Arial"/>
          <w:b/>
          <w:caps/>
          <w:sz w:val="22"/>
          <w:szCs w:val="22"/>
        </w:rPr>
        <w:t>Remainder of Page Intentionally Left Blank</w:t>
      </w:r>
    </w:p>
    <w:p w14:paraId="171F237F" w14:textId="77777777" w:rsidR="000B3300" w:rsidRPr="007D5876" w:rsidRDefault="000B3300" w:rsidP="007D5876">
      <w:pPr>
        <w:rPr>
          <w:rFonts w:cs="Arial"/>
          <w:sz w:val="22"/>
          <w:szCs w:val="22"/>
        </w:rPr>
      </w:pPr>
    </w:p>
    <w:sectPr w:rsidR="000B3300" w:rsidRPr="007D5876" w:rsidSect="008A277F">
      <w:footerReference w:type="default" r:id="rId16"/>
      <w:footerReference w:type="first" r:id="rId17"/>
      <w:type w:val="continuous"/>
      <w:pgSz w:w="12240" w:h="15840" w:code="1"/>
      <w:pgMar w:top="720" w:right="1296" w:bottom="720" w:left="1296" w:header="720" w:footer="720" w:gutter="0"/>
      <w:pgBorders w:offsetFrom="page">
        <w:bottom w:val="dashed" w:sz="4" w:space="24" w:color="auto"/>
      </w:pgBorders>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Cooks, Yolanda" w:date="2017-08-17T06:24:00Z" w:initials="CY">
    <w:p w14:paraId="5ECAECDB" w14:textId="77777777" w:rsidR="00F56C0E" w:rsidRDefault="00F56C0E">
      <w:pPr>
        <w:pStyle w:val="CommentText"/>
      </w:pPr>
      <w:r>
        <w:rPr>
          <w:rStyle w:val="CommentReference"/>
        </w:rPr>
        <w:annotationRef/>
      </w:r>
      <w:r>
        <w:t>We are working on getting this answer.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CAECD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BCD7B" w14:textId="77777777" w:rsidR="00F56C0E" w:rsidRDefault="00F56C0E">
      <w:r>
        <w:separator/>
      </w:r>
    </w:p>
  </w:endnote>
  <w:endnote w:type="continuationSeparator" w:id="0">
    <w:p w14:paraId="02868D3E" w14:textId="77777777" w:rsidR="00F56C0E" w:rsidRDefault="00F5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45E5" w14:textId="77777777" w:rsidR="00F56C0E" w:rsidRDefault="00F56C0E" w:rsidP="00307A22">
    <w:pPr>
      <w:pStyle w:val="Footer"/>
      <w:rPr>
        <w:rFonts w:ascii="Arial" w:hAnsi="Arial" w:cs="Arial"/>
        <w:sz w:val="16"/>
        <w:szCs w:val="16"/>
      </w:rPr>
    </w:pPr>
  </w:p>
  <w:tbl>
    <w:tblPr>
      <w:tblW w:w="9468" w:type="dxa"/>
      <w:tblLayout w:type="fixed"/>
      <w:tblLook w:val="00A0" w:firstRow="1" w:lastRow="0" w:firstColumn="1" w:lastColumn="0" w:noHBand="0" w:noVBand="0"/>
    </w:tblPr>
    <w:tblGrid>
      <w:gridCol w:w="7200"/>
      <w:gridCol w:w="558"/>
      <w:gridCol w:w="1710"/>
    </w:tblGrid>
    <w:tr w:rsidR="00F56C0E" w14:paraId="5C93177F" w14:textId="77777777" w:rsidTr="00235DF1">
      <w:tc>
        <w:tcPr>
          <w:tcW w:w="7200" w:type="dxa"/>
        </w:tcPr>
        <w:p w14:paraId="3AC52A33" w14:textId="77777777" w:rsidR="00F56C0E" w:rsidRDefault="00F56C0E" w:rsidP="008F2692">
          <w:pPr>
            <w:pStyle w:val="BlockText"/>
            <w:spacing w:after="120"/>
            <w:ind w:left="0"/>
            <w:rPr>
              <w:sz w:val="16"/>
            </w:rPr>
          </w:pPr>
          <w:r w:rsidRPr="00834C24">
            <w:rPr>
              <w:sz w:val="16"/>
            </w:rPr>
            <w:t>DRCP</w:t>
          </w:r>
          <w:r>
            <w:rPr>
              <w:sz w:val="16"/>
            </w:rPr>
            <w:t>-18-2367 Check Printing Application</w:t>
          </w:r>
        </w:p>
      </w:tc>
      <w:tc>
        <w:tcPr>
          <w:tcW w:w="558" w:type="dxa"/>
        </w:tcPr>
        <w:p w14:paraId="38F0AF5C" w14:textId="77777777" w:rsidR="00F56C0E" w:rsidRDefault="00F56C0E" w:rsidP="00235DF1">
          <w:pPr>
            <w:pStyle w:val="Footer"/>
            <w:ind w:right="5092"/>
            <w:rPr>
              <w:rFonts w:ascii="Arial" w:hAnsi="Arial"/>
              <w:sz w:val="16"/>
            </w:rPr>
          </w:pPr>
        </w:p>
      </w:tc>
      <w:tc>
        <w:tcPr>
          <w:tcW w:w="1710" w:type="dxa"/>
        </w:tcPr>
        <w:p w14:paraId="0484252E" w14:textId="68F4F828" w:rsidR="00F56C0E" w:rsidRDefault="00F56C0E" w:rsidP="009F0FE2">
          <w:pPr>
            <w:pStyle w:val="Footer"/>
            <w:jc w:val="right"/>
            <w:rPr>
              <w:rFonts w:ascii="Arial" w:hAnsi="Arial"/>
              <w:sz w:val="16"/>
            </w:rPr>
          </w:pPr>
          <w:r w:rsidRPr="00C34CE2">
            <w:rPr>
              <w:rStyle w:val="PageNumber"/>
              <w:rFonts w:ascii="Arial" w:hAnsi="Arial"/>
              <w:sz w:val="16"/>
            </w:rPr>
            <w:t xml:space="preserve">Page </w:t>
          </w:r>
          <w:r w:rsidRPr="00C34CE2">
            <w:rPr>
              <w:rStyle w:val="PageNumber"/>
              <w:rFonts w:ascii="Arial" w:hAnsi="Arial"/>
              <w:sz w:val="16"/>
            </w:rPr>
            <w:fldChar w:fldCharType="begin"/>
          </w:r>
          <w:r w:rsidRPr="00C34CE2">
            <w:rPr>
              <w:rStyle w:val="PageNumber"/>
              <w:rFonts w:ascii="Arial" w:hAnsi="Arial"/>
              <w:sz w:val="16"/>
            </w:rPr>
            <w:instrText xml:space="preserve"> PAGE </w:instrText>
          </w:r>
          <w:r w:rsidRPr="00C34CE2">
            <w:rPr>
              <w:rStyle w:val="PageNumber"/>
              <w:rFonts w:ascii="Arial" w:hAnsi="Arial"/>
              <w:sz w:val="16"/>
            </w:rPr>
            <w:fldChar w:fldCharType="separate"/>
          </w:r>
          <w:r w:rsidR="001146CF">
            <w:rPr>
              <w:rStyle w:val="PageNumber"/>
              <w:rFonts w:ascii="Arial" w:hAnsi="Arial"/>
              <w:noProof/>
              <w:sz w:val="16"/>
            </w:rPr>
            <w:t>2</w:t>
          </w:r>
          <w:r w:rsidRPr="00C34CE2">
            <w:rPr>
              <w:rStyle w:val="PageNumber"/>
              <w:rFonts w:ascii="Arial" w:hAnsi="Arial"/>
              <w:sz w:val="16"/>
            </w:rPr>
            <w:fldChar w:fldCharType="end"/>
          </w:r>
          <w:r w:rsidRPr="00C34CE2">
            <w:rPr>
              <w:rStyle w:val="PageNumber"/>
              <w:rFonts w:ascii="Arial" w:hAnsi="Arial"/>
              <w:sz w:val="16"/>
            </w:rPr>
            <w:t xml:space="preserve"> of </w:t>
          </w:r>
          <w:r w:rsidRPr="00C34CE2">
            <w:rPr>
              <w:rStyle w:val="PageNumber"/>
              <w:rFonts w:ascii="Arial" w:hAnsi="Arial"/>
              <w:sz w:val="16"/>
            </w:rPr>
            <w:fldChar w:fldCharType="begin"/>
          </w:r>
          <w:r w:rsidRPr="00C34CE2">
            <w:rPr>
              <w:rStyle w:val="PageNumber"/>
              <w:rFonts w:ascii="Arial" w:hAnsi="Arial"/>
              <w:sz w:val="16"/>
            </w:rPr>
            <w:instrText xml:space="preserve"> NUMPAGES </w:instrText>
          </w:r>
          <w:r w:rsidRPr="00C34CE2">
            <w:rPr>
              <w:rStyle w:val="PageNumber"/>
              <w:rFonts w:ascii="Arial" w:hAnsi="Arial"/>
              <w:sz w:val="16"/>
            </w:rPr>
            <w:fldChar w:fldCharType="separate"/>
          </w:r>
          <w:r w:rsidR="001146CF">
            <w:rPr>
              <w:rStyle w:val="PageNumber"/>
              <w:rFonts w:ascii="Arial" w:hAnsi="Arial"/>
              <w:noProof/>
              <w:sz w:val="16"/>
            </w:rPr>
            <w:t>35</w:t>
          </w:r>
          <w:r w:rsidRPr="00C34CE2">
            <w:rPr>
              <w:rStyle w:val="PageNumber"/>
              <w:rFonts w:ascii="Arial" w:hAnsi="Arial"/>
              <w:sz w:val="16"/>
            </w:rPr>
            <w:fldChar w:fldCharType="end"/>
          </w:r>
        </w:p>
      </w:tc>
    </w:tr>
  </w:tbl>
  <w:p w14:paraId="11F94F69" w14:textId="77777777" w:rsidR="00F56C0E" w:rsidRPr="00307A22" w:rsidRDefault="00F56C0E">
    <w:pPr>
      <w:pStyle w:val="Footer"/>
      <w:rPr>
        <w:rFonts w:ascii="Arial" w:hAnsi="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C044" w14:textId="77777777" w:rsidR="00F56C0E" w:rsidRDefault="00F56C0E" w:rsidP="0073315A">
    <w:pPr>
      <w:pStyle w:val="Footer"/>
      <w:rPr>
        <w:rFonts w:ascii="Arial" w:hAnsi="Arial" w:cs="Arial"/>
        <w:sz w:val="16"/>
        <w:szCs w:val="16"/>
      </w:rPr>
    </w:pPr>
  </w:p>
  <w:tbl>
    <w:tblPr>
      <w:tblW w:w="0" w:type="auto"/>
      <w:tblLayout w:type="fixed"/>
      <w:tblLook w:val="00A0" w:firstRow="1" w:lastRow="0" w:firstColumn="1" w:lastColumn="0" w:noHBand="0" w:noVBand="0"/>
    </w:tblPr>
    <w:tblGrid>
      <w:gridCol w:w="7668"/>
      <w:gridCol w:w="2160"/>
    </w:tblGrid>
    <w:tr w:rsidR="00F56C0E" w14:paraId="1A87C2A9" w14:textId="77777777" w:rsidTr="004A4E75">
      <w:tc>
        <w:tcPr>
          <w:tcW w:w="7668" w:type="dxa"/>
        </w:tcPr>
        <w:p w14:paraId="0D11CE5E" w14:textId="77777777" w:rsidR="00F56C0E" w:rsidRPr="00BD6D39" w:rsidRDefault="00F56C0E" w:rsidP="008F2692">
          <w:pPr>
            <w:pStyle w:val="BlockText"/>
            <w:spacing w:after="120"/>
            <w:ind w:left="634"/>
            <w:jc w:val="center"/>
            <w:rPr>
              <w:rFonts w:cs="Arial"/>
              <w:szCs w:val="22"/>
            </w:rPr>
          </w:pPr>
          <w:r>
            <w:rPr>
              <w:sz w:val="16"/>
            </w:rPr>
            <w:t>DRCP-18-2367 Check Printing Application</w:t>
          </w:r>
        </w:p>
        <w:p w14:paraId="7F26A192" w14:textId="77777777" w:rsidR="00F56C0E" w:rsidRDefault="00F56C0E" w:rsidP="00602A73">
          <w:pPr>
            <w:pStyle w:val="BlockText"/>
            <w:spacing w:after="120"/>
            <w:ind w:left="0"/>
            <w:rPr>
              <w:sz w:val="16"/>
            </w:rPr>
          </w:pPr>
          <w:r w:rsidRPr="00834C24">
            <w:rPr>
              <w:sz w:val="16"/>
            </w:rPr>
            <w:t xml:space="preserve"> </w:t>
          </w:r>
        </w:p>
      </w:tc>
      <w:tc>
        <w:tcPr>
          <w:tcW w:w="2160" w:type="dxa"/>
        </w:tcPr>
        <w:p w14:paraId="08114B70" w14:textId="2D119B21" w:rsidR="00F56C0E" w:rsidRDefault="00F56C0E" w:rsidP="009066E7">
          <w:pPr>
            <w:pStyle w:val="Footer"/>
            <w:jc w:val="right"/>
            <w:rPr>
              <w:rFonts w:ascii="Arial" w:hAnsi="Arial"/>
              <w:sz w:val="16"/>
            </w:rPr>
          </w:pPr>
          <w:r w:rsidRPr="00C34CE2">
            <w:rPr>
              <w:rStyle w:val="PageNumber"/>
              <w:rFonts w:ascii="Arial" w:hAnsi="Arial"/>
              <w:sz w:val="16"/>
            </w:rPr>
            <w:t xml:space="preserve">Page </w:t>
          </w:r>
          <w:r w:rsidRPr="00C34CE2">
            <w:rPr>
              <w:rStyle w:val="PageNumber"/>
              <w:rFonts w:ascii="Arial" w:hAnsi="Arial"/>
              <w:sz w:val="16"/>
            </w:rPr>
            <w:fldChar w:fldCharType="begin"/>
          </w:r>
          <w:r w:rsidRPr="00C34CE2">
            <w:rPr>
              <w:rStyle w:val="PageNumber"/>
              <w:rFonts w:ascii="Arial" w:hAnsi="Arial"/>
              <w:sz w:val="16"/>
            </w:rPr>
            <w:instrText xml:space="preserve"> PAGE </w:instrText>
          </w:r>
          <w:r w:rsidRPr="00C34CE2">
            <w:rPr>
              <w:rStyle w:val="PageNumber"/>
              <w:rFonts w:ascii="Arial" w:hAnsi="Arial"/>
              <w:sz w:val="16"/>
            </w:rPr>
            <w:fldChar w:fldCharType="separate"/>
          </w:r>
          <w:r w:rsidR="001146CF">
            <w:rPr>
              <w:rStyle w:val="PageNumber"/>
              <w:rFonts w:ascii="Arial" w:hAnsi="Arial"/>
              <w:noProof/>
              <w:sz w:val="16"/>
            </w:rPr>
            <w:t>1</w:t>
          </w:r>
          <w:r w:rsidRPr="00C34CE2">
            <w:rPr>
              <w:rStyle w:val="PageNumber"/>
              <w:rFonts w:ascii="Arial" w:hAnsi="Arial"/>
              <w:sz w:val="16"/>
            </w:rPr>
            <w:fldChar w:fldCharType="end"/>
          </w:r>
          <w:r w:rsidRPr="00C34CE2">
            <w:rPr>
              <w:rStyle w:val="PageNumber"/>
              <w:rFonts w:ascii="Arial" w:hAnsi="Arial"/>
              <w:sz w:val="16"/>
            </w:rPr>
            <w:t xml:space="preserve"> of </w:t>
          </w:r>
          <w:r w:rsidRPr="00C34CE2">
            <w:rPr>
              <w:rStyle w:val="PageNumber"/>
              <w:rFonts w:ascii="Arial" w:hAnsi="Arial"/>
              <w:sz w:val="16"/>
            </w:rPr>
            <w:fldChar w:fldCharType="begin"/>
          </w:r>
          <w:r w:rsidRPr="00C34CE2">
            <w:rPr>
              <w:rStyle w:val="PageNumber"/>
              <w:rFonts w:ascii="Arial" w:hAnsi="Arial"/>
              <w:sz w:val="16"/>
            </w:rPr>
            <w:instrText xml:space="preserve"> NUMPAGES </w:instrText>
          </w:r>
          <w:r w:rsidRPr="00C34CE2">
            <w:rPr>
              <w:rStyle w:val="PageNumber"/>
              <w:rFonts w:ascii="Arial" w:hAnsi="Arial"/>
              <w:sz w:val="16"/>
            </w:rPr>
            <w:fldChar w:fldCharType="separate"/>
          </w:r>
          <w:r w:rsidR="001146CF">
            <w:rPr>
              <w:rStyle w:val="PageNumber"/>
              <w:rFonts w:ascii="Arial" w:hAnsi="Arial"/>
              <w:noProof/>
              <w:sz w:val="16"/>
            </w:rPr>
            <w:t>35</w:t>
          </w:r>
          <w:r w:rsidRPr="00C34CE2">
            <w:rPr>
              <w:rStyle w:val="PageNumber"/>
              <w:rFonts w:ascii="Arial" w:hAnsi="Arial"/>
              <w:sz w:val="16"/>
            </w:rPr>
            <w:fldChar w:fldCharType="end"/>
          </w:r>
        </w:p>
      </w:tc>
    </w:tr>
  </w:tbl>
  <w:p w14:paraId="65437EFF" w14:textId="77777777" w:rsidR="00F56C0E" w:rsidRPr="00EB202D" w:rsidRDefault="00F56C0E" w:rsidP="00602A7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8DABD" w14:textId="77777777" w:rsidR="00F56C0E" w:rsidRDefault="00F56C0E">
      <w:r>
        <w:separator/>
      </w:r>
    </w:p>
  </w:footnote>
  <w:footnote w:type="continuationSeparator" w:id="0">
    <w:p w14:paraId="3A0091D4" w14:textId="77777777" w:rsidR="00F56C0E" w:rsidRDefault="00F56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BEB"/>
    <w:multiLevelType w:val="multilevel"/>
    <w:tmpl w:val="1EB8C27A"/>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30"/>
      <w:numFmt w:val="bullet"/>
      <w:lvlText w:val="-"/>
      <w:lvlJc w:val="left"/>
      <w:pPr>
        <w:tabs>
          <w:tab w:val="num" w:pos="1980"/>
        </w:tabs>
        <w:ind w:left="1980" w:hanging="360"/>
      </w:pPr>
      <w:rPr>
        <w:rFonts w:ascii="Arial" w:eastAsia="Times New Roman" w:hAnsi="Arial" w:hint="default"/>
      </w:rPr>
    </w:lvl>
    <w:lvl w:ilvl="3">
      <w:start w:val="7"/>
      <w:numFmt w:val="upperLetter"/>
      <w:lvlText w:val="%4."/>
      <w:lvlJc w:val="left"/>
      <w:pPr>
        <w:ind w:left="2520" w:hanging="360"/>
      </w:pPr>
      <w:rPr>
        <w:rFonts w:hint="default"/>
      </w:rPr>
    </w:lvl>
    <w:lvl w:ilvl="4">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 w15:restartNumberingAfterBreak="0">
    <w:nsid w:val="06994854"/>
    <w:multiLevelType w:val="hybridMultilevel"/>
    <w:tmpl w:val="D9B0B5D4"/>
    <w:lvl w:ilvl="0" w:tplc="01C8D8F8">
      <w:start w:val="1"/>
      <w:numFmt w:val="bullet"/>
      <w:pStyle w:val="1stBulletendoflist"/>
      <w:lvlText w:val=""/>
      <w:lvlJc w:val="left"/>
      <w:pPr>
        <w:tabs>
          <w:tab w:val="num" w:pos="720"/>
        </w:tabs>
        <w:ind w:left="720" w:hanging="360"/>
      </w:pPr>
      <w:rPr>
        <w:rFonts w:ascii="Symbol" w:hAnsi="Symbol" w:hint="default"/>
      </w:rPr>
    </w:lvl>
    <w:lvl w:ilvl="1" w:tplc="218C46F8">
      <w:start w:val="1"/>
      <w:numFmt w:val="bullet"/>
      <w:lvlText w:val="o"/>
      <w:lvlJc w:val="left"/>
      <w:pPr>
        <w:tabs>
          <w:tab w:val="num" w:pos="1440"/>
        </w:tabs>
        <w:ind w:left="1440" w:hanging="360"/>
      </w:pPr>
      <w:rPr>
        <w:rFonts w:ascii="Courier New" w:hAnsi="Courier New" w:hint="default"/>
      </w:rPr>
    </w:lvl>
    <w:lvl w:ilvl="2" w:tplc="2C38B046">
      <w:start w:val="1"/>
      <w:numFmt w:val="bullet"/>
      <w:lvlText w:val=""/>
      <w:lvlJc w:val="left"/>
      <w:pPr>
        <w:tabs>
          <w:tab w:val="num" w:pos="2160"/>
        </w:tabs>
        <w:ind w:left="2160" w:hanging="360"/>
      </w:pPr>
      <w:rPr>
        <w:rFonts w:ascii="Wingdings" w:hAnsi="Wingdings" w:hint="default"/>
      </w:rPr>
    </w:lvl>
    <w:lvl w:ilvl="3" w:tplc="F4527C7C" w:tentative="1">
      <w:start w:val="1"/>
      <w:numFmt w:val="bullet"/>
      <w:lvlText w:val=""/>
      <w:lvlJc w:val="left"/>
      <w:pPr>
        <w:tabs>
          <w:tab w:val="num" w:pos="2880"/>
        </w:tabs>
        <w:ind w:left="2880" w:hanging="360"/>
      </w:pPr>
      <w:rPr>
        <w:rFonts w:ascii="Symbol" w:hAnsi="Symbol" w:hint="default"/>
      </w:rPr>
    </w:lvl>
    <w:lvl w:ilvl="4" w:tplc="354C243A" w:tentative="1">
      <w:start w:val="1"/>
      <w:numFmt w:val="bullet"/>
      <w:lvlText w:val="o"/>
      <w:lvlJc w:val="left"/>
      <w:pPr>
        <w:tabs>
          <w:tab w:val="num" w:pos="3600"/>
        </w:tabs>
        <w:ind w:left="3600" w:hanging="360"/>
      </w:pPr>
      <w:rPr>
        <w:rFonts w:ascii="Courier New" w:hAnsi="Courier New" w:hint="default"/>
      </w:rPr>
    </w:lvl>
    <w:lvl w:ilvl="5" w:tplc="33E688B8" w:tentative="1">
      <w:start w:val="1"/>
      <w:numFmt w:val="bullet"/>
      <w:lvlText w:val=""/>
      <w:lvlJc w:val="left"/>
      <w:pPr>
        <w:tabs>
          <w:tab w:val="num" w:pos="4320"/>
        </w:tabs>
        <w:ind w:left="4320" w:hanging="360"/>
      </w:pPr>
      <w:rPr>
        <w:rFonts w:ascii="Wingdings" w:hAnsi="Wingdings" w:hint="default"/>
      </w:rPr>
    </w:lvl>
    <w:lvl w:ilvl="6" w:tplc="6C00A7C8" w:tentative="1">
      <w:start w:val="1"/>
      <w:numFmt w:val="bullet"/>
      <w:lvlText w:val=""/>
      <w:lvlJc w:val="left"/>
      <w:pPr>
        <w:tabs>
          <w:tab w:val="num" w:pos="5040"/>
        </w:tabs>
        <w:ind w:left="5040" w:hanging="360"/>
      </w:pPr>
      <w:rPr>
        <w:rFonts w:ascii="Symbol" w:hAnsi="Symbol" w:hint="default"/>
      </w:rPr>
    </w:lvl>
    <w:lvl w:ilvl="7" w:tplc="1B7A82C8" w:tentative="1">
      <w:start w:val="1"/>
      <w:numFmt w:val="bullet"/>
      <w:lvlText w:val="o"/>
      <w:lvlJc w:val="left"/>
      <w:pPr>
        <w:tabs>
          <w:tab w:val="num" w:pos="5760"/>
        </w:tabs>
        <w:ind w:left="5760" w:hanging="360"/>
      </w:pPr>
      <w:rPr>
        <w:rFonts w:ascii="Courier New" w:hAnsi="Courier New" w:hint="default"/>
      </w:rPr>
    </w:lvl>
    <w:lvl w:ilvl="8" w:tplc="CF8A80E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51684"/>
    <w:multiLevelType w:val="hybridMultilevel"/>
    <w:tmpl w:val="3DA2DF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25601"/>
    <w:multiLevelType w:val="multilevel"/>
    <w:tmpl w:val="D91CC9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0650F"/>
    <w:multiLevelType w:val="hybridMultilevel"/>
    <w:tmpl w:val="8B00F15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702B74"/>
    <w:multiLevelType w:val="hybridMultilevel"/>
    <w:tmpl w:val="29B8D1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A486969"/>
    <w:multiLevelType w:val="hybridMultilevel"/>
    <w:tmpl w:val="125CBF38"/>
    <w:lvl w:ilvl="0" w:tplc="04090015">
      <w:start w:val="1"/>
      <w:numFmt w:val="upperLetter"/>
      <w:lvlText w:val="%1."/>
      <w:lvlJc w:val="left"/>
      <w:pPr>
        <w:tabs>
          <w:tab w:val="num" w:pos="1368"/>
        </w:tabs>
        <w:ind w:left="1325" w:hanging="24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1127629"/>
    <w:multiLevelType w:val="multilevel"/>
    <w:tmpl w:val="85A6BCBC"/>
    <w:lvl w:ilvl="0">
      <w:start w:val="2"/>
      <w:numFmt w:val="decimal"/>
      <w:lvlText w:val="%1"/>
      <w:lvlJc w:val="left"/>
      <w:pPr>
        <w:tabs>
          <w:tab w:val="num" w:pos="720"/>
        </w:tabs>
        <w:ind w:left="720" w:hanging="720"/>
      </w:pPr>
      <w:rPr>
        <w:rFonts w:cs="Times New Roman" w:hint="default"/>
      </w:rPr>
    </w:lvl>
    <w:lvl w:ilvl="1">
      <w:start w:val="1"/>
      <w:numFmt w:val="decimal"/>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CC5CEF"/>
    <w:multiLevelType w:val="hybridMultilevel"/>
    <w:tmpl w:val="FCD8A214"/>
    <w:lvl w:ilvl="0" w:tplc="E66A0020">
      <w:start w:val="1"/>
      <w:numFmt w:val="decimal"/>
      <w:lvlText w:val="%1."/>
      <w:lvlJc w:val="left"/>
      <w:pPr>
        <w:tabs>
          <w:tab w:val="num" w:pos="1368"/>
        </w:tabs>
        <w:ind w:left="1325" w:hanging="24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4EE6A06"/>
    <w:multiLevelType w:val="multilevel"/>
    <w:tmpl w:val="C24C6AD2"/>
    <w:lvl w:ilvl="0">
      <w:start w:val="1"/>
      <w:numFmt w:val="decimal"/>
      <w:lvlText w:val="%1."/>
      <w:lvlJc w:val="left"/>
      <w:pPr>
        <w:tabs>
          <w:tab w:val="num" w:pos="720"/>
        </w:tabs>
        <w:ind w:left="720" w:hanging="360"/>
      </w:pPr>
      <w:rPr>
        <w:sz w:val="24"/>
        <w:szCs w:val="24"/>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DB189A"/>
    <w:multiLevelType w:val="multilevel"/>
    <w:tmpl w:val="7B52762E"/>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30"/>
      <w:numFmt w:val="bullet"/>
      <w:lvlText w:val="-"/>
      <w:lvlJc w:val="left"/>
      <w:pPr>
        <w:tabs>
          <w:tab w:val="num" w:pos="1980"/>
        </w:tabs>
        <w:ind w:left="1980" w:hanging="360"/>
      </w:pPr>
      <w:rPr>
        <w:rFonts w:ascii="Arial" w:eastAsia="Times New Roman" w:hAnsi="Arial" w:hint="default"/>
      </w:rPr>
    </w:lvl>
    <w:lvl w:ilvl="3">
      <w:start w:val="1"/>
      <w:numFmt w:val="upp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1" w15:restartNumberingAfterBreak="0">
    <w:nsid w:val="2C3479CB"/>
    <w:multiLevelType w:val="hybridMultilevel"/>
    <w:tmpl w:val="7A8A747A"/>
    <w:lvl w:ilvl="0" w:tplc="72F8F8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1E43453"/>
    <w:multiLevelType w:val="multilevel"/>
    <w:tmpl w:val="3F2271E4"/>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5703A53"/>
    <w:multiLevelType w:val="multilevel"/>
    <w:tmpl w:val="AD204080"/>
    <w:lvl w:ilvl="0">
      <w:start w:val="8"/>
      <w:numFmt w:val="decimal"/>
      <w:lvlText w:val="%1"/>
      <w:lvlJc w:val="left"/>
      <w:pPr>
        <w:tabs>
          <w:tab w:val="num" w:pos="720"/>
        </w:tabs>
        <w:ind w:left="720" w:hanging="720"/>
      </w:pPr>
      <w:rPr>
        <w:rFonts w:cs="Times New Roman" w:hint="default"/>
      </w:rPr>
    </w:lvl>
    <w:lvl w:ilvl="1">
      <w:start w:val="1"/>
      <w:numFmt w:val="decimal"/>
      <w:lvlText w:val="1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5AD7664"/>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3B7375BC"/>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15:restartNumberingAfterBreak="0">
    <w:nsid w:val="3CB07F2C"/>
    <w:multiLevelType w:val="hybridMultilevel"/>
    <w:tmpl w:val="E902B4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CB66330"/>
    <w:multiLevelType w:val="hybridMultilevel"/>
    <w:tmpl w:val="E902B4F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2A43E7"/>
    <w:multiLevelType w:val="hybridMultilevel"/>
    <w:tmpl w:val="46EE9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C12E8A"/>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15:restartNumberingAfterBreak="0">
    <w:nsid w:val="444426E5"/>
    <w:multiLevelType w:val="hybridMultilevel"/>
    <w:tmpl w:val="EC3C76CC"/>
    <w:lvl w:ilvl="0" w:tplc="13889B3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15:restartNumberingAfterBreak="0">
    <w:nsid w:val="444C496F"/>
    <w:multiLevelType w:val="hybridMultilevel"/>
    <w:tmpl w:val="D5A0D3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A2556F"/>
    <w:multiLevelType w:val="hybridMultilevel"/>
    <w:tmpl w:val="FB64E2D0"/>
    <w:lvl w:ilvl="0" w:tplc="DC5684C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6C15BD"/>
    <w:multiLevelType w:val="multilevel"/>
    <w:tmpl w:val="A5C03624"/>
    <w:lvl w:ilvl="0">
      <w:start w:val="9"/>
      <w:numFmt w:val="decimal"/>
      <w:lvlText w:val="%1"/>
      <w:lvlJc w:val="left"/>
      <w:pPr>
        <w:tabs>
          <w:tab w:val="num" w:pos="720"/>
        </w:tabs>
        <w:ind w:left="720" w:hanging="720"/>
      </w:pPr>
      <w:rPr>
        <w:rFonts w:cs="Times New Roman" w:hint="default"/>
      </w:rPr>
    </w:lvl>
    <w:lvl w:ilvl="1">
      <w:start w:val="1"/>
      <w:numFmt w:val="decimal"/>
      <w:lvlText w:val="1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3FD60A0"/>
    <w:multiLevelType w:val="multilevel"/>
    <w:tmpl w:val="31D89BE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54E923FD"/>
    <w:multiLevelType w:val="multilevel"/>
    <w:tmpl w:val="A98A9AF6"/>
    <w:lvl w:ilvl="0">
      <w:start w:val="14"/>
      <w:numFmt w:val="decimal"/>
      <w:lvlText w:val="%1"/>
      <w:lvlJc w:val="left"/>
      <w:pPr>
        <w:tabs>
          <w:tab w:val="num" w:pos="720"/>
        </w:tabs>
        <w:ind w:left="720" w:hanging="720"/>
      </w:pPr>
      <w:rPr>
        <w:rFonts w:cs="Times New Roman" w:hint="default"/>
      </w:rPr>
    </w:lvl>
    <w:lvl w:ilvl="1">
      <w:start w:val="1"/>
      <w:numFmt w:val="decimal"/>
      <w:lvlText w:val="17.%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510093D"/>
    <w:multiLevelType w:val="hybridMultilevel"/>
    <w:tmpl w:val="1FC08FC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0C0B00"/>
    <w:multiLevelType w:val="multilevel"/>
    <w:tmpl w:val="85AE0842"/>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C9B7698"/>
    <w:multiLevelType w:val="hybridMultilevel"/>
    <w:tmpl w:val="98C08866"/>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541A84"/>
    <w:multiLevelType w:val="hybridMultilevel"/>
    <w:tmpl w:val="D9E8414E"/>
    <w:lvl w:ilvl="0" w:tplc="62DC2A4A">
      <w:start w:val="1"/>
      <w:numFmt w:val="decimal"/>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61BE6FE8"/>
    <w:multiLevelType w:val="multilevel"/>
    <w:tmpl w:val="B91E4E44"/>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29238EB"/>
    <w:multiLevelType w:val="hybridMultilevel"/>
    <w:tmpl w:val="DF4ABBF0"/>
    <w:lvl w:ilvl="0" w:tplc="979827C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BA278C"/>
    <w:multiLevelType w:val="hybridMultilevel"/>
    <w:tmpl w:val="B2501790"/>
    <w:lvl w:ilvl="0" w:tplc="0409000F">
      <w:start w:val="1"/>
      <w:numFmt w:val="decimal"/>
      <w:lvlText w:val="%1."/>
      <w:lvlJc w:val="left"/>
      <w:pPr>
        <w:ind w:left="1809" w:hanging="360"/>
      </w:pPr>
      <w:rPr>
        <w:rFonts w:hint="default"/>
      </w:rPr>
    </w:lvl>
    <w:lvl w:ilvl="1" w:tplc="04090019" w:tentative="1">
      <w:start w:val="1"/>
      <w:numFmt w:val="lowerLetter"/>
      <w:lvlText w:val="%2."/>
      <w:lvlJc w:val="left"/>
      <w:pPr>
        <w:ind w:left="2529" w:hanging="360"/>
      </w:pPr>
    </w:lvl>
    <w:lvl w:ilvl="2" w:tplc="0409001B" w:tentative="1">
      <w:start w:val="1"/>
      <w:numFmt w:val="lowerRoman"/>
      <w:lvlText w:val="%3."/>
      <w:lvlJc w:val="right"/>
      <w:pPr>
        <w:ind w:left="3249" w:hanging="180"/>
      </w:pPr>
    </w:lvl>
    <w:lvl w:ilvl="3" w:tplc="0409000F" w:tentative="1">
      <w:start w:val="1"/>
      <w:numFmt w:val="decimal"/>
      <w:lvlText w:val="%4."/>
      <w:lvlJc w:val="left"/>
      <w:pPr>
        <w:ind w:left="3969" w:hanging="360"/>
      </w:pPr>
    </w:lvl>
    <w:lvl w:ilvl="4" w:tplc="04090019" w:tentative="1">
      <w:start w:val="1"/>
      <w:numFmt w:val="lowerLetter"/>
      <w:lvlText w:val="%5."/>
      <w:lvlJc w:val="left"/>
      <w:pPr>
        <w:ind w:left="4689" w:hanging="360"/>
      </w:pPr>
    </w:lvl>
    <w:lvl w:ilvl="5" w:tplc="0409001B" w:tentative="1">
      <w:start w:val="1"/>
      <w:numFmt w:val="lowerRoman"/>
      <w:lvlText w:val="%6."/>
      <w:lvlJc w:val="right"/>
      <w:pPr>
        <w:ind w:left="5409" w:hanging="180"/>
      </w:pPr>
    </w:lvl>
    <w:lvl w:ilvl="6" w:tplc="0409000F" w:tentative="1">
      <w:start w:val="1"/>
      <w:numFmt w:val="decimal"/>
      <w:lvlText w:val="%7."/>
      <w:lvlJc w:val="left"/>
      <w:pPr>
        <w:ind w:left="6129" w:hanging="360"/>
      </w:pPr>
    </w:lvl>
    <w:lvl w:ilvl="7" w:tplc="04090019" w:tentative="1">
      <w:start w:val="1"/>
      <w:numFmt w:val="lowerLetter"/>
      <w:lvlText w:val="%8."/>
      <w:lvlJc w:val="left"/>
      <w:pPr>
        <w:ind w:left="6849" w:hanging="360"/>
      </w:pPr>
    </w:lvl>
    <w:lvl w:ilvl="8" w:tplc="0409001B" w:tentative="1">
      <w:start w:val="1"/>
      <w:numFmt w:val="lowerRoman"/>
      <w:lvlText w:val="%9."/>
      <w:lvlJc w:val="right"/>
      <w:pPr>
        <w:ind w:left="7569" w:hanging="180"/>
      </w:pPr>
    </w:lvl>
  </w:abstractNum>
  <w:abstractNum w:abstractNumId="33" w15:restartNumberingAfterBreak="0">
    <w:nsid w:val="67032CE0"/>
    <w:multiLevelType w:val="hybridMultilevel"/>
    <w:tmpl w:val="8CD8A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62A05"/>
    <w:multiLevelType w:val="multilevel"/>
    <w:tmpl w:val="5A1697D6"/>
    <w:lvl w:ilvl="0">
      <w:start w:val="6"/>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1232024"/>
    <w:multiLevelType w:val="multilevel"/>
    <w:tmpl w:val="EFE231CE"/>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63635E8"/>
    <w:multiLevelType w:val="hybridMultilevel"/>
    <w:tmpl w:val="4C26A43C"/>
    <w:lvl w:ilvl="0" w:tplc="1BDE911C">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B574E2"/>
    <w:multiLevelType w:val="multilevel"/>
    <w:tmpl w:val="1B1EC4E2"/>
    <w:lvl w:ilvl="0">
      <w:start w:val="4"/>
      <w:numFmt w:val="decimal"/>
      <w:lvlText w:val="%1"/>
      <w:lvlJc w:val="left"/>
      <w:pPr>
        <w:tabs>
          <w:tab w:val="num" w:pos="720"/>
        </w:tabs>
        <w:ind w:left="720" w:hanging="7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9E8017E"/>
    <w:multiLevelType w:val="hybridMultilevel"/>
    <w:tmpl w:val="A93AA07C"/>
    <w:lvl w:ilvl="0" w:tplc="0409000F">
      <w:start w:val="1"/>
      <w:numFmt w:val="decimal"/>
      <w:lvlText w:val="%1."/>
      <w:lvlJc w:val="left"/>
      <w:pPr>
        <w:tabs>
          <w:tab w:val="num" w:pos="630"/>
        </w:tabs>
        <w:ind w:left="630" w:hanging="360"/>
      </w:pPr>
    </w:lvl>
    <w:lvl w:ilvl="1" w:tplc="3FA4DAE2">
      <w:start w:val="1"/>
      <w:numFmt w:val="lowerLetter"/>
      <w:lvlText w:val="%2."/>
      <w:lvlJc w:val="left"/>
      <w:pPr>
        <w:tabs>
          <w:tab w:val="num" w:pos="2070"/>
        </w:tabs>
        <w:ind w:left="2070" w:hanging="360"/>
      </w:pPr>
      <w:rPr>
        <w:rFonts w:cs="Times New Roman"/>
      </w:rPr>
    </w:lvl>
    <w:lvl w:ilvl="2" w:tplc="BC92B2D4" w:tentative="1">
      <w:start w:val="1"/>
      <w:numFmt w:val="lowerRoman"/>
      <w:lvlText w:val="%3."/>
      <w:lvlJc w:val="right"/>
      <w:pPr>
        <w:tabs>
          <w:tab w:val="num" w:pos="2790"/>
        </w:tabs>
        <w:ind w:left="2790" w:hanging="180"/>
      </w:pPr>
      <w:rPr>
        <w:rFonts w:cs="Times New Roman"/>
      </w:rPr>
    </w:lvl>
    <w:lvl w:ilvl="3" w:tplc="F3046010" w:tentative="1">
      <w:start w:val="1"/>
      <w:numFmt w:val="decimal"/>
      <w:lvlText w:val="%4."/>
      <w:lvlJc w:val="left"/>
      <w:pPr>
        <w:tabs>
          <w:tab w:val="num" w:pos="3510"/>
        </w:tabs>
        <w:ind w:left="3510" w:hanging="360"/>
      </w:pPr>
      <w:rPr>
        <w:rFonts w:cs="Times New Roman"/>
      </w:rPr>
    </w:lvl>
    <w:lvl w:ilvl="4" w:tplc="C3A2A916" w:tentative="1">
      <w:start w:val="1"/>
      <w:numFmt w:val="lowerLetter"/>
      <w:lvlText w:val="%5."/>
      <w:lvlJc w:val="left"/>
      <w:pPr>
        <w:tabs>
          <w:tab w:val="num" w:pos="4230"/>
        </w:tabs>
        <w:ind w:left="4230" w:hanging="360"/>
      </w:pPr>
      <w:rPr>
        <w:rFonts w:cs="Times New Roman"/>
      </w:rPr>
    </w:lvl>
    <w:lvl w:ilvl="5" w:tplc="5ED21768" w:tentative="1">
      <w:start w:val="1"/>
      <w:numFmt w:val="lowerRoman"/>
      <w:lvlText w:val="%6."/>
      <w:lvlJc w:val="right"/>
      <w:pPr>
        <w:tabs>
          <w:tab w:val="num" w:pos="4950"/>
        </w:tabs>
        <w:ind w:left="4950" w:hanging="180"/>
      </w:pPr>
      <w:rPr>
        <w:rFonts w:cs="Times New Roman"/>
      </w:rPr>
    </w:lvl>
    <w:lvl w:ilvl="6" w:tplc="4B7A1008" w:tentative="1">
      <w:start w:val="1"/>
      <w:numFmt w:val="decimal"/>
      <w:lvlText w:val="%7."/>
      <w:lvlJc w:val="left"/>
      <w:pPr>
        <w:tabs>
          <w:tab w:val="num" w:pos="5670"/>
        </w:tabs>
        <w:ind w:left="5670" w:hanging="360"/>
      </w:pPr>
      <w:rPr>
        <w:rFonts w:cs="Times New Roman"/>
      </w:rPr>
    </w:lvl>
    <w:lvl w:ilvl="7" w:tplc="47C4BEC4" w:tentative="1">
      <w:start w:val="1"/>
      <w:numFmt w:val="lowerLetter"/>
      <w:lvlText w:val="%8."/>
      <w:lvlJc w:val="left"/>
      <w:pPr>
        <w:tabs>
          <w:tab w:val="num" w:pos="6390"/>
        </w:tabs>
        <w:ind w:left="6390" w:hanging="360"/>
      </w:pPr>
      <w:rPr>
        <w:rFonts w:cs="Times New Roman"/>
      </w:rPr>
    </w:lvl>
    <w:lvl w:ilvl="8" w:tplc="DB2E2012" w:tentative="1">
      <w:start w:val="1"/>
      <w:numFmt w:val="lowerRoman"/>
      <w:lvlText w:val="%9."/>
      <w:lvlJc w:val="right"/>
      <w:pPr>
        <w:tabs>
          <w:tab w:val="num" w:pos="7110"/>
        </w:tabs>
        <w:ind w:left="7110" w:hanging="180"/>
      </w:pPr>
      <w:rPr>
        <w:rFonts w:cs="Times New Roman"/>
      </w:rPr>
    </w:lvl>
  </w:abstractNum>
  <w:abstractNum w:abstractNumId="39" w15:restartNumberingAfterBreak="0">
    <w:nsid w:val="7B2B71B0"/>
    <w:multiLevelType w:val="hybridMultilevel"/>
    <w:tmpl w:val="8710D68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CB628A7"/>
    <w:multiLevelType w:val="hybridMultilevel"/>
    <w:tmpl w:val="880CA3D6"/>
    <w:lvl w:ilvl="0" w:tplc="0409000F">
      <w:start w:val="1"/>
      <w:numFmt w:val="decimal"/>
      <w:lvlText w:val="%1."/>
      <w:lvlJc w:val="left"/>
      <w:pPr>
        <w:ind w:left="720" w:hanging="360"/>
      </w:pPr>
      <w:rPr>
        <w:rFonts w:hint="default"/>
      </w:rPr>
    </w:lvl>
    <w:lvl w:ilvl="1" w:tplc="1640F970">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DC77FA"/>
    <w:multiLevelType w:val="multilevel"/>
    <w:tmpl w:val="12D6E03E"/>
    <w:lvl w:ilvl="0">
      <w:start w:val="5"/>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7"/>
  </w:num>
  <w:num w:numId="3">
    <w:abstractNumId w:val="37"/>
  </w:num>
  <w:num w:numId="4">
    <w:abstractNumId w:val="41"/>
  </w:num>
  <w:num w:numId="5">
    <w:abstractNumId w:val="34"/>
  </w:num>
  <w:num w:numId="6">
    <w:abstractNumId w:val="13"/>
  </w:num>
  <w:num w:numId="7">
    <w:abstractNumId w:val="23"/>
  </w:num>
  <w:num w:numId="8">
    <w:abstractNumId w:val="25"/>
  </w:num>
  <w:num w:numId="9">
    <w:abstractNumId w:val="12"/>
  </w:num>
  <w:num w:numId="10">
    <w:abstractNumId w:val="30"/>
  </w:num>
  <w:num w:numId="11">
    <w:abstractNumId w:val="0"/>
  </w:num>
  <w:num w:numId="12">
    <w:abstractNumId w:val="24"/>
  </w:num>
  <w:num w:numId="13">
    <w:abstractNumId w:val="38"/>
  </w:num>
  <w:num w:numId="14">
    <w:abstractNumId w:val="9"/>
  </w:num>
  <w:num w:numId="15">
    <w:abstractNumId w:val="29"/>
  </w:num>
  <w:num w:numId="16">
    <w:abstractNumId w:val="11"/>
  </w:num>
  <w:num w:numId="17">
    <w:abstractNumId w:val="10"/>
  </w:num>
  <w:num w:numId="18">
    <w:abstractNumId w:val="31"/>
  </w:num>
  <w:num w:numId="19">
    <w:abstractNumId w:val="21"/>
  </w:num>
  <w:num w:numId="20">
    <w:abstractNumId w:val="36"/>
  </w:num>
  <w:num w:numId="21">
    <w:abstractNumId w:val="17"/>
  </w:num>
  <w:num w:numId="22">
    <w:abstractNumId w:val="16"/>
  </w:num>
  <w:num w:numId="23">
    <w:abstractNumId w:val="32"/>
  </w:num>
  <w:num w:numId="24">
    <w:abstractNumId w:val="3"/>
  </w:num>
  <w:num w:numId="25">
    <w:abstractNumId w:val="27"/>
  </w:num>
  <w:num w:numId="26">
    <w:abstractNumId w:val="35"/>
  </w:num>
  <w:num w:numId="27">
    <w:abstractNumId w:val="2"/>
  </w:num>
  <w:num w:numId="28">
    <w:abstractNumId w:val="28"/>
  </w:num>
  <w:num w:numId="29">
    <w:abstractNumId w:val="15"/>
  </w:num>
  <w:num w:numId="30">
    <w:abstractNumId w:val="20"/>
  </w:num>
  <w:num w:numId="31">
    <w:abstractNumId w:val="18"/>
  </w:num>
  <w:num w:numId="32">
    <w:abstractNumId w:val="4"/>
  </w:num>
  <w:num w:numId="33">
    <w:abstractNumId w:val="22"/>
  </w:num>
  <w:num w:numId="34">
    <w:abstractNumId w:val="14"/>
  </w:num>
  <w:num w:numId="35">
    <w:abstractNumId w:val="19"/>
  </w:num>
  <w:num w:numId="36">
    <w:abstractNumId w:val="33"/>
  </w:num>
  <w:num w:numId="37">
    <w:abstractNumId w:val="5"/>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40"/>
  </w:num>
  <w:num w:numId="41">
    <w:abstractNumId w:val="8"/>
  </w:num>
  <w:num w:numId="42">
    <w:abstractNumId w:val="6"/>
  </w:num>
  <w:num w:numId="43">
    <w:abstractNumId w:val="39"/>
  </w:num>
  <w:num w:numId="44">
    <w:abstractNumId w:val="26"/>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oks, Yolanda">
    <w15:presenceInfo w15:providerId="None" w15:userId="Cooks, Yol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DA6E10"/>
    <w:rsid w:val="000006DF"/>
    <w:rsid w:val="0000316B"/>
    <w:rsid w:val="00004946"/>
    <w:rsid w:val="00005DB4"/>
    <w:rsid w:val="000065E6"/>
    <w:rsid w:val="00007C8C"/>
    <w:rsid w:val="00010191"/>
    <w:rsid w:val="000106EE"/>
    <w:rsid w:val="00010818"/>
    <w:rsid w:val="00011943"/>
    <w:rsid w:val="00014EED"/>
    <w:rsid w:val="00015467"/>
    <w:rsid w:val="000168B5"/>
    <w:rsid w:val="00016E35"/>
    <w:rsid w:val="000175D6"/>
    <w:rsid w:val="0002222E"/>
    <w:rsid w:val="000224B2"/>
    <w:rsid w:val="000227D2"/>
    <w:rsid w:val="000263CE"/>
    <w:rsid w:val="000278CF"/>
    <w:rsid w:val="000308E9"/>
    <w:rsid w:val="000308FC"/>
    <w:rsid w:val="00031D85"/>
    <w:rsid w:val="00033139"/>
    <w:rsid w:val="00033296"/>
    <w:rsid w:val="00034F46"/>
    <w:rsid w:val="00034FF1"/>
    <w:rsid w:val="00037C69"/>
    <w:rsid w:val="00037E10"/>
    <w:rsid w:val="000400FE"/>
    <w:rsid w:val="000443E2"/>
    <w:rsid w:val="00045C63"/>
    <w:rsid w:val="00047D97"/>
    <w:rsid w:val="00050046"/>
    <w:rsid w:val="000517C7"/>
    <w:rsid w:val="00052A82"/>
    <w:rsid w:val="00053882"/>
    <w:rsid w:val="00056AD2"/>
    <w:rsid w:val="00057EAB"/>
    <w:rsid w:val="000621E2"/>
    <w:rsid w:val="00062A79"/>
    <w:rsid w:val="00066628"/>
    <w:rsid w:val="00070138"/>
    <w:rsid w:val="00070666"/>
    <w:rsid w:val="00070BDA"/>
    <w:rsid w:val="0007206A"/>
    <w:rsid w:val="00072966"/>
    <w:rsid w:val="00073687"/>
    <w:rsid w:val="000743EE"/>
    <w:rsid w:val="0007590E"/>
    <w:rsid w:val="000759BA"/>
    <w:rsid w:val="000773F2"/>
    <w:rsid w:val="000809C9"/>
    <w:rsid w:val="00081ADB"/>
    <w:rsid w:val="00081C6A"/>
    <w:rsid w:val="00081CFA"/>
    <w:rsid w:val="0008277A"/>
    <w:rsid w:val="00082933"/>
    <w:rsid w:val="0008335B"/>
    <w:rsid w:val="00083D52"/>
    <w:rsid w:val="00084213"/>
    <w:rsid w:val="00085D49"/>
    <w:rsid w:val="0009045B"/>
    <w:rsid w:val="00090FB1"/>
    <w:rsid w:val="0009187B"/>
    <w:rsid w:val="00091FAB"/>
    <w:rsid w:val="00093405"/>
    <w:rsid w:val="000938E4"/>
    <w:rsid w:val="00094109"/>
    <w:rsid w:val="000947FF"/>
    <w:rsid w:val="00094E04"/>
    <w:rsid w:val="0009551A"/>
    <w:rsid w:val="00096979"/>
    <w:rsid w:val="0009721C"/>
    <w:rsid w:val="000A11D0"/>
    <w:rsid w:val="000A15E8"/>
    <w:rsid w:val="000A17B6"/>
    <w:rsid w:val="000A4B18"/>
    <w:rsid w:val="000A5B9B"/>
    <w:rsid w:val="000B11F9"/>
    <w:rsid w:val="000B181F"/>
    <w:rsid w:val="000B3300"/>
    <w:rsid w:val="000B3C51"/>
    <w:rsid w:val="000B55E3"/>
    <w:rsid w:val="000B590C"/>
    <w:rsid w:val="000B5A32"/>
    <w:rsid w:val="000B7085"/>
    <w:rsid w:val="000C206D"/>
    <w:rsid w:val="000C220A"/>
    <w:rsid w:val="000C3621"/>
    <w:rsid w:val="000C3B4E"/>
    <w:rsid w:val="000C6E61"/>
    <w:rsid w:val="000C6FB6"/>
    <w:rsid w:val="000D040E"/>
    <w:rsid w:val="000D1043"/>
    <w:rsid w:val="000D1A50"/>
    <w:rsid w:val="000D3E1A"/>
    <w:rsid w:val="000D59CC"/>
    <w:rsid w:val="000D6B22"/>
    <w:rsid w:val="000E12A7"/>
    <w:rsid w:val="000E1F6F"/>
    <w:rsid w:val="000E61B3"/>
    <w:rsid w:val="000E6E86"/>
    <w:rsid w:val="000E7F91"/>
    <w:rsid w:val="000F04C5"/>
    <w:rsid w:val="000F057C"/>
    <w:rsid w:val="000F13EB"/>
    <w:rsid w:val="000F1CA9"/>
    <w:rsid w:val="000F24CC"/>
    <w:rsid w:val="000F24E9"/>
    <w:rsid w:val="000F2F51"/>
    <w:rsid w:val="000F3649"/>
    <w:rsid w:val="000F58C2"/>
    <w:rsid w:val="000F690F"/>
    <w:rsid w:val="000F6CD2"/>
    <w:rsid w:val="000F7267"/>
    <w:rsid w:val="000F7BBD"/>
    <w:rsid w:val="00101210"/>
    <w:rsid w:val="00101549"/>
    <w:rsid w:val="00101EB6"/>
    <w:rsid w:val="001021D7"/>
    <w:rsid w:val="001044FD"/>
    <w:rsid w:val="00104954"/>
    <w:rsid w:val="00104B3C"/>
    <w:rsid w:val="00105992"/>
    <w:rsid w:val="00106371"/>
    <w:rsid w:val="00106581"/>
    <w:rsid w:val="00107756"/>
    <w:rsid w:val="00112355"/>
    <w:rsid w:val="00112BD2"/>
    <w:rsid w:val="001146CF"/>
    <w:rsid w:val="001151A3"/>
    <w:rsid w:val="001152AB"/>
    <w:rsid w:val="00116305"/>
    <w:rsid w:val="0012130A"/>
    <w:rsid w:val="00121F58"/>
    <w:rsid w:val="001221AE"/>
    <w:rsid w:val="00122AFB"/>
    <w:rsid w:val="00123725"/>
    <w:rsid w:val="00123D5D"/>
    <w:rsid w:val="00124705"/>
    <w:rsid w:val="00126B01"/>
    <w:rsid w:val="00126EC2"/>
    <w:rsid w:val="00133FC1"/>
    <w:rsid w:val="00134613"/>
    <w:rsid w:val="00140B00"/>
    <w:rsid w:val="00143BB3"/>
    <w:rsid w:val="001451D8"/>
    <w:rsid w:val="00145DA4"/>
    <w:rsid w:val="00147153"/>
    <w:rsid w:val="00147C0E"/>
    <w:rsid w:val="001515D2"/>
    <w:rsid w:val="001516FA"/>
    <w:rsid w:val="00152EFC"/>
    <w:rsid w:val="0015552C"/>
    <w:rsid w:val="001557B7"/>
    <w:rsid w:val="00156050"/>
    <w:rsid w:val="0015715A"/>
    <w:rsid w:val="00157EEE"/>
    <w:rsid w:val="00160223"/>
    <w:rsid w:val="00160963"/>
    <w:rsid w:val="0016133E"/>
    <w:rsid w:val="00163110"/>
    <w:rsid w:val="00163B8A"/>
    <w:rsid w:val="00164A32"/>
    <w:rsid w:val="0016521A"/>
    <w:rsid w:val="0017199E"/>
    <w:rsid w:val="00171C09"/>
    <w:rsid w:val="001722C9"/>
    <w:rsid w:val="00172943"/>
    <w:rsid w:val="00172E58"/>
    <w:rsid w:val="00173C67"/>
    <w:rsid w:val="0017530F"/>
    <w:rsid w:val="0017579E"/>
    <w:rsid w:val="00176BB8"/>
    <w:rsid w:val="00180E53"/>
    <w:rsid w:val="00181475"/>
    <w:rsid w:val="001856FF"/>
    <w:rsid w:val="00186160"/>
    <w:rsid w:val="00190A9A"/>
    <w:rsid w:val="001910CB"/>
    <w:rsid w:val="00192A12"/>
    <w:rsid w:val="00195353"/>
    <w:rsid w:val="0019643D"/>
    <w:rsid w:val="00196A3F"/>
    <w:rsid w:val="001A01EE"/>
    <w:rsid w:val="001A0794"/>
    <w:rsid w:val="001A0B13"/>
    <w:rsid w:val="001A0CD4"/>
    <w:rsid w:val="001A0DDB"/>
    <w:rsid w:val="001A32BB"/>
    <w:rsid w:val="001A49DA"/>
    <w:rsid w:val="001A4A8C"/>
    <w:rsid w:val="001A512E"/>
    <w:rsid w:val="001A66BE"/>
    <w:rsid w:val="001A687B"/>
    <w:rsid w:val="001A68AD"/>
    <w:rsid w:val="001B0685"/>
    <w:rsid w:val="001B20CB"/>
    <w:rsid w:val="001B33D2"/>
    <w:rsid w:val="001B4F57"/>
    <w:rsid w:val="001B4FD4"/>
    <w:rsid w:val="001C046C"/>
    <w:rsid w:val="001C28AD"/>
    <w:rsid w:val="001C3BB9"/>
    <w:rsid w:val="001C71F7"/>
    <w:rsid w:val="001C74E5"/>
    <w:rsid w:val="001D07A3"/>
    <w:rsid w:val="001D1E0A"/>
    <w:rsid w:val="001D2345"/>
    <w:rsid w:val="001D40F8"/>
    <w:rsid w:val="001D6FCB"/>
    <w:rsid w:val="001D73F3"/>
    <w:rsid w:val="001D7EF1"/>
    <w:rsid w:val="001E0F95"/>
    <w:rsid w:val="001E2D67"/>
    <w:rsid w:val="001E4593"/>
    <w:rsid w:val="001E70F9"/>
    <w:rsid w:val="001E756F"/>
    <w:rsid w:val="001F12AB"/>
    <w:rsid w:val="001F20D6"/>
    <w:rsid w:val="001F44E9"/>
    <w:rsid w:val="001F4776"/>
    <w:rsid w:val="001F5314"/>
    <w:rsid w:val="001F6758"/>
    <w:rsid w:val="001F76E4"/>
    <w:rsid w:val="00200BA1"/>
    <w:rsid w:val="00201BC3"/>
    <w:rsid w:val="00203ED3"/>
    <w:rsid w:val="00204EC8"/>
    <w:rsid w:val="0020502C"/>
    <w:rsid w:val="002059CF"/>
    <w:rsid w:val="002066E3"/>
    <w:rsid w:val="00206E73"/>
    <w:rsid w:val="002078BB"/>
    <w:rsid w:val="00214774"/>
    <w:rsid w:val="002149D2"/>
    <w:rsid w:val="00214ADF"/>
    <w:rsid w:val="002156F4"/>
    <w:rsid w:val="0021609C"/>
    <w:rsid w:val="0021695F"/>
    <w:rsid w:val="00216CD7"/>
    <w:rsid w:val="00217130"/>
    <w:rsid w:val="002202EC"/>
    <w:rsid w:val="0022073C"/>
    <w:rsid w:val="00220B23"/>
    <w:rsid w:val="002229E5"/>
    <w:rsid w:val="002232B2"/>
    <w:rsid w:val="00223907"/>
    <w:rsid w:val="00226237"/>
    <w:rsid w:val="002267C7"/>
    <w:rsid w:val="002301C8"/>
    <w:rsid w:val="002309B6"/>
    <w:rsid w:val="002311B2"/>
    <w:rsid w:val="002316E0"/>
    <w:rsid w:val="002316ED"/>
    <w:rsid w:val="00235DF1"/>
    <w:rsid w:val="00241FF5"/>
    <w:rsid w:val="002425B7"/>
    <w:rsid w:val="00243C40"/>
    <w:rsid w:val="00245864"/>
    <w:rsid w:val="00245B73"/>
    <w:rsid w:val="00245E80"/>
    <w:rsid w:val="0024611A"/>
    <w:rsid w:val="00246B65"/>
    <w:rsid w:val="00247B80"/>
    <w:rsid w:val="00247DAE"/>
    <w:rsid w:val="00250C08"/>
    <w:rsid w:val="00251DE6"/>
    <w:rsid w:val="00251F63"/>
    <w:rsid w:val="00251F8F"/>
    <w:rsid w:val="002535B8"/>
    <w:rsid w:val="0025380C"/>
    <w:rsid w:val="00253945"/>
    <w:rsid w:val="0025558A"/>
    <w:rsid w:val="002575EC"/>
    <w:rsid w:val="00260A6E"/>
    <w:rsid w:val="00261B8A"/>
    <w:rsid w:val="00262C68"/>
    <w:rsid w:val="0026346D"/>
    <w:rsid w:val="002638A4"/>
    <w:rsid w:val="0026576B"/>
    <w:rsid w:val="0026723C"/>
    <w:rsid w:val="002679AE"/>
    <w:rsid w:val="00270DB0"/>
    <w:rsid w:val="00272ABA"/>
    <w:rsid w:val="00272BC7"/>
    <w:rsid w:val="00272E6F"/>
    <w:rsid w:val="00273070"/>
    <w:rsid w:val="00273B0F"/>
    <w:rsid w:val="00273F88"/>
    <w:rsid w:val="00274342"/>
    <w:rsid w:val="00276E97"/>
    <w:rsid w:val="0028144C"/>
    <w:rsid w:val="00283DAD"/>
    <w:rsid w:val="00284684"/>
    <w:rsid w:val="0028509F"/>
    <w:rsid w:val="00285243"/>
    <w:rsid w:val="00286D65"/>
    <w:rsid w:val="00290BAA"/>
    <w:rsid w:val="00291B23"/>
    <w:rsid w:val="00291F8D"/>
    <w:rsid w:val="00293F9B"/>
    <w:rsid w:val="00294637"/>
    <w:rsid w:val="00295280"/>
    <w:rsid w:val="002962B7"/>
    <w:rsid w:val="002A0AF6"/>
    <w:rsid w:val="002A0EF6"/>
    <w:rsid w:val="002A284E"/>
    <w:rsid w:val="002A2FCE"/>
    <w:rsid w:val="002A34E2"/>
    <w:rsid w:val="002A48F2"/>
    <w:rsid w:val="002A58AC"/>
    <w:rsid w:val="002A6B44"/>
    <w:rsid w:val="002A6EE3"/>
    <w:rsid w:val="002A76E2"/>
    <w:rsid w:val="002B2C28"/>
    <w:rsid w:val="002B57ED"/>
    <w:rsid w:val="002B6758"/>
    <w:rsid w:val="002C00EA"/>
    <w:rsid w:val="002C07AC"/>
    <w:rsid w:val="002C0C78"/>
    <w:rsid w:val="002C1063"/>
    <w:rsid w:val="002C1C76"/>
    <w:rsid w:val="002C49B2"/>
    <w:rsid w:val="002C56F8"/>
    <w:rsid w:val="002C6713"/>
    <w:rsid w:val="002C7A8A"/>
    <w:rsid w:val="002C7C5F"/>
    <w:rsid w:val="002D0BB5"/>
    <w:rsid w:val="002D2194"/>
    <w:rsid w:val="002D3133"/>
    <w:rsid w:val="002D381A"/>
    <w:rsid w:val="002D39D8"/>
    <w:rsid w:val="002D456F"/>
    <w:rsid w:val="002D53F1"/>
    <w:rsid w:val="002D5CF0"/>
    <w:rsid w:val="002D68DF"/>
    <w:rsid w:val="002D6D6A"/>
    <w:rsid w:val="002D7525"/>
    <w:rsid w:val="002E07E4"/>
    <w:rsid w:val="002E0E66"/>
    <w:rsid w:val="002E4795"/>
    <w:rsid w:val="002E4F40"/>
    <w:rsid w:val="002E63ED"/>
    <w:rsid w:val="002E6678"/>
    <w:rsid w:val="002E732E"/>
    <w:rsid w:val="002F0EE8"/>
    <w:rsid w:val="002F2385"/>
    <w:rsid w:val="002F30D0"/>
    <w:rsid w:val="002F3CB0"/>
    <w:rsid w:val="002F4B55"/>
    <w:rsid w:val="002F560D"/>
    <w:rsid w:val="002F67F6"/>
    <w:rsid w:val="003008AF"/>
    <w:rsid w:val="00300BB0"/>
    <w:rsid w:val="00302078"/>
    <w:rsid w:val="003045DF"/>
    <w:rsid w:val="00304A87"/>
    <w:rsid w:val="00305878"/>
    <w:rsid w:val="00307A22"/>
    <w:rsid w:val="00311099"/>
    <w:rsid w:val="00312051"/>
    <w:rsid w:val="00312269"/>
    <w:rsid w:val="0031243E"/>
    <w:rsid w:val="00313081"/>
    <w:rsid w:val="00313D7E"/>
    <w:rsid w:val="00314CA2"/>
    <w:rsid w:val="00314CEB"/>
    <w:rsid w:val="00317073"/>
    <w:rsid w:val="0031728E"/>
    <w:rsid w:val="003212ED"/>
    <w:rsid w:val="003214EC"/>
    <w:rsid w:val="00323586"/>
    <w:rsid w:val="00323961"/>
    <w:rsid w:val="00323C33"/>
    <w:rsid w:val="003249E0"/>
    <w:rsid w:val="00324F19"/>
    <w:rsid w:val="00327E68"/>
    <w:rsid w:val="00334178"/>
    <w:rsid w:val="0033607C"/>
    <w:rsid w:val="003368CA"/>
    <w:rsid w:val="00337CF2"/>
    <w:rsid w:val="00340AFA"/>
    <w:rsid w:val="00341FE9"/>
    <w:rsid w:val="00344283"/>
    <w:rsid w:val="003448E8"/>
    <w:rsid w:val="003459E3"/>
    <w:rsid w:val="00346B90"/>
    <w:rsid w:val="003473B9"/>
    <w:rsid w:val="003477D2"/>
    <w:rsid w:val="003503C2"/>
    <w:rsid w:val="003508DA"/>
    <w:rsid w:val="0035145F"/>
    <w:rsid w:val="003524DF"/>
    <w:rsid w:val="00352C4F"/>
    <w:rsid w:val="00353E96"/>
    <w:rsid w:val="003545DD"/>
    <w:rsid w:val="0035503D"/>
    <w:rsid w:val="003550D7"/>
    <w:rsid w:val="00356D3E"/>
    <w:rsid w:val="00360C80"/>
    <w:rsid w:val="00361404"/>
    <w:rsid w:val="0036155E"/>
    <w:rsid w:val="00362A4A"/>
    <w:rsid w:val="00362B37"/>
    <w:rsid w:val="00362F66"/>
    <w:rsid w:val="0036392F"/>
    <w:rsid w:val="00363B79"/>
    <w:rsid w:val="00364168"/>
    <w:rsid w:val="00364933"/>
    <w:rsid w:val="0036688F"/>
    <w:rsid w:val="00367761"/>
    <w:rsid w:val="003713EB"/>
    <w:rsid w:val="0037346E"/>
    <w:rsid w:val="003743B1"/>
    <w:rsid w:val="00374400"/>
    <w:rsid w:val="0037447A"/>
    <w:rsid w:val="00374560"/>
    <w:rsid w:val="0037476E"/>
    <w:rsid w:val="00374EA0"/>
    <w:rsid w:val="0037610A"/>
    <w:rsid w:val="00381447"/>
    <w:rsid w:val="00381463"/>
    <w:rsid w:val="003814EA"/>
    <w:rsid w:val="00382C76"/>
    <w:rsid w:val="0038419D"/>
    <w:rsid w:val="003849BB"/>
    <w:rsid w:val="0038568B"/>
    <w:rsid w:val="00386623"/>
    <w:rsid w:val="00387471"/>
    <w:rsid w:val="0039197F"/>
    <w:rsid w:val="003947C6"/>
    <w:rsid w:val="00394E5E"/>
    <w:rsid w:val="00395314"/>
    <w:rsid w:val="003979A6"/>
    <w:rsid w:val="003A1732"/>
    <w:rsid w:val="003A2B51"/>
    <w:rsid w:val="003A6244"/>
    <w:rsid w:val="003A6859"/>
    <w:rsid w:val="003A6C0F"/>
    <w:rsid w:val="003A78E5"/>
    <w:rsid w:val="003A7A4D"/>
    <w:rsid w:val="003B15F2"/>
    <w:rsid w:val="003B2512"/>
    <w:rsid w:val="003B60AB"/>
    <w:rsid w:val="003B6617"/>
    <w:rsid w:val="003B6A25"/>
    <w:rsid w:val="003B6F18"/>
    <w:rsid w:val="003C0897"/>
    <w:rsid w:val="003C11EE"/>
    <w:rsid w:val="003C1511"/>
    <w:rsid w:val="003C154F"/>
    <w:rsid w:val="003C264F"/>
    <w:rsid w:val="003C4CEE"/>
    <w:rsid w:val="003C6F94"/>
    <w:rsid w:val="003C7A8D"/>
    <w:rsid w:val="003D3F10"/>
    <w:rsid w:val="003D47E4"/>
    <w:rsid w:val="003D48E8"/>
    <w:rsid w:val="003E0BB3"/>
    <w:rsid w:val="003E0BC4"/>
    <w:rsid w:val="003E1539"/>
    <w:rsid w:val="003E1566"/>
    <w:rsid w:val="003E1A9D"/>
    <w:rsid w:val="003E22DD"/>
    <w:rsid w:val="003E2915"/>
    <w:rsid w:val="003E4BC9"/>
    <w:rsid w:val="003E4C0F"/>
    <w:rsid w:val="003E540B"/>
    <w:rsid w:val="003E5B16"/>
    <w:rsid w:val="003E6A7A"/>
    <w:rsid w:val="003F03B6"/>
    <w:rsid w:val="003F0A54"/>
    <w:rsid w:val="003F2138"/>
    <w:rsid w:val="003F4845"/>
    <w:rsid w:val="003F5A8F"/>
    <w:rsid w:val="003F7CD7"/>
    <w:rsid w:val="00401FA6"/>
    <w:rsid w:val="00402914"/>
    <w:rsid w:val="00402EDD"/>
    <w:rsid w:val="004052D0"/>
    <w:rsid w:val="00406DB4"/>
    <w:rsid w:val="004118AC"/>
    <w:rsid w:val="00413504"/>
    <w:rsid w:val="00413BE4"/>
    <w:rsid w:val="00413F96"/>
    <w:rsid w:val="00414068"/>
    <w:rsid w:val="0041452F"/>
    <w:rsid w:val="00415B4F"/>
    <w:rsid w:val="00417F96"/>
    <w:rsid w:val="004207FA"/>
    <w:rsid w:val="00420966"/>
    <w:rsid w:val="00420BFA"/>
    <w:rsid w:val="00421559"/>
    <w:rsid w:val="004239B8"/>
    <w:rsid w:val="00425CBC"/>
    <w:rsid w:val="00425F31"/>
    <w:rsid w:val="00426D3B"/>
    <w:rsid w:val="004304EA"/>
    <w:rsid w:val="00430620"/>
    <w:rsid w:val="004308CE"/>
    <w:rsid w:val="004321A6"/>
    <w:rsid w:val="00433A1D"/>
    <w:rsid w:val="00433DE5"/>
    <w:rsid w:val="00434030"/>
    <w:rsid w:val="00434187"/>
    <w:rsid w:val="0044419E"/>
    <w:rsid w:val="00444F72"/>
    <w:rsid w:val="00446DBF"/>
    <w:rsid w:val="00450D5A"/>
    <w:rsid w:val="0045420C"/>
    <w:rsid w:val="00461412"/>
    <w:rsid w:val="00462C31"/>
    <w:rsid w:val="00465819"/>
    <w:rsid w:val="004672FA"/>
    <w:rsid w:val="00467DB1"/>
    <w:rsid w:val="004710AD"/>
    <w:rsid w:val="004739DE"/>
    <w:rsid w:val="004767A7"/>
    <w:rsid w:val="00477346"/>
    <w:rsid w:val="004773F4"/>
    <w:rsid w:val="00482AD2"/>
    <w:rsid w:val="00483B54"/>
    <w:rsid w:val="00486121"/>
    <w:rsid w:val="00486236"/>
    <w:rsid w:val="004862D6"/>
    <w:rsid w:val="00487FF7"/>
    <w:rsid w:val="004930E6"/>
    <w:rsid w:val="004940E6"/>
    <w:rsid w:val="004945AE"/>
    <w:rsid w:val="004960F1"/>
    <w:rsid w:val="004962DA"/>
    <w:rsid w:val="00496DB8"/>
    <w:rsid w:val="004975CA"/>
    <w:rsid w:val="004975F5"/>
    <w:rsid w:val="004A0138"/>
    <w:rsid w:val="004A17A0"/>
    <w:rsid w:val="004A19B7"/>
    <w:rsid w:val="004A20CE"/>
    <w:rsid w:val="004A22F3"/>
    <w:rsid w:val="004A2AB8"/>
    <w:rsid w:val="004A4E75"/>
    <w:rsid w:val="004A6227"/>
    <w:rsid w:val="004A6D8E"/>
    <w:rsid w:val="004A7434"/>
    <w:rsid w:val="004A7935"/>
    <w:rsid w:val="004A7A51"/>
    <w:rsid w:val="004B5D95"/>
    <w:rsid w:val="004B77B2"/>
    <w:rsid w:val="004C0851"/>
    <w:rsid w:val="004C2505"/>
    <w:rsid w:val="004C4D7A"/>
    <w:rsid w:val="004C4E7E"/>
    <w:rsid w:val="004C4F9C"/>
    <w:rsid w:val="004C547B"/>
    <w:rsid w:val="004C5522"/>
    <w:rsid w:val="004C6C9E"/>
    <w:rsid w:val="004C7516"/>
    <w:rsid w:val="004D1B68"/>
    <w:rsid w:val="004D4123"/>
    <w:rsid w:val="004D4D30"/>
    <w:rsid w:val="004D56B5"/>
    <w:rsid w:val="004E014A"/>
    <w:rsid w:val="004E0AF3"/>
    <w:rsid w:val="004E1326"/>
    <w:rsid w:val="004E1A94"/>
    <w:rsid w:val="004E4B80"/>
    <w:rsid w:val="004E641D"/>
    <w:rsid w:val="004E7CBB"/>
    <w:rsid w:val="004E7DE7"/>
    <w:rsid w:val="004F0B08"/>
    <w:rsid w:val="004F3CA4"/>
    <w:rsid w:val="004F491C"/>
    <w:rsid w:val="004F4C51"/>
    <w:rsid w:val="004F4FE3"/>
    <w:rsid w:val="004F573C"/>
    <w:rsid w:val="004F57D2"/>
    <w:rsid w:val="004F780C"/>
    <w:rsid w:val="005006D8"/>
    <w:rsid w:val="005022DA"/>
    <w:rsid w:val="005024A7"/>
    <w:rsid w:val="00502522"/>
    <w:rsid w:val="00502965"/>
    <w:rsid w:val="00502DB8"/>
    <w:rsid w:val="00504D7D"/>
    <w:rsid w:val="005076C3"/>
    <w:rsid w:val="005105AC"/>
    <w:rsid w:val="00511035"/>
    <w:rsid w:val="005116C2"/>
    <w:rsid w:val="0051248C"/>
    <w:rsid w:val="005144E8"/>
    <w:rsid w:val="00516778"/>
    <w:rsid w:val="00516B2A"/>
    <w:rsid w:val="00516EBA"/>
    <w:rsid w:val="00517E3F"/>
    <w:rsid w:val="00520DDB"/>
    <w:rsid w:val="0052103F"/>
    <w:rsid w:val="00522B32"/>
    <w:rsid w:val="00522C9A"/>
    <w:rsid w:val="00522CA3"/>
    <w:rsid w:val="00522FD3"/>
    <w:rsid w:val="00524C52"/>
    <w:rsid w:val="00524E62"/>
    <w:rsid w:val="00526A0B"/>
    <w:rsid w:val="00527BA9"/>
    <w:rsid w:val="005341B7"/>
    <w:rsid w:val="00537CCE"/>
    <w:rsid w:val="00540697"/>
    <w:rsid w:val="00540A96"/>
    <w:rsid w:val="00541DBA"/>
    <w:rsid w:val="00545C9F"/>
    <w:rsid w:val="00545CEF"/>
    <w:rsid w:val="005463B9"/>
    <w:rsid w:val="0055010A"/>
    <w:rsid w:val="00550708"/>
    <w:rsid w:val="00551565"/>
    <w:rsid w:val="00553004"/>
    <w:rsid w:val="00553DE6"/>
    <w:rsid w:val="00554CFA"/>
    <w:rsid w:val="0055556A"/>
    <w:rsid w:val="005579EF"/>
    <w:rsid w:val="00557FB8"/>
    <w:rsid w:val="005605EA"/>
    <w:rsid w:val="00561011"/>
    <w:rsid w:val="00561100"/>
    <w:rsid w:val="005625FA"/>
    <w:rsid w:val="00563311"/>
    <w:rsid w:val="0056411B"/>
    <w:rsid w:val="005647D9"/>
    <w:rsid w:val="00564D6D"/>
    <w:rsid w:val="00565268"/>
    <w:rsid w:val="00565E19"/>
    <w:rsid w:val="005663BD"/>
    <w:rsid w:val="0057093D"/>
    <w:rsid w:val="00570DEE"/>
    <w:rsid w:val="0057356F"/>
    <w:rsid w:val="00574561"/>
    <w:rsid w:val="00577440"/>
    <w:rsid w:val="005801AD"/>
    <w:rsid w:val="00580E5C"/>
    <w:rsid w:val="00581A13"/>
    <w:rsid w:val="005822D4"/>
    <w:rsid w:val="00582386"/>
    <w:rsid w:val="00583371"/>
    <w:rsid w:val="00583D7D"/>
    <w:rsid w:val="00584E8D"/>
    <w:rsid w:val="005856F7"/>
    <w:rsid w:val="00586C29"/>
    <w:rsid w:val="0058703C"/>
    <w:rsid w:val="005872B2"/>
    <w:rsid w:val="00587B11"/>
    <w:rsid w:val="00587DB5"/>
    <w:rsid w:val="005913BD"/>
    <w:rsid w:val="00591D89"/>
    <w:rsid w:val="00591F3A"/>
    <w:rsid w:val="00593E87"/>
    <w:rsid w:val="00594D2B"/>
    <w:rsid w:val="0059581D"/>
    <w:rsid w:val="0059774A"/>
    <w:rsid w:val="005A1B63"/>
    <w:rsid w:val="005A278A"/>
    <w:rsid w:val="005A2D07"/>
    <w:rsid w:val="005A617B"/>
    <w:rsid w:val="005A6D4A"/>
    <w:rsid w:val="005A72FA"/>
    <w:rsid w:val="005B00B5"/>
    <w:rsid w:val="005B06A9"/>
    <w:rsid w:val="005B0AF6"/>
    <w:rsid w:val="005B120D"/>
    <w:rsid w:val="005B1DCA"/>
    <w:rsid w:val="005B36E7"/>
    <w:rsid w:val="005B48AB"/>
    <w:rsid w:val="005B5B2A"/>
    <w:rsid w:val="005B62ED"/>
    <w:rsid w:val="005B686A"/>
    <w:rsid w:val="005C0630"/>
    <w:rsid w:val="005C0BE8"/>
    <w:rsid w:val="005C2072"/>
    <w:rsid w:val="005C263A"/>
    <w:rsid w:val="005C271C"/>
    <w:rsid w:val="005C3944"/>
    <w:rsid w:val="005C7EF4"/>
    <w:rsid w:val="005D01F6"/>
    <w:rsid w:val="005D0D76"/>
    <w:rsid w:val="005D144F"/>
    <w:rsid w:val="005D4880"/>
    <w:rsid w:val="005D4A62"/>
    <w:rsid w:val="005D4AF9"/>
    <w:rsid w:val="005D6C69"/>
    <w:rsid w:val="005E1339"/>
    <w:rsid w:val="005E305F"/>
    <w:rsid w:val="005E36C5"/>
    <w:rsid w:val="005E456D"/>
    <w:rsid w:val="005E4E1A"/>
    <w:rsid w:val="005E5C5A"/>
    <w:rsid w:val="005E614E"/>
    <w:rsid w:val="005F2018"/>
    <w:rsid w:val="005F2CC2"/>
    <w:rsid w:val="005F3BEA"/>
    <w:rsid w:val="005F4074"/>
    <w:rsid w:val="005F413E"/>
    <w:rsid w:val="005F4595"/>
    <w:rsid w:val="005F5542"/>
    <w:rsid w:val="005F698A"/>
    <w:rsid w:val="005F6AEC"/>
    <w:rsid w:val="005F6E96"/>
    <w:rsid w:val="005F7045"/>
    <w:rsid w:val="005F7491"/>
    <w:rsid w:val="00602868"/>
    <w:rsid w:val="00602A73"/>
    <w:rsid w:val="006033FD"/>
    <w:rsid w:val="00604DCF"/>
    <w:rsid w:val="006061FB"/>
    <w:rsid w:val="00606837"/>
    <w:rsid w:val="00607CA0"/>
    <w:rsid w:val="00610C51"/>
    <w:rsid w:val="006116EF"/>
    <w:rsid w:val="00611CE3"/>
    <w:rsid w:val="006122DC"/>
    <w:rsid w:val="00612797"/>
    <w:rsid w:val="00613A74"/>
    <w:rsid w:val="0061697B"/>
    <w:rsid w:val="00617AEA"/>
    <w:rsid w:val="0062020E"/>
    <w:rsid w:val="00621761"/>
    <w:rsid w:val="00621F6E"/>
    <w:rsid w:val="00631011"/>
    <w:rsid w:val="006316B2"/>
    <w:rsid w:val="006319CB"/>
    <w:rsid w:val="00632232"/>
    <w:rsid w:val="00633A4A"/>
    <w:rsid w:val="00634959"/>
    <w:rsid w:val="00635B2F"/>
    <w:rsid w:val="006407FD"/>
    <w:rsid w:val="00640B0D"/>
    <w:rsid w:val="00640E20"/>
    <w:rsid w:val="006416F2"/>
    <w:rsid w:val="00641A80"/>
    <w:rsid w:val="00644C6B"/>
    <w:rsid w:val="00645BFA"/>
    <w:rsid w:val="00646735"/>
    <w:rsid w:val="0064747E"/>
    <w:rsid w:val="00647838"/>
    <w:rsid w:val="00651385"/>
    <w:rsid w:val="0065194D"/>
    <w:rsid w:val="00651AF1"/>
    <w:rsid w:val="006525CA"/>
    <w:rsid w:val="00652D5C"/>
    <w:rsid w:val="00653111"/>
    <w:rsid w:val="006547D2"/>
    <w:rsid w:val="00654C42"/>
    <w:rsid w:val="006550FE"/>
    <w:rsid w:val="00656F6D"/>
    <w:rsid w:val="0065718F"/>
    <w:rsid w:val="006611D2"/>
    <w:rsid w:val="00662349"/>
    <w:rsid w:val="00663FB6"/>
    <w:rsid w:val="0066455D"/>
    <w:rsid w:val="006667A0"/>
    <w:rsid w:val="0066685F"/>
    <w:rsid w:val="00666A3E"/>
    <w:rsid w:val="00670E69"/>
    <w:rsid w:val="0067131D"/>
    <w:rsid w:val="0067159D"/>
    <w:rsid w:val="00671727"/>
    <w:rsid w:val="0067240B"/>
    <w:rsid w:val="006732BD"/>
    <w:rsid w:val="00673FA1"/>
    <w:rsid w:val="00674234"/>
    <w:rsid w:val="006748E6"/>
    <w:rsid w:val="00674F39"/>
    <w:rsid w:val="00675C1E"/>
    <w:rsid w:val="00676D16"/>
    <w:rsid w:val="00680B40"/>
    <w:rsid w:val="00681580"/>
    <w:rsid w:val="00681CAF"/>
    <w:rsid w:val="00682700"/>
    <w:rsid w:val="00682F95"/>
    <w:rsid w:val="00683D95"/>
    <w:rsid w:val="00684234"/>
    <w:rsid w:val="006848C1"/>
    <w:rsid w:val="006856C9"/>
    <w:rsid w:val="00685CB9"/>
    <w:rsid w:val="0069045F"/>
    <w:rsid w:val="00690FAB"/>
    <w:rsid w:val="00692175"/>
    <w:rsid w:val="00693783"/>
    <w:rsid w:val="0069719D"/>
    <w:rsid w:val="00697352"/>
    <w:rsid w:val="00697818"/>
    <w:rsid w:val="006A1DDB"/>
    <w:rsid w:val="006A4F6D"/>
    <w:rsid w:val="006A5E5A"/>
    <w:rsid w:val="006A6905"/>
    <w:rsid w:val="006A71FA"/>
    <w:rsid w:val="006A7AC7"/>
    <w:rsid w:val="006B0251"/>
    <w:rsid w:val="006B2ED7"/>
    <w:rsid w:val="006B32F3"/>
    <w:rsid w:val="006B4109"/>
    <w:rsid w:val="006B72FB"/>
    <w:rsid w:val="006B74BE"/>
    <w:rsid w:val="006B7527"/>
    <w:rsid w:val="006B7DEC"/>
    <w:rsid w:val="006C0D66"/>
    <w:rsid w:val="006C3E47"/>
    <w:rsid w:val="006C41BC"/>
    <w:rsid w:val="006C4DC2"/>
    <w:rsid w:val="006C5B95"/>
    <w:rsid w:val="006D0278"/>
    <w:rsid w:val="006D038F"/>
    <w:rsid w:val="006D2380"/>
    <w:rsid w:val="006D3525"/>
    <w:rsid w:val="006D533A"/>
    <w:rsid w:val="006D6B54"/>
    <w:rsid w:val="006D7D21"/>
    <w:rsid w:val="006E0636"/>
    <w:rsid w:val="006E15D1"/>
    <w:rsid w:val="006E26D6"/>
    <w:rsid w:val="006E36C8"/>
    <w:rsid w:val="006E40C4"/>
    <w:rsid w:val="006E4988"/>
    <w:rsid w:val="006E53A3"/>
    <w:rsid w:val="006E5643"/>
    <w:rsid w:val="006E616F"/>
    <w:rsid w:val="006E6F8A"/>
    <w:rsid w:val="006F1F67"/>
    <w:rsid w:val="006F5379"/>
    <w:rsid w:val="006F709C"/>
    <w:rsid w:val="00701C11"/>
    <w:rsid w:val="00702E8F"/>
    <w:rsid w:val="0070419F"/>
    <w:rsid w:val="00704327"/>
    <w:rsid w:val="00704570"/>
    <w:rsid w:val="0070488D"/>
    <w:rsid w:val="007054D7"/>
    <w:rsid w:val="0070622A"/>
    <w:rsid w:val="007077AB"/>
    <w:rsid w:val="007104A4"/>
    <w:rsid w:val="00712350"/>
    <w:rsid w:val="0071571D"/>
    <w:rsid w:val="007168ED"/>
    <w:rsid w:val="00720244"/>
    <w:rsid w:val="00721AA2"/>
    <w:rsid w:val="00722647"/>
    <w:rsid w:val="00722BE0"/>
    <w:rsid w:val="00724FC1"/>
    <w:rsid w:val="007253E2"/>
    <w:rsid w:val="007257A8"/>
    <w:rsid w:val="00726BCB"/>
    <w:rsid w:val="00726F3D"/>
    <w:rsid w:val="007271BF"/>
    <w:rsid w:val="0073142D"/>
    <w:rsid w:val="00732EF9"/>
    <w:rsid w:val="0073315A"/>
    <w:rsid w:val="0073561E"/>
    <w:rsid w:val="00737AAA"/>
    <w:rsid w:val="00740C59"/>
    <w:rsid w:val="007431F9"/>
    <w:rsid w:val="00744D09"/>
    <w:rsid w:val="00746B27"/>
    <w:rsid w:val="00746C34"/>
    <w:rsid w:val="00746F31"/>
    <w:rsid w:val="00750CEA"/>
    <w:rsid w:val="00753905"/>
    <w:rsid w:val="00753BE6"/>
    <w:rsid w:val="00754471"/>
    <w:rsid w:val="00754844"/>
    <w:rsid w:val="007574C0"/>
    <w:rsid w:val="00757C2C"/>
    <w:rsid w:val="007614CC"/>
    <w:rsid w:val="007615D9"/>
    <w:rsid w:val="007622C0"/>
    <w:rsid w:val="00763043"/>
    <w:rsid w:val="00767C2A"/>
    <w:rsid w:val="00770AAB"/>
    <w:rsid w:val="00771E21"/>
    <w:rsid w:val="0077362D"/>
    <w:rsid w:val="0077584A"/>
    <w:rsid w:val="007770C2"/>
    <w:rsid w:val="00777152"/>
    <w:rsid w:val="00777D0E"/>
    <w:rsid w:val="00782593"/>
    <w:rsid w:val="00783826"/>
    <w:rsid w:val="00783BEB"/>
    <w:rsid w:val="007840AC"/>
    <w:rsid w:val="0078546A"/>
    <w:rsid w:val="007858E6"/>
    <w:rsid w:val="00786309"/>
    <w:rsid w:val="00786A44"/>
    <w:rsid w:val="00787230"/>
    <w:rsid w:val="00791B66"/>
    <w:rsid w:val="0079232D"/>
    <w:rsid w:val="00793A22"/>
    <w:rsid w:val="00795328"/>
    <w:rsid w:val="007968D0"/>
    <w:rsid w:val="00796BF9"/>
    <w:rsid w:val="007A1FF9"/>
    <w:rsid w:val="007A368C"/>
    <w:rsid w:val="007A371D"/>
    <w:rsid w:val="007A3724"/>
    <w:rsid w:val="007A3946"/>
    <w:rsid w:val="007A512D"/>
    <w:rsid w:val="007A5706"/>
    <w:rsid w:val="007A668F"/>
    <w:rsid w:val="007A6EF9"/>
    <w:rsid w:val="007A7F2E"/>
    <w:rsid w:val="007B1AAF"/>
    <w:rsid w:val="007B1B73"/>
    <w:rsid w:val="007B1EE1"/>
    <w:rsid w:val="007B42D6"/>
    <w:rsid w:val="007B5410"/>
    <w:rsid w:val="007B5935"/>
    <w:rsid w:val="007B5F68"/>
    <w:rsid w:val="007B79C5"/>
    <w:rsid w:val="007C0B3E"/>
    <w:rsid w:val="007C1E63"/>
    <w:rsid w:val="007C2455"/>
    <w:rsid w:val="007C3096"/>
    <w:rsid w:val="007D0225"/>
    <w:rsid w:val="007D0E7F"/>
    <w:rsid w:val="007D2F9D"/>
    <w:rsid w:val="007D356F"/>
    <w:rsid w:val="007D435F"/>
    <w:rsid w:val="007D575D"/>
    <w:rsid w:val="007D5876"/>
    <w:rsid w:val="007E1D46"/>
    <w:rsid w:val="007E3D51"/>
    <w:rsid w:val="007E726B"/>
    <w:rsid w:val="007F01D7"/>
    <w:rsid w:val="007F086D"/>
    <w:rsid w:val="007F13E5"/>
    <w:rsid w:val="007F1450"/>
    <w:rsid w:val="007F1F47"/>
    <w:rsid w:val="007F1F75"/>
    <w:rsid w:val="007F21E0"/>
    <w:rsid w:val="007F5497"/>
    <w:rsid w:val="007F5A42"/>
    <w:rsid w:val="007F7580"/>
    <w:rsid w:val="008030D2"/>
    <w:rsid w:val="00803DB0"/>
    <w:rsid w:val="00805BFF"/>
    <w:rsid w:val="00807C24"/>
    <w:rsid w:val="00812AA9"/>
    <w:rsid w:val="00813729"/>
    <w:rsid w:val="00813ACB"/>
    <w:rsid w:val="00816F67"/>
    <w:rsid w:val="00820FCE"/>
    <w:rsid w:val="008224C5"/>
    <w:rsid w:val="00822CFA"/>
    <w:rsid w:val="00823DC5"/>
    <w:rsid w:val="00824BCE"/>
    <w:rsid w:val="00825044"/>
    <w:rsid w:val="008322CD"/>
    <w:rsid w:val="00834117"/>
    <w:rsid w:val="00834329"/>
    <w:rsid w:val="00834C24"/>
    <w:rsid w:val="00834CE0"/>
    <w:rsid w:val="00835267"/>
    <w:rsid w:val="008362F7"/>
    <w:rsid w:val="00842205"/>
    <w:rsid w:val="00842457"/>
    <w:rsid w:val="00842DDB"/>
    <w:rsid w:val="0084474E"/>
    <w:rsid w:val="008478FB"/>
    <w:rsid w:val="0085020D"/>
    <w:rsid w:val="0085036A"/>
    <w:rsid w:val="008512AA"/>
    <w:rsid w:val="00854455"/>
    <w:rsid w:val="008568CF"/>
    <w:rsid w:val="0085710E"/>
    <w:rsid w:val="008571E8"/>
    <w:rsid w:val="00857464"/>
    <w:rsid w:val="0085752A"/>
    <w:rsid w:val="00861059"/>
    <w:rsid w:val="00861442"/>
    <w:rsid w:val="00862FFE"/>
    <w:rsid w:val="0086651A"/>
    <w:rsid w:val="00866BEA"/>
    <w:rsid w:val="008675B8"/>
    <w:rsid w:val="008715C5"/>
    <w:rsid w:val="00872F7A"/>
    <w:rsid w:val="00873386"/>
    <w:rsid w:val="00875D21"/>
    <w:rsid w:val="00876D00"/>
    <w:rsid w:val="008776CF"/>
    <w:rsid w:val="00877AC0"/>
    <w:rsid w:val="00880BB2"/>
    <w:rsid w:val="008812CF"/>
    <w:rsid w:val="0088482D"/>
    <w:rsid w:val="00890F97"/>
    <w:rsid w:val="008930C4"/>
    <w:rsid w:val="00894671"/>
    <w:rsid w:val="0089491B"/>
    <w:rsid w:val="00894C5F"/>
    <w:rsid w:val="008963E4"/>
    <w:rsid w:val="008A277F"/>
    <w:rsid w:val="008A3ACD"/>
    <w:rsid w:val="008A3BA6"/>
    <w:rsid w:val="008A6654"/>
    <w:rsid w:val="008A706F"/>
    <w:rsid w:val="008A7218"/>
    <w:rsid w:val="008A7E43"/>
    <w:rsid w:val="008A7FC7"/>
    <w:rsid w:val="008B0DAF"/>
    <w:rsid w:val="008B15C0"/>
    <w:rsid w:val="008B21E8"/>
    <w:rsid w:val="008B23C2"/>
    <w:rsid w:val="008B28F5"/>
    <w:rsid w:val="008B618C"/>
    <w:rsid w:val="008B62B2"/>
    <w:rsid w:val="008C1896"/>
    <w:rsid w:val="008C6F94"/>
    <w:rsid w:val="008D0136"/>
    <w:rsid w:val="008D05F3"/>
    <w:rsid w:val="008D2B4C"/>
    <w:rsid w:val="008D2BC1"/>
    <w:rsid w:val="008D2DB1"/>
    <w:rsid w:val="008D3575"/>
    <w:rsid w:val="008D4B50"/>
    <w:rsid w:val="008D4CEC"/>
    <w:rsid w:val="008D4E1C"/>
    <w:rsid w:val="008D63CB"/>
    <w:rsid w:val="008D6867"/>
    <w:rsid w:val="008D6981"/>
    <w:rsid w:val="008D7360"/>
    <w:rsid w:val="008E2370"/>
    <w:rsid w:val="008E3238"/>
    <w:rsid w:val="008E4356"/>
    <w:rsid w:val="008E61EC"/>
    <w:rsid w:val="008E7A2E"/>
    <w:rsid w:val="008F0228"/>
    <w:rsid w:val="008F2692"/>
    <w:rsid w:val="008F32F0"/>
    <w:rsid w:val="008F3329"/>
    <w:rsid w:val="008F3779"/>
    <w:rsid w:val="008F39F2"/>
    <w:rsid w:val="008F4E07"/>
    <w:rsid w:val="009009BB"/>
    <w:rsid w:val="009013C3"/>
    <w:rsid w:val="0090667D"/>
    <w:rsid w:val="009066E7"/>
    <w:rsid w:val="00906A14"/>
    <w:rsid w:val="00907285"/>
    <w:rsid w:val="00910B52"/>
    <w:rsid w:val="00911606"/>
    <w:rsid w:val="00914314"/>
    <w:rsid w:val="00915624"/>
    <w:rsid w:val="00916CE1"/>
    <w:rsid w:val="00921BC2"/>
    <w:rsid w:val="009228E7"/>
    <w:rsid w:val="00922CF7"/>
    <w:rsid w:val="00924FD5"/>
    <w:rsid w:val="00930CFE"/>
    <w:rsid w:val="00931DE4"/>
    <w:rsid w:val="0093451B"/>
    <w:rsid w:val="009345C6"/>
    <w:rsid w:val="00934CBF"/>
    <w:rsid w:val="00934DB5"/>
    <w:rsid w:val="0093511E"/>
    <w:rsid w:val="00935231"/>
    <w:rsid w:val="00936787"/>
    <w:rsid w:val="00936D4F"/>
    <w:rsid w:val="009402BE"/>
    <w:rsid w:val="00941175"/>
    <w:rsid w:val="0094123D"/>
    <w:rsid w:val="009427AB"/>
    <w:rsid w:val="00942F0E"/>
    <w:rsid w:val="00943B5A"/>
    <w:rsid w:val="009453F3"/>
    <w:rsid w:val="00945801"/>
    <w:rsid w:val="0095072F"/>
    <w:rsid w:val="009517B0"/>
    <w:rsid w:val="00951BD4"/>
    <w:rsid w:val="0095213C"/>
    <w:rsid w:val="00953284"/>
    <w:rsid w:val="00953ABE"/>
    <w:rsid w:val="009548A9"/>
    <w:rsid w:val="00956B1B"/>
    <w:rsid w:val="009575E2"/>
    <w:rsid w:val="009632B3"/>
    <w:rsid w:val="009662F4"/>
    <w:rsid w:val="009667A9"/>
    <w:rsid w:val="009671B9"/>
    <w:rsid w:val="00967584"/>
    <w:rsid w:val="00967D04"/>
    <w:rsid w:val="00970997"/>
    <w:rsid w:val="0097130D"/>
    <w:rsid w:val="009716C5"/>
    <w:rsid w:val="009718B0"/>
    <w:rsid w:val="00972383"/>
    <w:rsid w:val="00973844"/>
    <w:rsid w:val="00974D57"/>
    <w:rsid w:val="00975DF5"/>
    <w:rsid w:val="0097686D"/>
    <w:rsid w:val="0097699B"/>
    <w:rsid w:val="0098389F"/>
    <w:rsid w:val="00983CCC"/>
    <w:rsid w:val="00984FDA"/>
    <w:rsid w:val="00985DB5"/>
    <w:rsid w:val="0098757C"/>
    <w:rsid w:val="00990AF8"/>
    <w:rsid w:val="00990F12"/>
    <w:rsid w:val="00991634"/>
    <w:rsid w:val="00992BBD"/>
    <w:rsid w:val="00992D8B"/>
    <w:rsid w:val="00992DE6"/>
    <w:rsid w:val="0099394B"/>
    <w:rsid w:val="009957AE"/>
    <w:rsid w:val="00995ED1"/>
    <w:rsid w:val="009977E5"/>
    <w:rsid w:val="00997F3A"/>
    <w:rsid w:val="009A0E89"/>
    <w:rsid w:val="009A2533"/>
    <w:rsid w:val="009A25C6"/>
    <w:rsid w:val="009A3A55"/>
    <w:rsid w:val="009A47DE"/>
    <w:rsid w:val="009A4AED"/>
    <w:rsid w:val="009A4C76"/>
    <w:rsid w:val="009A7060"/>
    <w:rsid w:val="009A7EF3"/>
    <w:rsid w:val="009B06D1"/>
    <w:rsid w:val="009B0E81"/>
    <w:rsid w:val="009B10A6"/>
    <w:rsid w:val="009B29D1"/>
    <w:rsid w:val="009B2F1A"/>
    <w:rsid w:val="009B4979"/>
    <w:rsid w:val="009B5A6B"/>
    <w:rsid w:val="009B5E17"/>
    <w:rsid w:val="009C0999"/>
    <w:rsid w:val="009C0FB9"/>
    <w:rsid w:val="009C2A14"/>
    <w:rsid w:val="009C3BCD"/>
    <w:rsid w:val="009C422F"/>
    <w:rsid w:val="009C4A98"/>
    <w:rsid w:val="009C62FE"/>
    <w:rsid w:val="009C70C0"/>
    <w:rsid w:val="009C7EC7"/>
    <w:rsid w:val="009D0D09"/>
    <w:rsid w:val="009D2E7B"/>
    <w:rsid w:val="009D4310"/>
    <w:rsid w:val="009D512A"/>
    <w:rsid w:val="009D59C5"/>
    <w:rsid w:val="009D7785"/>
    <w:rsid w:val="009E2B7D"/>
    <w:rsid w:val="009E4BA3"/>
    <w:rsid w:val="009E4D00"/>
    <w:rsid w:val="009E6606"/>
    <w:rsid w:val="009E6BE3"/>
    <w:rsid w:val="009F0744"/>
    <w:rsid w:val="009F0FE2"/>
    <w:rsid w:val="009F2492"/>
    <w:rsid w:val="009F3FE6"/>
    <w:rsid w:val="009F421B"/>
    <w:rsid w:val="009F6E5F"/>
    <w:rsid w:val="009F79EC"/>
    <w:rsid w:val="00A00459"/>
    <w:rsid w:val="00A00806"/>
    <w:rsid w:val="00A01AAD"/>
    <w:rsid w:val="00A01C74"/>
    <w:rsid w:val="00A031F6"/>
    <w:rsid w:val="00A0328A"/>
    <w:rsid w:val="00A03A1B"/>
    <w:rsid w:val="00A0422D"/>
    <w:rsid w:val="00A04A32"/>
    <w:rsid w:val="00A04B73"/>
    <w:rsid w:val="00A04C51"/>
    <w:rsid w:val="00A05001"/>
    <w:rsid w:val="00A05C4B"/>
    <w:rsid w:val="00A05F0E"/>
    <w:rsid w:val="00A067F1"/>
    <w:rsid w:val="00A101A8"/>
    <w:rsid w:val="00A10DA8"/>
    <w:rsid w:val="00A10E64"/>
    <w:rsid w:val="00A13F9D"/>
    <w:rsid w:val="00A14650"/>
    <w:rsid w:val="00A1473A"/>
    <w:rsid w:val="00A1473F"/>
    <w:rsid w:val="00A16242"/>
    <w:rsid w:val="00A171F4"/>
    <w:rsid w:val="00A17B37"/>
    <w:rsid w:val="00A17BD2"/>
    <w:rsid w:val="00A27AE2"/>
    <w:rsid w:val="00A30033"/>
    <w:rsid w:val="00A31966"/>
    <w:rsid w:val="00A32056"/>
    <w:rsid w:val="00A32306"/>
    <w:rsid w:val="00A343D4"/>
    <w:rsid w:val="00A346A2"/>
    <w:rsid w:val="00A3670B"/>
    <w:rsid w:val="00A40908"/>
    <w:rsid w:val="00A40D27"/>
    <w:rsid w:val="00A420CE"/>
    <w:rsid w:val="00A42C03"/>
    <w:rsid w:val="00A433DD"/>
    <w:rsid w:val="00A44E23"/>
    <w:rsid w:val="00A45424"/>
    <w:rsid w:val="00A45EA3"/>
    <w:rsid w:val="00A461E4"/>
    <w:rsid w:val="00A5081E"/>
    <w:rsid w:val="00A50C1B"/>
    <w:rsid w:val="00A522A8"/>
    <w:rsid w:val="00A5494C"/>
    <w:rsid w:val="00A5673C"/>
    <w:rsid w:val="00A6045F"/>
    <w:rsid w:val="00A65C39"/>
    <w:rsid w:val="00A65E48"/>
    <w:rsid w:val="00A67878"/>
    <w:rsid w:val="00A67CDE"/>
    <w:rsid w:val="00A757B3"/>
    <w:rsid w:val="00A75A9D"/>
    <w:rsid w:val="00A76D85"/>
    <w:rsid w:val="00A77C39"/>
    <w:rsid w:val="00A77EF2"/>
    <w:rsid w:val="00A77F8C"/>
    <w:rsid w:val="00A8120C"/>
    <w:rsid w:val="00A81D22"/>
    <w:rsid w:val="00A81FBD"/>
    <w:rsid w:val="00A828C1"/>
    <w:rsid w:val="00A83E8A"/>
    <w:rsid w:val="00A8507B"/>
    <w:rsid w:val="00A857F4"/>
    <w:rsid w:val="00A8672E"/>
    <w:rsid w:val="00A9045B"/>
    <w:rsid w:val="00A92BB0"/>
    <w:rsid w:val="00A933F1"/>
    <w:rsid w:val="00A94F36"/>
    <w:rsid w:val="00A95668"/>
    <w:rsid w:val="00A95F5A"/>
    <w:rsid w:val="00A9606C"/>
    <w:rsid w:val="00A9643D"/>
    <w:rsid w:val="00AA0EEF"/>
    <w:rsid w:val="00AA1D59"/>
    <w:rsid w:val="00AA2CC5"/>
    <w:rsid w:val="00AA3437"/>
    <w:rsid w:val="00AA5CB7"/>
    <w:rsid w:val="00AA704D"/>
    <w:rsid w:val="00AA762C"/>
    <w:rsid w:val="00AA7B0A"/>
    <w:rsid w:val="00AB0442"/>
    <w:rsid w:val="00AB07BF"/>
    <w:rsid w:val="00AB0A23"/>
    <w:rsid w:val="00AB112B"/>
    <w:rsid w:val="00AB242F"/>
    <w:rsid w:val="00AB39B9"/>
    <w:rsid w:val="00AB3CB6"/>
    <w:rsid w:val="00AB429A"/>
    <w:rsid w:val="00AB42E0"/>
    <w:rsid w:val="00AB4CE2"/>
    <w:rsid w:val="00AB5F79"/>
    <w:rsid w:val="00AB64CE"/>
    <w:rsid w:val="00AB68FD"/>
    <w:rsid w:val="00AB6E00"/>
    <w:rsid w:val="00AB7CB4"/>
    <w:rsid w:val="00AC031F"/>
    <w:rsid w:val="00AC12CC"/>
    <w:rsid w:val="00AC1ACE"/>
    <w:rsid w:val="00AC60EE"/>
    <w:rsid w:val="00AD041D"/>
    <w:rsid w:val="00AD0CE2"/>
    <w:rsid w:val="00AD1206"/>
    <w:rsid w:val="00AD1255"/>
    <w:rsid w:val="00AD2694"/>
    <w:rsid w:val="00AD41A9"/>
    <w:rsid w:val="00AD51F9"/>
    <w:rsid w:val="00AD5298"/>
    <w:rsid w:val="00AD557F"/>
    <w:rsid w:val="00AD718E"/>
    <w:rsid w:val="00AD7310"/>
    <w:rsid w:val="00AE0070"/>
    <w:rsid w:val="00AE0B17"/>
    <w:rsid w:val="00AE13CC"/>
    <w:rsid w:val="00AE14E4"/>
    <w:rsid w:val="00AE19BC"/>
    <w:rsid w:val="00AE2E1E"/>
    <w:rsid w:val="00AE3640"/>
    <w:rsid w:val="00AE36F8"/>
    <w:rsid w:val="00AE3EB6"/>
    <w:rsid w:val="00AE4BAB"/>
    <w:rsid w:val="00AE4C12"/>
    <w:rsid w:val="00AE6027"/>
    <w:rsid w:val="00AE77C5"/>
    <w:rsid w:val="00AF04DA"/>
    <w:rsid w:val="00AF2853"/>
    <w:rsid w:val="00AF383C"/>
    <w:rsid w:val="00AF48B0"/>
    <w:rsid w:val="00AF4F47"/>
    <w:rsid w:val="00AF5C21"/>
    <w:rsid w:val="00AF7A9B"/>
    <w:rsid w:val="00AF7FD5"/>
    <w:rsid w:val="00B01CF9"/>
    <w:rsid w:val="00B02998"/>
    <w:rsid w:val="00B02C97"/>
    <w:rsid w:val="00B03062"/>
    <w:rsid w:val="00B03796"/>
    <w:rsid w:val="00B04A00"/>
    <w:rsid w:val="00B0669F"/>
    <w:rsid w:val="00B06A29"/>
    <w:rsid w:val="00B0767F"/>
    <w:rsid w:val="00B119E6"/>
    <w:rsid w:val="00B15D13"/>
    <w:rsid w:val="00B16812"/>
    <w:rsid w:val="00B1723A"/>
    <w:rsid w:val="00B21C22"/>
    <w:rsid w:val="00B2304C"/>
    <w:rsid w:val="00B23828"/>
    <w:rsid w:val="00B23E15"/>
    <w:rsid w:val="00B24221"/>
    <w:rsid w:val="00B243E7"/>
    <w:rsid w:val="00B25EA2"/>
    <w:rsid w:val="00B26351"/>
    <w:rsid w:val="00B2663B"/>
    <w:rsid w:val="00B26656"/>
    <w:rsid w:val="00B26F9F"/>
    <w:rsid w:val="00B35032"/>
    <w:rsid w:val="00B36803"/>
    <w:rsid w:val="00B4372F"/>
    <w:rsid w:val="00B44E29"/>
    <w:rsid w:val="00B474A4"/>
    <w:rsid w:val="00B567D9"/>
    <w:rsid w:val="00B56D7E"/>
    <w:rsid w:val="00B64229"/>
    <w:rsid w:val="00B64444"/>
    <w:rsid w:val="00B651E1"/>
    <w:rsid w:val="00B67D81"/>
    <w:rsid w:val="00B708F6"/>
    <w:rsid w:val="00B709C0"/>
    <w:rsid w:val="00B75BCF"/>
    <w:rsid w:val="00B76A5F"/>
    <w:rsid w:val="00B77804"/>
    <w:rsid w:val="00B80714"/>
    <w:rsid w:val="00B80BF8"/>
    <w:rsid w:val="00B81022"/>
    <w:rsid w:val="00B8212A"/>
    <w:rsid w:val="00B82656"/>
    <w:rsid w:val="00B82DBE"/>
    <w:rsid w:val="00B831CB"/>
    <w:rsid w:val="00B838B0"/>
    <w:rsid w:val="00B84961"/>
    <w:rsid w:val="00B85131"/>
    <w:rsid w:val="00B86081"/>
    <w:rsid w:val="00B8637D"/>
    <w:rsid w:val="00B90481"/>
    <w:rsid w:val="00B9291B"/>
    <w:rsid w:val="00B96717"/>
    <w:rsid w:val="00B9712D"/>
    <w:rsid w:val="00BA28E7"/>
    <w:rsid w:val="00BA2EBF"/>
    <w:rsid w:val="00BA3079"/>
    <w:rsid w:val="00BA3B1B"/>
    <w:rsid w:val="00BA448D"/>
    <w:rsid w:val="00BA4E28"/>
    <w:rsid w:val="00BA6868"/>
    <w:rsid w:val="00BA6893"/>
    <w:rsid w:val="00BA736D"/>
    <w:rsid w:val="00BA73D8"/>
    <w:rsid w:val="00BA7AD8"/>
    <w:rsid w:val="00BB0504"/>
    <w:rsid w:val="00BB200E"/>
    <w:rsid w:val="00BB6C5E"/>
    <w:rsid w:val="00BB74EA"/>
    <w:rsid w:val="00BC03B7"/>
    <w:rsid w:val="00BC2AF5"/>
    <w:rsid w:val="00BC4914"/>
    <w:rsid w:val="00BC57D2"/>
    <w:rsid w:val="00BC78F9"/>
    <w:rsid w:val="00BD02D8"/>
    <w:rsid w:val="00BD2F9F"/>
    <w:rsid w:val="00BD35E8"/>
    <w:rsid w:val="00BD5FD6"/>
    <w:rsid w:val="00BD6D39"/>
    <w:rsid w:val="00BE2106"/>
    <w:rsid w:val="00BE4A77"/>
    <w:rsid w:val="00BE6169"/>
    <w:rsid w:val="00BE68E2"/>
    <w:rsid w:val="00BE6C05"/>
    <w:rsid w:val="00BE7C8B"/>
    <w:rsid w:val="00BF08DE"/>
    <w:rsid w:val="00BF0A01"/>
    <w:rsid w:val="00BF4BE6"/>
    <w:rsid w:val="00BF5C8A"/>
    <w:rsid w:val="00BF662A"/>
    <w:rsid w:val="00BF66DB"/>
    <w:rsid w:val="00BF7A32"/>
    <w:rsid w:val="00C01563"/>
    <w:rsid w:val="00C032E2"/>
    <w:rsid w:val="00C05CBB"/>
    <w:rsid w:val="00C10370"/>
    <w:rsid w:val="00C11182"/>
    <w:rsid w:val="00C135BA"/>
    <w:rsid w:val="00C13E48"/>
    <w:rsid w:val="00C172E7"/>
    <w:rsid w:val="00C20111"/>
    <w:rsid w:val="00C21F7B"/>
    <w:rsid w:val="00C26EAE"/>
    <w:rsid w:val="00C27341"/>
    <w:rsid w:val="00C274B9"/>
    <w:rsid w:val="00C27875"/>
    <w:rsid w:val="00C27AFB"/>
    <w:rsid w:val="00C303A2"/>
    <w:rsid w:val="00C3049D"/>
    <w:rsid w:val="00C306AA"/>
    <w:rsid w:val="00C31844"/>
    <w:rsid w:val="00C32B35"/>
    <w:rsid w:val="00C3314C"/>
    <w:rsid w:val="00C33370"/>
    <w:rsid w:val="00C348BF"/>
    <w:rsid w:val="00C34CE2"/>
    <w:rsid w:val="00C34FBB"/>
    <w:rsid w:val="00C3505E"/>
    <w:rsid w:val="00C3683A"/>
    <w:rsid w:val="00C36AFE"/>
    <w:rsid w:val="00C42FAF"/>
    <w:rsid w:val="00C433AD"/>
    <w:rsid w:val="00C44EFA"/>
    <w:rsid w:val="00C46BD1"/>
    <w:rsid w:val="00C477B6"/>
    <w:rsid w:val="00C47FED"/>
    <w:rsid w:val="00C50214"/>
    <w:rsid w:val="00C51568"/>
    <w:rsid w:val="00C5383E"/>
    <w:rsid w:val="00C540D6"/>
    <w:rsid w:val="00C5699E"/>
    <w:rsid w:val="00C622C7"/>
    <w:rsid w:val="00C63B38"/>
    <w:rsid w:val="00C63B64"/>
    <w:rsid w:val="00C652CE"/>
    <w:rsid w:val="00C66225"/>
    <w:rsid w:val="00C708D9"/>
    <w:rsid w:val="00C70911"/>
    <w:rsid w:val="00C71ECD"/>
    <w:rsid w:val="00C72961"/>
    <w:rsid w:val="00C74FF2"/>
    <w:rsid w:val="00C75C17"/>
    <w:rsid w:val="00C770F3"/>
    <w:rsid w:val="00C7736E"/>
    <w:rsid w:val="00C778EC"/>
    <w:rsid w:val="00C77F9F"/>
    <w:rsid w:val="00C80719"/>
    <w:rsid w:val="00C807A1"/>
    <w:rsid w:val="00C8172F"/>
    <w:rsid w:val="00C82C0E"/>
    <w:rsid w:val="00C82DDB"/>
    <w:rsid w:val="00C8355E"/>
    <w:rsid w:val="00C85F6C"/>
    <w:rsid w:val="00C86432"/>
    <w:rsid w:val="00C867B3"/>
    <w:rsid w:val="00C87FA1"/>
    <w:rsid w:val="00C900BE"/>
    <w:rsid w:val="00C92207"/>
    <w:rsid w:val="00C925B5"/>
    <w:rsid w:val="00C94054"/>
    <w:rsid w:val="00C959D5"/>
    <w:rsid w:val="00C9622B"/>
    <w:rsid w:val="00C9673A"/>
    <w:rsid w:val="00C97B3B"/>
    <w:rsid w:val="00CA061C"/>
    <w:rsid w:val="00CA1415"/>
    <w:rsid w:val="00CA35EF"/>
    <w:rsid w:val="00CA508A"/>
    <w:rsid w:val="00CA5B33"/>
    <w:rsid w:val="00CA7117"/>
    <w:rsid w:val="00CA7139"/>
    <w:rsid w:val="00CA7313"/>
    <w:rsid w:val="00CB1577"/>
    <w:rsid w:val="00CB34D3"/>
    <w:rsid w:val="00CB4FD6"/>
    <w:rsid w:val="00CB523B"/>
    <w:rsid w:val="00CB573E"/>
    <w:rsid w:val="00CB66F3"/>
    <w:rsid w:val="00CB790F"/>
    <w:rsid w:val="00CB7C4A"/>
    <w:rsid w:val="00CC0D78"/>
    <w:rsid w:val="00CC0DDA"/>
    <w:rsid w:val="00CC10AB"/>
    <w:rsid w:val="00CC1FCF"/>
    <w:rsid w:val="00CC2AE6"/>
    <w:rsid w:val="00CC4D2D"/>
    <w:rsid w:val="00CC524D"/>
    <w:rsid w:val="00CC7F61"/>
    <w:rsid w:val="00CD081E"/>
    <w:rsid w:val="00CD100B"/>
    <w:rsid w:val="00CD1B4D"/>
    <w:rsid w:val="00CD2CF3"/>
    <w:rsid w:val="00CD3207"/>
    <w:rsid w:val="00CD4124"/>
    <w:rsid w:val="00CD5332"/>
    <w:rsid w:val="00CD78A9"/>
    <w:rsid w:val="00CD7F10"/>
    <w:rsid w:val="00CE357A"/>
    <w:rsid w:val="00CE58C8"/>
    <w:rsid w:val="00CE5A47"/>
    <w:rsid w:val="00CE5BFF"/>
    <w:rsid w:val="00CE5DC9"/>
    <w:rsid w:val="00CE68E9"/>
    <w:rsid w:val="00CE6B78"/>
    <w:rsid w:val="00CE6BF1"/>
    <w:rsid w:val="00CE7167"/>
    <w:rsid w:val="00CE7672"/>
    <w:rsid w:val="00CF0FA4"/>
    <w:rsid w:val="00CF10D5"/>
    <w:rsid w:val="00CF1254"/>
    <w:rsid w:val="00CF4498"/>
    <w:rsid w:val="00CF4DE9"/>
    <w:rsid w:val="00CF5863"/>
    <w:rsid w:val="00CF6395"/>
    <w:rsid w:val="00CF7BD0"/>
    <w:rsid w:val="00CF7E53"/>
    <w:rsid w:val="00D00039"/>
    <w:rsid w:val="00D022FE"/>
    <w:rsid w:val="00D02E14"/>
    <w:rsid w:val="00D03328"/>
    <w:rsid w:val="00D039DD"/>
    <w:rsid w:val="00D053E9"/>
    <w:rsid w:val="00D0769B"/>
    <w:rsid w:val="00D07C8F"/>
    <w:rsid w:val="00D10AE7"/>
    <w:rsid w:val="00D111BE"/>
    <w:rsid w:val="00D12386"/>
    <w:rsid w:val="00D12575"/>
    <w:rsid w:val="00D1319E"/>
    <w:rsid w:val="00D13AA1"/>
    <w:rsid w:val="00D13BA0"/>
    <w:rsid w:val="00D141B4"/>
    <w:rsid w:val="00D14982"/>
    <w:rsid w:val="00D16E78"/>
    <w:rsid w:val="00D20053"/>
    <w:rsid w:val="00D22721"/>
    <w:rsid w:val="00D23CEB"/>
    <w:rsid w:val="00D243E9"/>
    <w:rsid w:val="00D249BA"/>
    <w:rsid w:val="00D25735"/>
    <w:rsid w:val="00D270DC"/>
    <w:rsid w:val="00D30247"/>
    <w:rsid w:val="00D30987"/>
    <w:rsid w:val="00D31019"/>
    <w:rsid w:val="00D31124"/>
    <w:rsid w:val="00D31E48"/>
    <w:rsid w:val="00D3306B"/>
    <w:rsid w:val="00D33C60"/>
    <w:rsid w:val="00D3421A"/>
    <w:rsid w:val="00D3516C"/>
    <w:rsid w:val="00D35340"/>
    <w:rsid w:val="00D3668D"/>
    <w:rsid w:val="00D37F65"/>
    <w:rsid w:val="00D4008E"/>
    <w:rsid w:val="00D44299"/>
    <w:rsid w:val="00D4779E"/>
    <w:rsid w:val="00D47D1C"/>
    <w:rsid w:val="00D50462"/>
    <w:rsid w:val="00D52343"/>
    <w:rsid w:val="00D529A5"/>
    <w:rsid w:val="00D5669B"/>
    <w:rsid w:val="00D5698A"/>
    <w:rsid w:val="00D56BCE"/>
    <w:rsid w:val="00D57709"/>
    <w:rsid w:val="00D57A7B"/>
    <w:rsid w:val="00D57F44"/>
    <w:rsid w:val="00D60431"/>
    <w:rsid w:val="00D611B3"/>
    <w:rsid w:val="00D61A74"/>
    <w:rsid w:val="00D62E10"/>
    <w:rsid w:val="00D64E80"/>
    <w:rsid w:val="00D67A25"/>
    <w:rsid w:val="00D67D88"/>
    <w:rsid w:val="00D703E6"/>
    <w:rsid w:val="00D70970"/>
    <w:rsid w:val="00D71D1D"/>
    <w:rsid w:val="00D729C4"/>
    <w:rsid w:val="00D7327C"/>
    <w:rsid w:val="00D735F6"/>
    <w:rsid w:val="00D73CAE"/>
    <w:rsid w:val="00D7444D"/>
    <w:rsid w:val="00D7507F"/>
    <w:rsid w:val="00D774FE"/>
    <w:rsid w:val="00D816AD"/>
    <w:rsid w:val="00D84234"/>
    <w:rsid w:val="00D848C6"/>
    <w:rsid w:val="00D853EE"/>
    <w:rsid w:val="00D870B0"/>
    <w:rsid w:val="00D87943"/>
    <w:rsid w:val="00D935A4"/>
    <w:rsid w:val="00D94329"/>
    <w:rsid w:val="00D94A7D"/>
    <w:rsid w:val="00D94B99"/>
    <w:rsid w:val="00D968C2"/>
    <w:rsid w:val="00D976EC"/>
    <w:rsid w:val="00DA03FE"/>
    <w:rsid w:val="00DA0E0F"/>
    <w:rsid w:val="00DA10B6"/>
    <w:rsid w:val="00DA2EF8"/>
    <w:rsid w:val="00DA32E4"/>
    <w:rsid w:val="00DA3F4F"/>
    <w:rsid w:val="00DA49B2"/>
    <w:rsid w:val="00DA5511"/>
    <w:rsid w:val="00DA598D"/>
    <w:rsid w:val="00DA6E10"/>
    <w:rsid w:val="00DA7AEF"/>
    <w:rsid w:val="00DB0348"/>
    <w:rsid w:val="00DB0CE8"/>
    <w:rsid w:val="00DB2FF5"/>
    <w:rsid w:val="00DB3E73"/>
    <w:rsid w:val="00DB58FF"/>
    <w:rsid w:val="00DB5B09"/>
    <w:rsid w:val="00DB6FCF"/>
    <w:rsid w:val="00DB76AE"/>
    <w:rsid w:val="00DB7B2D"/>
    <w:rsid w:val="00DC0DE5"/>
    <w:rsid w:val="00DC23B2"/>
    <w:rsid w:val="00DC3E97"/>
    <w:rsid w:val="00DC5EEA"/>
    <w:rsid w:val="00DD2209"/>
    <w:rsid w:val="00DD3222"/>
    <w:rsid w:val="00DD4875"/>
    <w:rsid w:val="00DD539A"/>
    <w:rsid w:val="00DD6009"/>
    <w:rsid w:val="00DD7738"/>
    <w:rsid w:val="00DE2791"/>
    <w:rsid w:val="00DE2F9F"/>
    <w:rsid w:val="00DE3248"/>
    <w:rsid w:val="00DE5AAD"/>
    <w:rsid w:val="00DE5DD3"/>
    <w:rsid w:val="00DE6E34"/>
    <w:rsid w:val="00DF4D36"/>
    <w:rsid w:val="00DF4E01"/>
    <w:rsid w:val="00DF5568"/>
    <w:rsid w:val="00DF5BE5"/>
    <w:rsid w:val="00DF5C76"/>
    <w:rsid w:val="00DF7F25"/>
    <w:rsid w:val="00E008F1"/>
    <w:rsid w:val="00E017B7"/>
    <w:rsid w:val="00E03C4D"/>
    <w:rsid w:val="00E03E67"/>
    <w:rsid w:val="00E066F1"/>
    <w:rsid w:val="00E06A24"/>
    <w:rsid w:val="00E11129"/>
    <w:rsid w:val="00E111D4"/>
    <w:rsid w:val="00E111E0"/>
    <w:rsid w:val="00E12AFF"/>
    <w:rsid w:val="00E13909"/>
    <w:rsid w:val="00E15847"/>
    <w:rsid w:val="00E165D1"/>
    <w:rsid w:val="00E17FA5"/>
    <w:rsid w:val="00E22367"/>
    <w:rsid w:val="00E22E9A"/>
    <w:rsid w:val="00E23977"/>
    <w:rsid w:val="00E25603"/>
    <w:rsid w:val="00E25C78"/>
    <w:rsid w:val="00E25ECC"/>
    <w:rsid w:val="00E26901"/>
    <w:rsid w:val="00E309C4"/>
    <w:rsid w:val="00E30BF3"/>
    <w:rsid w:val="00E332E2"/>
    <w:rsid w:val="00E334B1"/>
    <w:rsid w:val="00E34F08"/>
    <w:rsid w:val="00E361DB"/>
    <w:rsid w:val="00E426CC"/>
    <w:rsid w:val="00E42A8D"/>
    <w:rsid w:val="00E437E5"/>
    <w:rsid w:val="00E44000"/>
    <w:rsid w:val="00E4494D"/>
    <w:rsid w:val="00E44DF7"/>
    <w:rsid w:val="00E46F45"/>
    <w:rsid w:val="00E47D7D"/>
    <w:rsid w:val="00E50689"/>
    <w:rsid w:val="00E50F40"/>
    <w:rsid w:val="00E53327"/>
    <w:rsid w:val="00E53EB8"/>
    <w:rsid w:val="00E54C15"/>
    <w:rsid w:val="00E60FED"/>
    <w:rsid w:val="00E614D2"/>
    <w:rsid w:val="00E61F84"/>
    <w:rsid w:val="00E628D7"/>
    <w:rsid w:val="00E63588"/>
    <w:rsid w:val="00E6371A"/>
    <w:rsid w:val="00E63975"/>
    <w:rsid w:val="00E654F2"/>
    <w:rsid w:val="00E66D63"/>
    <w:rsid w:val="00E674CE"/>
    <w:rsid w:val="00E67D86"/>
    <w:rsid w:val="00E70548"/>
    <w:rsid w:val="00E707E1"/>
    <w:rsid w:val="00E72C63"/>
    <w:rsid w:val="00E770A6"/>
    <w:rsid w:val="00E80C60"/>
    <w:rsid w:val="00E81C73"/>
    <w:rsid w:val="00E830E2"/>
    <w:rsid w:val="00E84C32"/>
    <w:rsid w:val="00E86374"/>
    <w:rsid w:val="00E86665"/>
    <w:rsid w:val="00E867BA"/>
    <w:rsid w:val="00E874A3"/>
    <w:rsid w:val="00E9175E"/>
    <w:rsid w:val="00E92C8F"/>
    <w:rsid w:val="00E93B74"/>
    <w:rsid w:val="00E94A83"/>
    <w:rsid w:val="00E971FC"/>
    <w:rsid w:val="00EA3C31"/>
    <w:rsid w:val="00EA4942"/>
    <w:rsid w:val="00EA4C5D"/>
    <w:rsid w:val="00EA4F71"/>
    <w:rsid w:val="00EA5D1A"/>
    <w:rsid w:val="00EA6544"/>
    <w:rsid w:val="00EA6F97"/>
    <w:rsid w:val="00EB09B3"/>
    <w:rsid w:val="00EB202D"/>
    <w:rsid w:val="00EB2B90"/>
    <w:rsid w:val="00EB5B63"/>
    <w:rsid w:val="00EC06C2"/>
    <w:rsid w:val="00EC0D2D"/>
    <w:rsid w:val="00EC0ECB"/>
    <w:rsid w:val="00EC1144"/>
    <w:rsid w:val="00EC2078"/>
    <w:rsid w:val="00EC3573"/>
    <w:rsid w:val="00EC3B1C"/>
    <w:rsid w:val="00EC4EB6"/>
    <w:rsid w:val="00EC6334"/>
    <w:rsid w:val="00EC7386"/>
    <w:rsid w:val="00ED0FEE"/>
    <w:rsid w:val="00ED385B"/>
    <w:rsid w:val="00ED6306"/>
    <w:rsid w:val="00ED7130"/>
    <w:rsid w:val="00EE1F3B"/>
    <w:rsid w:val="00EE2481"/>
    <w:rsid w:val="00EE444D"/>
    <w:rsid w:val="00EE5519"/>
    <w:rsid w:val="00EE7129"/>
    <w:rsid w:val="00EF0747"/>
    <w:rsid w:val="00EF3C1A"/>
    <w:rsid w:val="00F00E44"/>
    <w:rsid w:val="00F01227"/>
    <w:rsid w:val="00F015D8"/>
    <w:rsid w:val="00F01890"/>
    <w:rsid w:val="00F03B3E"/>
    <w:rsid w:val="00F05F45"/>
    <w:rsid w:val="00F07527"/>
    <w:rsid w:val="00F10347"/>
    <w:rsid w:val="00F112A2"/>
    <w:rsid w:val="00F11A1C"/>
    <w:rsid w:val="00F1271D"/>
    <w:rsid w:val="00F1362E"/>
    <w:rsid w:val="00F13799"/>
    <w:rsid w:val="00F167A1"/>
    <w:rsid w:val="00F172D4"/>
    <w:rsid w:val="00F17726"/>
    <w:rsid w:val="00F2378F"/>
    <w:rsid w:val="00F243CC"/>
    <w:rsid w:val="00F26332"/>
    <w:rsid w:val="00F27875"/>
    <w:rsid w:val="00F32521"/>
    <w:rsid w:val="00F332AD"/>
    <w:rsid w:val="00F354C8"/>
    <w:rsid w:val="00F35E64"/>
    <w:rsid w:val="00F36026"/>
    <w:rsid w:val="00F374F3"/>
    <w:rsid w:val="00F37EAD"/>
    <w:rsid w:val="00F40662"/>
    <w:rsid w:val="00F4140F"/>
    <w:rsid w:val="00F41A05"/>
    <w:rsid w:val="00F42C9D"/>
    <w:rsid w:val="00F44108"/>
    <w:rsid w:val="00F44795"/>
    <w:rsid w:val="00F50F30"/>
    <w:rsid w:val="00F51789"/>
    <w:rsid w:val="00F51A20"/>
    <w:rsid w:val="00F532E2"/>
    <w:rsid w:val="00F5638A"/>
    <w:rsid w:val="00F56C0E"/>
    <w:rsid w:val="00F56D9D"/>
    <w:rsid w:val="00F575B3"/>
    <w:rsid w:val="00F6051E"/>
    <w:rsid w:val="00F61B39"/>
    <w:rsid w:val="00F6572D"/>
    <w:rsid w:val="00F66477"/>
    <w:rsid w:val="00F6789B"/>
    <w:rsid w:val="00F67E7D"/>
    <w:rsid w:val="00F70F1F"/>
    <w:rsid w:val="00F719A3"/>
    <w:rsid w:val="00F72C5C"/>
    <w:rsid w:val="00F72E84"/>
    <w:rsid w:val="00F75043"/>
    <w:rsid w:val="00F75A06"/>
    <w:rsid w:val="00F76B75"/>
    <w:rsid w:val="00F77200"/>
    <w:rsid w:val="00F777AB"/>
    <w:rsid w:val="00F77BB0"/>
    <w:rsid w:val="00F8102D"/>
    <w:rsid w:val="00F81D3A"/>
    <w:rsid w:val="00F81F5E"/>
    <w:rsid w:val="00F823CD"/>
    <w:rsid w:val="00F82F44"/>
    <w:rsid w:val="00F83E24"/>
    <w:rsid w:val="00F83FC0"/>
    <w:rsid w:val="00F84B14"/>
    <w:rsid w:val="00F85D44"/>
    <w:rsid w:val="00F85FD8"/>
    <w:rsid w:val="00F87C65"/>
    <w:rsid w:val="00F91383"/>
    <w:rsid w:val="00F91A62"/>
    <w:rsid w:val="00F92A72"/>
    <w:rsid w:val="00F92C80"/>
    <w:rsid w:val="00F94B9C"/>
    <w:rsid w:val="00F954C4"/>
    <w:rsid w:val="00F955C5"/>
    <w:rsid w:val="00F959AA"/>
    <w:rsid w:val="00F96738"/>
    <w:rsid w:val="00F97727"/>
    <w:rsid w:val="00F977C9"/>
    <w:rsid w:val="00F97A9F"/>
    <w:rsid w:val="00FA06DF"/>
    <w:rsid w:val="00FA711C"/>
    <w:rsid w:val="00FA73AE"/>
    <w:rsid w:val="00FB00F9"/>
    <w:rsid w:val="00FB08D0"/>
    <w:rsid w:val="00FB1815"/>
    <w:rsid w:val="00FB38F7"/>
    <w:rsid w:val="00FB48A7"/>
    <w:rsid w:val="00FB5205"/>
    <w:rsid w:val="00FC0CE1"/>
    <w:rsid w:val="00FC1263"/>
    <w:rsid w:val="00FC1512"/>
    <w:rsid w:val="00FC1917"/>
    <w:rsid w:val="00FC1B98"/>
    <w:rsid w:val="00FC62D8"/>
    <w:rsid w:val="00FC6684"/>
    <w:rsid w:val="00FC7385"/>
    <w:rsid w:val="00FC7EFB"/>
    <w:rsid w:val="00FD2108"/>
    <w:rsid w:val="00FD3700"/>
    <w:rsid w:val="00FD5F26"/>
    <w:rsid w:val="00FD5FE7"/>
    <w:rsid w:val="00FD7A36"/>
    <w:rsid w:val="00FE0F8C"/>
    <w:rsid w:val="00FE175E"/>
    <w:rsid w:val="00FE2F99"/>
    <w:rsid w:val="00FE3955"/>
    <w:rsid w:val="00FE5FEF"/>
    <w:rsid w:val="00FE6635"/>
    <w:rsid w:val="00FF06F5"/>
    <w:rsid w:val="00FF35ED"/>
    <w:rsid w:val="00FF3AD9"/>
    <w:rsid w:val="00FF427C"/>
    <w:rsid w:val="00FF556F"/>
    <w:rsid w:val="00FF5A29"/>
    <w:rsid w:val="00FF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FBC30D9"/>
  <w15:docId w15:val="{BCE10E4F-CB99-4116-BB79-22AB582D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4C4E7E"/>
  </w:style>
  <w:style w:type="paragraph" w:styleId="Heading1">
    <w:name w:val="heading 1"/>
    <w:basedOn w:val="Normal"/>
    <w:next w:val="Normal"/>
    <w:link w:val="Heading1Char1"/>
    <w:qFormat/>
    <w:rsid w:val="00AD529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AD5298"/>
    <w:pPr>
      <w:keepNext/>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Arial" w:hAnsi="Arial"/>
      <w:b/>
    </w:rPr>
  </w:style>
  <w:style w:type="paragraph" w:styleId="Heading3">
    <w:name w:val="heading 3"/>
    <w:basedOn w:val="Normal"/>
    <w:next w:val="Normal"/>
    <w:link w:val="Heading3Char1"/>
    <w:qFormat/>
    <w:rsid w:val="00AD5298"/>
    <w:pPr>
      <w:keepNext/>
      <w:spacing w:before="240" w:after="60"/>
      <w:outlineLvl w:val="2"/>
    </w:pPr>
    <w:rPr>
      <w:rFonts w:ascii="Arial" w:hAnsi="Arial" w:cs="Arial"/>
      <w:b/>
      <w:bCs/>
      <w:sz w:val="26"/>
      <w:szCs w:val="26"/>
    </w:rPr>
  </w:style>
  <w:style w:type="paragraph" w:styleId="Heading4">
    <w:name w:val="heading 4"/>
    <w:basedOn w:val="Normal"/>
    <w:next w:val="Normal"/>
    <w:link w:val="Heading4Char1"/>
    <w:qFormat/>
    <w:rsid w:val="00AD5298"/>
    <w:pPr>
      <w:keepNext/>
      <w:jc w:val="center"/>
      <w:outlineLvl w:val="3"/>
    </w:pPr>
    <w:rPr>
      <w:rFonts w:ascii="Arial" w:hAnsi="Arial"/>
      <w:b/>
      <w:sz w:val="24"/>
    </w:rPr>
  </w:style>
  <w:style w:type="paragraph" w:styleId="Heading5">
    <w:name w:val="heading 5"/>
    <w:basedOn w:val="Normal"/>
    <w:next w:val="Normal"/>
    <w:link w:val="Heading5Char1"/>
    <w:qFormat/>
    <w:rsid w:val="00AD5298"/>
    <w:pPr>
      <w:keepNext/>
      <w:pBdr>
        <w:top w:val="single" w:sz="24" w:space="1" w:color="auto"/>
        <w:left w:val="single" w:sz="24" w:space="1" w:color="auto"/>
        <w:bottom w:val="single" w:sz="24" w:space="1" w:color="auto"/>
        <w:right w:val="single" w:sz="24" w:space="1" w:color="auto"/>
      </w:pBdr>
      <w:ind w:left="720" w:right="810"/>
      <w:jc w:val="center"/>
      <w:outlineLvl w:val="4"/>
    </w:pPr>
    <w:rPr>
      <w:rFonts w:ascii="Arial" w:hAnsi="Arial"/>
      <w:b/>
      <w:color w:val="00FF00"/>
      <w:sz w:val="32"/>
    </w:rPr>
  </w:style>
  <w:style w:type="paragraph" w:styleId="Heading6">
    <w:name w:val="heading 6"/>
    <w:basedOn w:val="Normal"/>
    <w:next w:val="Normal"/>
    <w:link w:val="Heading6Char1"/>
    <w:qFormat/>
    <w:rsid w:val="00AD5298"/>
    <w:pPr>
      <w:keepNext/>
      <w:jc w:val="both"/>
      <w:outlineLvl w:val="5"/>
    </w:pPr>
    <w:rPr>
      <w:rFonts w:ascii="Arial" w:hAnsi="Arial"/>
      <w:b/>
      <w:color w:val="0000FF"/>
    </w:rPr>
  </w:style>
  <w:style w:type="paragraph" w:styleId="Heading8">
    <w:name w:val="heading 8"/>
    <w:basedOn w:val="Normal"/>
    <w:next w:val="Normal"/>
    <w:link w:val="Heading8Char1"/>
    <w:qFormat/>
    <w:locked/>
    <w:rsid w:val="00272E6F"/>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locked/>
    <w:rsid w:val="0036155E"/>
    <w:rPr>
      <w:rFonts w:ascii="Cambria" w:hAnsi="Cambria" w:cs="Times New Roman"/>
      <w:b/>
      <w:bCs/>
      <w:kern w:val="32"/>
      <w:sz w:val="32"/>
      <w:szCs w:val="32"/>
    </w:rPr>
  </w:style>
  <w:style w:type="character" w:customStyle="1" w:styleId="Heading2Char1">
    <w:name w:val="Heading 2 Char1"/>
    <w:basedOn w:val="DefaultParagraphFont"/>
    <w:link w:val="Heading2"/>
    <w:semiHidden/>
    <w:locked/>
    <w:rsid w:val="0036155E"/>
    <w:rPr>
      <w:rFonts w:ascii="Cambria" w:hAnsi="Cambria" w:cs="Times New Roman"/>
      <w:b/>
      <w:bCs/>
      <w:i/>
      <w:iCs/>
      <w:sz w:val="28"/>
      <w:szCs w:val="28"/>
    </w:rPr>
  </w:style>
  <w:style w:type="character" w:customStyle="1" w:styleId="Heading3Char1">
    <w:name w:val="Heading 3 Char1"/>
    <w:basedOn w:val="DefaultParagraphFont"/>
    <w:link w:val="Heading3"/>
    <w:semiHidden/>
    <w:locked/>
    <w:rsid w:val="0036155E"/>
    <w:rPr>
      <w:rFonts w:ascii="Cambria" w:hAnsi="Cambria" w:cs="Times New Roman"/>
      <w:b/>
      <w:bCs/>
      <w:sz w:val="26"/>
      <w:szCs w:val="26"/>
    </w:rPr>
  </w:style>
  <w:style w:type="character" w:customStyle="1" w:styleId="Heading4Char1">
    <w:name w:val="Heading 4 Char1"/>
    <w:basedOn w:val="DefaultParagraphFont"/>
    <w:link w:val="Heading4"/>
    <w:locked/>
    <w:rsid w:val="0036155E"/>
    <w:rPr>
      <w:rFonts w:ascii="Calibri" w:hAnsi="Calibri" w:cs="Times New Roman"/>
      <w:b/>
      <w:bCs/>
      <w:sz w:val="28"/>
      <w:szCs w:val="28"/>
    </w:rPr>
  </w:style>
  <w:style w:type="character" w:customStyle="1" w:styleId="Heading5Char1">
    <w:name w:val="Heading 5 Char1"/>
    <w:basedOn w:val="DefaultParagraphFont"/>
    <w:link w:val="Heading5"/>
    <w:semiHidden/>
    <w:locked/>
    <w:rsid w:val="0036155E"/>
    <w:rPr>
      <w:rFonts w:ascii="Calibri" w:hAnsi="Calibri" w:cs="Times New Roman"/>
      <w:b/>
      <w:bCs/>
      <w:i/>
      <w:iCs/>
      <w:sz w:val="26"/>
      <w:szCs w:val="26"/>
    </w:rPr>
  </w:style>
  <w:style w:type="character" w:customStyle="1" w:styleId="Heading6Char1">
    <w:name w:val="Heading 6 Char1"/>
    <w:basedOn w:val="DefaultParagraphFont"/>
    <w:link w:val="Heading6"/>
    <w:semiHidden/>
    <w:locked/>
    <w:rsid w:val="0036155E"/>
    <w:rPr>
      <w:rFonts w:ascii="Calibri" w:hAnsi="Calibri" w:cs="Times New Roman"/>
      <w:b/>
      <w:bCs/>
    </w:rPr>
  </w:style>
  <w:style w:type="character" w:customStyle="1" w:styleId="Heading8Char1">
    <w:name w:val="Heading 8 Char1"/>
    <w:basedOn w:val="DefaultParagraphFont"/>
    <w:link w:val="Heading8"/>
    <w:semiHidden/>
    <w:locked/>
    <w:rsid w:val="00272E6F"/>
    <w:rPr>
      <w:rFonts w:ascii="Calibri" w:hAnsi="Calibri" w:cs="Times New Roman"/>
      <w:i/>
      <w:iCs/>
      <w:sz w:val="24"/>
      <w:szCs w:val="24"/>
    </w:rPr>
  </w:style>
  <w:style w:type="character" w:styleId="Strong">
    <w:name w:val="Strong"/>
    <w:basedOn w:val="DefaultParagraphFont"/>
    <w:qFormat/>
    <w:rsid w:val="00AD5298"/>
    <w:rPr>
      <w:rFonts w:cs="Times New Roman"/>
      <w:b/>
    </w:rPr>
  </w:style>
  <w:style w:type="paragraph" w:styleId="BlockText">
    <w:name w:val="Block Text"/>
    <w:basedOn w:val="Normal"/>
    <w:rsid w:val="00AD5298"/>
    <w:pPr>
      <w:tabs>
        <w:tab w:val="left" w:pos="-360"/>
        <w:tab w:val="left" w:pos="360"/>
        <w:tab w:val="left" w:pos="1800"/>
        <w:tab w:val="left" w:pos="4140"/>
        <w:tab w:val="left" w:pos="6120"/>
        <w:tab w:val="left" w:pos="6840"/>
        <w:tab w:val="left" w:pos="7560"/>
        <w:tab w:val="left" w:pos="8280"/>
        <w:tab w:val="left" w:pos="9000"/>
        <w:tab w:val="left" w:pos="9720"/>
      </w:tabs>
      <w:ind w:left="630" w:right="720"/>
      <w:jc w:val="both"/>
    </w:pPr>
    <w:rPr>
      <w:rFonts w:ascii="Arial" w:hAnsi="Arial"/>
      <w:b/>
      <w:sz w:val="22"/>
      <w:szCs w:val="24"/>
    </w:rPr>
  </w:style>
  <w:style w:type="paragraph" w:styleId="Header">
    <w:name w:val="header"/>
    <w:basedOn w:val="Normal"/>
    <w:link w:val="HeaderChar1"/>
    <w:rsid w:val="00AD5298"/>
    <w:pPr>
      <w:tabs>
        <w:tab w:val="center" w:pos="4320"/>
        <w:tab w:val="right" w:pos="8640"/>
      </w:tabs>
    </w:pPr>
  </w:style>
  <w:style w:type="character" w:customStyle="1" w:styleId="HeaderChar1">
    <w:name w:val="Header Char1"/>
    <w:basedOn w:val="DefaultParagraphFont"/>
    <w:link w:val="Header"/>
    <w:locked/>
    <w:rsid w:val="0036155E"/>
    <w:rPr>
      <w:rFonts w:cs="Times New Roman"/>
      <w:sz w:val="20"/>
      <w:szCs w:val="20"/>
    </w:rPr>
  </w:style>
  <w:style w:type="paragraph" w:styleId="Footer">
    <w:name w:val="footer"/>
    <w:basedOn w:val="Normal"/>
    <w:link w:val="FooterChar1"/>
    <w:rsid w:val="00AD5298"/>
    <w:pPr>
      <w:tabs>
        <w:tab w:val="center" w:pos="4320"/>
        <w:tab w:val="right" w:pos="8640"/>
      </w:tabs>
    </w:pPr>
  </w:style>
  <w:style w:type="character" w:customStyle="1" w:styleId="FooterChar1">
    <w:name w:val="Footer Char1"/>
    <w:basedOn w:val="DefaultParagraphFont"/>
    <w:link w:val="Footer"/>
    <w:locked/>
    <w:rsid w:val="0073315A"/>
    <w:rPr>
      <w:rFonts w:cs="Times New Roman"/>
    </w:rPr>
  </w:style>
  <w:style w:type="paragraph" w:styleId="BodyText2">
    <w:name w:val="Body Text 2"/>
    <w:basedOn w:val="Normal"/>
    <w:link w:val="BodyText2Char1"/>
    <w:rsid w:val="00AD5298"/>
    <w:pPr>
      <w:tabs>
        <w:tab w:val="left" w:pos="7200"/>
        <w:tab w:val="left" w:pos="7920"/>
        <w:tab w:val="left" w:pos="8640"/>
        <w:tab w:val="left" w:pos="9360"/>
      </w:tabs>
      <w:jc w:val="both"/>
    </w:pPr>
    <w:rPr>
      <w:rFonts w:ascii="Arial" w:hAnsi="Arial"/>
      <w:b/>
    </w:rPr>
  </w:style>
  <w:style w:type="character" w:customStyle="1" w:styleId="BodyText2Char1">
    <w:name w:val="Body Text 2 Char1"/>
    <w:basedOn w:val="DefaultParagraphFont"/>
    <w:link w:val="BodyText2"/>
    <w:semiHidden/>
    <w:locked/>
    <w:rsid w:val="0036155E"/>
    <w:rPr>
      <w:rFonts w:cs="Times New Roman"/>
      <w:sz w:val="20"/>
      <w:szCs w:val="20"/>
    </w:rPr>
  </w:style>
  <w:style w:type="paragraph" w:styleId="BodyText">
    <w:name w:val="Body Text"/>
    <w:basedOn w:val="Normal"/>
    <w:link w:val="BodyTextChar1"/>
    <w:uiPriority w:val="1"/>
    <w:qFormat/>
    <w:rsid w:val="00AD529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Pr>
      <w:rFonts w:ascii="Arial" w:hAnsi="Arial"/>
    </w:rPr>
  </w:style>
  <w:style w:type="character" w:customStyle="1" w:styleId="BodyTextChar1">
    <w:name w:val="Body Text Char1"/>
    <w:basedOn w:val="DefaultParagraphFont"/>
    <w:link w:val="BodyText"/>
    <w:locked/>
    <w:rsid w:val="0036155E"/>
    <w:rPr>
      <w:rFonts w:cs="Times New Roman"/>
      <w:sz w:val="20"/>
      <w:szCs w:val="20"/>
    </w:rPr>
  </w:style>
  <w:style w:type="character" w:styleId="Hyperlink">
    <w:name w:val="Hyperlink"/>
    <w:basedOn w:val="DefaultParagraphFont"/>
    <w:rsid w:val="00AD5298"/>
    <w:rPr>
      <w:rFonts w:cs="Times New Roman"/>
      <w:color w:val="0000FF"/>
      <w:u w:val="single"/>
    </w:rPr>
  </w:style>
  <w:style w:type="paragraph" w:styleId="BodyTextIndent">
    <w:name w:val="Body Text Indent"/>
    <w:basedOn w:val="Normal"/>
    <w:link w:val="BodyTextIndentChar1"/>
    <w:rsid w:val="00AD5298"/>
    <w:pPr>
      <w:spacing w:after="120"/>
      <w:ind w:left="360"/>
    </w:pPr>
  </w:style>
  <w:style w:type="character" w:customStyle="1" w:styleId="BodyTextIndentChar1">
    <w:name w:val="Body Text Indent Char1"/>
    <w:basedOn w:val="DefaultParagraphFont"/>
    <w:link w:val="BodyTextIndent"/>
    <w:semiHidden/>
    <w:locked/>
    <w:rsid w:val="0036155E"/>
    <w:rPr>
      <w:rFonts w:cs="Times New Roman"/>
      <w:sz w:val="20"/>
      <w:szCs w:val="20"/>
    </w:rPr>
  </w:style>
  <w:style w:type="paragraph" w:customStyle="1" w:styleId="Indent1">
    <w:name w:val="Indent 1"/>
    <w:basedOn w:val="Normal"/>
    <w:rsid w:val="00AD5298"/>
    <w:pPr>
      <w:ind w:left="1440" w:hanging="540"/>
      <w:jc w:val="both"/>
    </w:pPr>
    <w:rPr>
      <w:rFonts w:ascii="Arial" w:hAnsi="Arial"/>
    </w:rPr>
  </w:style>
  <w:style w:type="character" w:styleId="FootnoteReference">
    <w:name w:val="footnote reference"/>
    <w:basedOn w:val="DefaultParagraphFont"/>
    <w:semiHidden/>
    <w:rsid w:val="00AD5298"/>
    <w:rPr>
      <w:rFonts w:cs="Times New Roman"/>
      <w:vertAlign w:val="superscript"/>
    </w:rPr>
  </w:style>
  <w:style w:type="paragraph" w:customStyle="1" w:styleId="1stBulletendoflist">
    <w:name w:val="1stBulletendoflist"/>
    <w:basedOn w:val="Normal"/>
    <w:rsid w:val="00AD5298"/>
    <w:pPr>
      <w:numPr>
        <w:numId w:val="1"/>
      </w:numPr>
      <w:jc w:val="both"/>
    </w:pPr>
    <w:rPr>
      <w:rFonts w:ascii="Arial" w:hAnsi="Arial"/>
      <w:szCs w:val="24"/>
    </w:rPr>
  </w:style>
  <w:style w:type="paragraph" w:styleId="BodyTextIndent2">
    <w:name w:val="Body Text Indent 2"/>
    <w:basedOn w:val="Normal"/>
    <w:link w:val="BodyTextIndent2Char1"/>
    <w:rsid w:val="00AD5298"/>
    <w:pPr>
      <w:spacing w:after="120" w:line="480" w:lineRule="auto"/>
      <w:ind w:left="360"/>
    </w:pPr>
  </w:style>
  <w:style w:type="character" w:customStyle="1" w:styleId="BodyTextIndent2Char1">
    <w:name w:val="Body Text Indent 2 Char1"/>
    <w:basedOn w:val="DefaultParagraphFont"/>
    <w:link w:val="BodyTextIndent2"/>
    <w:semiHidden/>
    <w:locked/>
    <w:rsid w:val="0036155E"/>
    <w:rPr>
      <w:rFonts w:cs="Times New Roman"/>
      <w:sz w:val="20"/>
      <w:szCs w:val="20"/>
    </w:rPr>
  </w:style>
  <w:style w:type="paragraph" w:styleId="Title">
    <w:name w:val="Title"/>
    <w:basedOn w:val="Normal"/>
    <w:link w:val="TitleChar1"/>
    <w:qFormat/>
    <w:rsid w:val="00AD5298"/>
    <w:pPr>
      <w:jc w:val="center"/>
    </w:pPr>
    <w:rPr>
      <w:rFonts w:ascii="Century Gothic" w:hAnsi="Century Gothic"/>
      <w:b/>
      <w:color w:val="000000"/>
      <w:sz w:val="24"/>
      <w:u w:val="single"/>
    </w:rPr>
  </w:style>
  <w:style w:type="character" w:customStyle="1" w:styleId="TitleChar1">
    <w:name w:val="Title Char1"/>
    <w:basedOn w:val="DefaultParagraphFont"/>
    <w:link w:val="Title"/>
    <w:locked/>
    <w:rsid w:val="009662F4"/>
    <w:rPr>
      <w:rFonts w:ascii="Century Gothic" w:hAnsi="Century Gothic" w:cs="Times New Roman"/>
      <w:b/>
      <w:color w:val="000000"/>
      <w:sz w:val="24"/>
      <w:u w:val="single"/>
    </w:rPr>
  </w:style>
  <w:style w:type="paragraph" w:customStyle="1" w:styleId="Indent3">
    <w:name w:val="Indent 3"/>
    <w:basedOn w:val="Normal"/>
    <w:rsid w:val="00AD5298"/>
    <w:pPr>
      <w:ind w:left="2070" w:hanging="810"/>
      <w:jc w:val="both"/>
    </w:pPr>
    <w:rPr>
      <w:rFonts w:ascii="Arial" w:hAnsi="Arial"/>
    </w:rPr>
  </w:style>
  <w:style w:type="paragraph" w:customStyle="1" w:styleId="page1list">
    <w:name w:val="page1 list"/>
    <w:basedOn w:val="Normal"/>
    <w:rsid w:val="00AD5298"/>
    <w:pPr>
      <w:keepLines/>
      <w:tabs>
        <w:tab w:val="left" w:pos="-360"/>
        <w:tab w:val="right" w:pos="4680"/>
        <w:tab w:val="left" w:pos="5130"/>
        <w:tab w:val="left" w:pos="6120"/>
        <w:tab w:val="left" w:pos="6840"/>
        <w:tab w:val="left" w:pos="7560"/>
        <w:tab w:val="left" w:pos="8280"/>
        <w:tab w:val="left" w:pos="9000"/>
        <w:tab w:val="left" w:pos="9720"/>
      </w:tabs>
    </w:pPr>
    <w:rPr>
      <w:rFonts w:ascii="Arial" w:hAnsi="Arial"/>
      <w:b/>
    </w:rPr>
  </w:style>
  <w:style w:type="paragraph" w:styleId="Subtitle">
    <w:name w:val="Subtitle"/>
    <w:basedOn w:val="Normal"/>
    <w:link w:val="SubtitleChar1"/>
    <w:qFormat/>
    <w:rsid w:val="00AD5298"/>
    <w:rPr>
      <w:sz w:val="24"/>
    </w:rPr>
  </w:style>
  <w:style w:type="character" w:customStyle="1" w:styleId="SubtitleChar1">
    <w:name w:val="Subtitle Char1"/>
    <w:basedOn w:val="DefaultParagraphFont"/>
    <w:link w:val="Subtitle"/>
    <w:locked/>
    <w:rsid w:val="0036155E"/>
    <w:rPr>
      <w:rFonts w:ascii="Cambria" w:hAnsi="Cambria" w:cs="Times New Roman"/>
      <w:sz w:val="24"/>
      <w:szCs w:val="24"/>
    </w:rPr>
  </w:style>
  <w:style w:type="character" w:styleId="PageNumber">
    <w:name w:val="page number"/>
    <w:basedOn w:val="DefaultParagraphFont"/>
    <w:rsid w:val="00AD5298"/>
    <w:rPr>
      <w:rFonts w:cs="Times New Roman"/>
    </w:rPr>
  </w:style>
  <w:style w:type="paragraph" w:customStyle="1" w:styleId="ITBFormat">
    <w:name w:val="ITB Format"/>
    <w:basedOn w:val="Normal"/>
    <w:rsid w:val="00AD5298"/>
    <w:pPr>
      <w:tabs>
        <w:tab w:val="left" w:pos="440"/>
        <w:tab w:val="left" w:pos="540"/>
        <w:tab w:val="left" w:pos="1080"/>
        <w:tab w:val="left" w:pos="1656"/>
        <w:tab w:val="left" w:pos="2376"/>
        <w:tab w:val="left" w:pos="3096"/>
        <w:tab w:val="left" w:pos="3816"/>
        <w:tab w:val="left" w:pos="4320"/>
        <w:tab w:val="left" w:pos="4536"/>
        <w:tab w:val="left" w:pos="5256"/>
        <w:tab w:val="left" w:pos="5880"/>
        <w:tab w:val="left" w:pos="5976"/>
        <w:tab w:val="left" w:pos="6696"/>
        <w:tab w:val="left" w:pos="7416"/>
        <w:tab w:val="left" w:pos="8136"/>
        <w:tab w:val="left" w:pos="8856"/>
      </w:tabs>
      <w:spacing w:line="240" w:lineRule="atLeast"/>
      <w:ind w:left="360" w:right="1350" w:hanging="900"/>
      <w:jc w:val="both"/>
    </w:pPr>
    <w:rPr>
      <w:rFonts w:ascii="Geneva" w:hAnsi="Geneva"/>
      <w:sz w:val="18"/>
    </w:rPr>
  </w:style>
  <w:style w:type="paragraph" w:styleId="BalloonText">
    <w:name w:val="Balloon Text"/>
    <w:basedOn w:val="Normal"/>
    <w:link w:val="BalloonTextChar1"/>
    <w:semiHidden/>
    <w:rsid w:val="00AD5298"/>
    <w:rPr>
      <w:rFonts w:ascii="Tahoma" w:hAnsi="Tahoma" w:cs="Tahoma"/>
      <w:sz w:val="16"/>
      <w:szCs w:val="16"/>
    </w:rPr>
  </w:style>
  <w:style w:type="character" w:customStyle="1" w:styleId="BalloonTextChar1">
    <w:name w:val="Balloon Text Char1"/>
    <w:basedOn w:val="DefaultParagraphFont"/>
    <w:link w:val="BalloonText"/>
    <w:semiHidden/>
    <w:locked/>
    <w:rsid w:val="0036155E"/>
    <w:rPr>
      <w:rFonts w:cs="Times New Roman"/>
      <w:sz w:val="2"/>
    </w:rPr>
  </w:style>
  <w:style w:type="paragraph" w:styleId="FootnoteText">
    <w:name w:val="footnote text"/>
    <w:basedOn w:val="Normal"/>
    <w:link w:val="FootnoteTextChar1"/>
    <w:semiHidden/>
    <w:rsid w:val="00AD5298"/>
  </w:style>
  <w:style w:type="character" w:customStyle="1" w:styleId="FootnoteTextChar1">
    <w:name w:val="Footnote Text Char1"/>
    <w:basedOn w:val="DefaultParagraphFont"/>
    <w:link w:val="FootnoteText"/>
    <w:semiHidden/>
    <w:locked/>
    <w:rsid w:val="0036155E"/>
    <w:rPr>
      <w:rFonts w:cs="Times New Roman"/>
      <w:sz w:val="20"/>
      <w:szCs w:val="20"/>
    </w:rPr>
  </w:style>
  <w:style w:type="paragraph" w:styleId="BodyTextIndent3">
    <w:name w:val="Body Text Indent 3"/>
    <w:basedOn w:val="Normal"/>
    <w:link w:val="BodyTextIndent3Char1"/>
    <w:rsid w:val="00AD5298"/>
    <w:pPr>
      <w:spacing w:after="120"/>
      <w:ind w:left="360"/>
    </w:pPr>
    <w:rPr>
      <w:sz w:val="16"/>
      <w:szCs w:val="16"/>
    </w:rPr>
  </w:style>
  <w:style w:type="character" w:customStyle="1" w:styleId="BodyTextIndent3Char1">
    <w:name w:val="Body Text Indent 3 Char1"/>
    <w:basedOn w:val="DefaultParagraphFont"/>
    <w:link w:val="BodyTextIndent3"/>
    <w:semiHidden/>
    <w:locked/>
    <w:rsid w:val="0036155E"/>
    <w:rPr>
      <w:rFonts w:cs="Times New Roman"/>
      <w:sz w:val="16"/>
      <w:szCs w:val="16"/>
    </w:rPr>
  </w:style>
  <w:style w:type="paragraph" w:styleId="Caption">
    <w:name w:val="caption"/>
    <w:basedOn w:val="Normal"/>
    <w:next w:val="Normal"/>
    <w:qFormat/>
    <w:rsid w:val="00AD5298"/>
    <w:pPr>
      <w:jc w:val="center"/>
    </w:pPr>
    <w:rPr>
      <w:b/>
      <w:bCs/>
      <w:sz w:val="24"/>
    </w:rPr>
  </w:style>
  <w:style w:type="paragraph" w:styleId="NormalWeb">
    <w:name w:val="Normal (Web)"/>
    <w:basedOn w:val="Normal"/>
    <w:rsid w:val="00AD5298"/>
    <w:rPr>
      <w:sz w:val="24"/>
      <w:szCs w:val="24"/>
    </w:rPr>
  </w:style>
  <w:style w:type="paragraph" w:styleId="BodyText3">
    <w:name w:val="Body Text 3"/>
    <w:basedOn w:val="Normal"/>
    <w:link w:val="BodyText3Char1"/>
    <w:rsid w:val="00AD529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Pr>
      <w:rFonts w:ascii="Arial" w:hAnsi="Arial"/>
      <w:sz w:val="22"/>
    </w:rPr>
  </w:style>
  <w:style w:type="character" w:customStyle="1" w:styleId="BodyText3Char1">
    <w:name w:val="Body Text 3 Char1"/>
    <w:basedOn w:val="DefaultParagraphFont"/>
    <w:link w:val="BodyText3"/>
    <w:semiHidden/>
    <w:locked/>
    <w:rsid w:val="0036155E"/>
    <w:rPr>
      <w:rFonts w:cs="Times New Roman"/>
      <w:sz w:val="16"/>
      <w:szCs w:val="16"/>
    </w:rPr>
  </w:style>
  <w:style w:type="paragraph" w:customStyle="1" w:styleId="Style1">
    <w:name w:val="Style1"/>
    <w:basedOn w:val="Normal"/>
    <w:rsid w:val="00AD5298"/>
    <w:pPr>
      <w:jc w:val="both"/>
    </w:pPr>
    <w:rPr>
      <w:rFonts w:ascii="Arial" w:hAnsi="Arial"/>
      <w:sz w:val="24"/>
    </w:rPr>
  </w:style>
  <w:style w:type="character" w:styleId="FollowedHyperlink">
    <w:name w:val="FollowedHyperlink"/>
    <w:basedOn w:val="DefaultParagraphFont"/>
    <w:rsid w:val="00AD5298"/>
    <w:rPr>
      <w:rFonts w:cs="Times New Roman"/>
      <w:color w:val="800080"/>
      <w:u w:val="single"/>
    </w:rPr>
  </w:style>
  <w:style w:type="character" w:customStyle="1" w:styleId="DeltaViewInsertion">
    <w:name w:val="DeltaView Insertion"/>
    <w:rsid w:val="00AD5298"/>
    <w:rPr>
      <w:color w:val="0000FF"/>
      <w:spacing w:val="0"/>
      <w:u w:val="double"/>
    </w:rPr>
  </w:style>
  <w:style w:type="paragraph" w:customStyle="1" w:styleId="Default">
    <w:name w:val="Default"/>
    <w:rsid w:val="00AD5298"/>
    <w:pPr>
      <w:widowControl w:val="0"/>
      <w:autoSpaceDE w:val="0"/>
      <w:autoSpaceDN w:val="0"/>
      <w:adjustRightInd w:val="0"/>
    </w:pPr>
    <w:rPr>
      <w:rFonts w:ascii="Arial" w:hAnsi="Arial"/>
      <w:color w:val="000000"/>
      <w:sz w:val="24"/>
    </w:rPr>
  </w:style>
  <w:style w:type="character" w:customStyle="1" w:styleId="style51">
    <w:name w:val="style51"/>
    <w:basedOn w:val="DefaultParagraphFont"/>
    <w:rsid w:val="00AD5298"/>
    <w:rPr>
      <w:rFonts w:cs="Times New Roman"/>
      <w:color w:val="FF0000"/>
    </w:rPr>
  </w:style>
  <w:style w:type="paragraph" w:styleId="EnvelopeReturn">
    <w:name w:val="envelope return"/>
    <w:basedOn w:val="Normal"/>
    <w:rsid w:val="00AD5298"/>
    <w:rPr>
      <w:sz w:val="24"/>
    </w:rPr>
  </w:style>
  <w:style w:type="paragraph" w:styleId="DocumentMap">
    <w:name w:val="Document Map"/>
    <w:basedOn w:val="Normal"/>
    <w:link w:val="DocumentMapChar1"/>
    <w:semiHidden/>
    <w:rsid w:val="00A77C39"/>
    <w:pPr>
      <w:shd w:val="clear" w:color="auto" w:fill="000080"/>
    </w:pPr>
    <w:rPr>
      <w:rFonts w:ascii="Tahoma" w:hAnsi="Tahoma" w:cs="Tahoma"/>
    </w:rPr>
  </w:style>
  <w:style w:type="character" w:customStyle="1" w:styleId="DocumentMapChar1">
    <w:name w:val="Document Map Char1"/>
    <w:basedOn w:val="DefaultParagraphFont"/>
    <w:link w:val="DocumentMap"/>
    <w:semiHidden/>
    <w:locked/>
    <w:rsid w:val="0036155E"/>
    <w:rPr>
      <w:rFonts w:cs="Times New Roman"/>
      <w:sz w:val="2"/>
    </w:rPr>
  </w:style>
  <w:style w:type="table" w:styleId="TableGrid">
    <w:name w:val="Table Grid"/>
    <w:basedOn w:val="TableNormal"/>
    <w:rsid w:val="000C6FB6"/>
    <w:pPr>
      <w:ind w:left="432"/>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67761"/>
    <w:pPr>
      <w:spacing w:after="200" w:line="276" w:lineRule="auto"/>
      <w:ind w:left="720"/>
      <w:contextualSpacing/>
    </w:pPr>
    <w:rPr>
      <w:rFonts w:ascii="Calibri" w:hAnsi="Calibri"/>
      <w:sz w:val="22"/>
      <w:szCs w:val="22"/>
    </w:rPr>
  </w:style>
  <w:style w:type="character" w:customStyle="1" w:styleId="Heading1Char">
    <w:name w:val="Heading 1 Char"/>
    <w:basedOn w:val="DefaultParagraphFont"/>
    <w:locked/>
    <w:rsid w:val="004930E6"/>
    <w:rPr>
      <w:rFonts w:ascii="Cambria" w:hAnsi="Cambria" w:cs="Times New Roman"/>
      <w:b/>
      <w:bCs/>
      <w:kern w:val="32"/>
      <w:sz w:val="32"/>
      <w:szCs w:val="32"/>
    </w:rPr>
  </w:style>
  <w:style w:type="character" w:customStyle="1" w:styleId="Heading2Char">
    <w:name w:val="Heading 2 Char"/>
    <w:basedOn w:val="DefaultParagraphFont"/>
    <w:semiHidden/>
    <w:locked/>
    <w:rsid w:val="004930E6"/>
    <w:rPr>
      <w:rFonts w:ascii="Cambria" w:hAnsi="Cambria" w:cs="Times New Roman"/>
      <w:b/>
      <w:bCs/>
      <w:i/>
      <w:iCs/>
      <w:sz w:val="28"/>
      <w:szCs w:val="28"/>
    </w:rPr>
  </w:style>
  <w:style w:type="character" w:customStyle="1" w:styleId="Heading3Char">
    <w:name w:val="Heading 3 Char"/>
    <w:basedOn w:val="DefaultParagraphFont"/>
    <w:semiHidden/>
    <w:locked/>
    <w:rsid w:val="004930E6"/>
    <w:rPr>
      <w:rFonts w:ascii="Cambria" w:hAnsi="Cambria" w:cs="Times New Roman"/>
      <w:b/>
      <w:bCs/>
      <w:sz w:val="26"/>
      <w:szCs w:val="26"/>
    </w:rPr>
  </w:style>
  <w:style w:type="character" w:customStyle="1" w:styleId="Heading4Char">
    <w:name w:val="Heading 4 Char"/>
    <w:basedOn w:val="DefaultParagraphFont"/>
    <w:semiHidden/>
    <w:locked/>
    <w:rsid w:val="004930E6"/>
    <w:rPr>
      <w:rFonts w:ascii="Calibri" w:hAnsi="Calibri" w:cs="Times New Roman"/>
      <w:b/>
      <w:bCs/>
      <w:sz w:val="28"/>
      <w:szCs w:val="28"/>
    </w:rPr>
  </w:style>
  <w:style w:type="character" w:customStyle="1" w:styleId="Heading5Char">
    <w:name w:val="Heading 5 Char"/>
    <w:basedOn w:val="DefaultParagraphFont"/>
    <w:semiHidden/>
    <w:locked/>
    <w:rsid w:val="004930E6"/>
    <w:rPr>
      <w:rFonts w:ascii="Calibri" w:hAnsi="Calibri" w:cs="Times New Roman"/>
      <w:b/>
      <w:bCs/>
      <w:i/>
      <w:iCs/>
      <w:sz w:val="26"/>
      <w:szCs w:val="26"/>
    </w:rPr>
  </w:style>
  <w:style w:type="character" w:customStyle="1" w:styleId="Heading6Char">
    <w:name w:val="Heading 6 Char"/>
    <w:basedOn w:val="DefaultParagraphFont"/>
    <w:semiHidden/>
    <w:locked/>
    <w:rsid w:val="004930E6"/>
    <w:rPr>
      <w:rFonts w:ascii="Calibri" w:hAnsi="Calibri" w:cs="Times New Roman"/>
      <w:b/>
      <w:bCs/>
    </w:rPr>
  </w:style>
  <w:style w:type="character" w:customStyle="1" w:styleId="Heading8Char">
    <w:name w:val="Heading 8 Char"/>
    <w:basedOn w:val="DefaultParagraphFont"/>
    <w:semiHidden/>
    <w:locked/>
    <w:rsid w:val="004930E6"/>
    <w:rPr>
      <w:rFonts w:ascii="Calibri" w:hAnsi="Calibri" w:cs="Times New Roman"/>
      <w:i/>
      <w:iCs/>
      <w:sz w:val="24"/>
      <w:szCs w:val="24"/>
    </w:rPr>
  </w:style>
  <w:style w:type="character" w:customStyle="1" w:styleId="HeaderChar">
    <w:name w:val="Header Char"/>
    <w:basedOn w:val="DefaultParagraphFont"/>
    <w:locked/>
    <w:rsid w:val="004930E6"/>
    <w:rPr>
      <w:rFonts w:cs="Times New Roman"/>
      <w:sz w:val="20"/>
      <w:szCs w:val="20"/>
    </w:rPr>
  </w:style>
  <w:style w:type="character" w:customStyle="1" w:styleId="FooterChar">
    <w:name w:val="Footer Char"/>
    <w:basedOn w:val="DefaultParagraphFont"/>
    <w:locked/>
    <w:rsid w:val="004930E6"/>
    <w:rPr>
      <w:rFonts w:cs="Times New Roman"/>
    </w:rPr>
  </w:style>
  <w:style w:type="character" w:customStyle="1" w:styleId="BodyText2Char">
    <w:name w:val="Body Text 2 Char"/>
    <w:basedOn w:val="DefaultParagraphFont"/>
    <w:semiHidden/>
    <w:locked/>
    <w:rsid w:val="004930E6"/>
    <w:rPr>
      <w:rFonts w:cs="Times New Roman"/>
      <w:sz w:val="20"/>
      <w:szCs w:val="20"/>
    </w:rPr>
  </w:style>
  <w:style w:type="character" w:customStyle="1" w:styleId="BodyTextChar">
    <w:name w:val="Body Text Char"/>
    <w:basedOn w:val="DefaultParagraphFont"/>
    <w:locked/>
    <w:rsid w:val="004930E6"/>
    <w:rPr>
      <w:rFonts w:cs="Times New Roman"/>
      <w:sz w:val="20"/>
      <w:szCs w:val="20"/>
    </w:rPr>
  </w:style>
  <w:style w:type="character" w:customStyle="1" w:styleId="BodyTextIndentChar">
    <w:name w:val="Body Text Indent Char"/>
    <w:basedOn w:val="DefaultParagraphFont"/>
    <w:locked/>
    <w:rsid w:val="004930E6"/>
    <w:rPr>
      <w:rFonts w:cs="Times New Roman"/>
      <w:sz w:val="20"/>
      <w:szCs w:val="20"/>
    </w:rPr>
  </w:style>
  <w:style w:type="character" w:customStyle="1" w:styleId="BodyTextIndent2Char">
    <w:name w:val="Body Text Indent 2 Char"/>
    <w:basedOn w:val="DefaultParagraphFont"/>
    <w:semiHidden/>
    <w:locked/>
    <w:rsid w:val="004930E6"/>
    <w:rPr>
      <w:rFonts w:cs="Times New Roman"/>
      <w:sz w:val="20"/>
      <w:szCs w:val="20"/>
    </w:rPr>
  </w:style>
  <w:style w:type="character" w:customStyle="1" w:styleId="TitleChar">
    <w:name w:val="Title Char"/>
    <w:basedOn w:val="DefaultParagraphFont"/>
    <w:locked/>
    <w:rsid w:val="004930E6"/>
    <w:rPr>
      <w:rFonts w:ascii="Century Gothic" w:hAnsi="Century Gothic" w:cs="Times New Roman"/>
      <w:b/>
      <w:color w:val="000000"/>
      <w:sz w:val="24"/>
      <w:u w:val="single"/>
    </w:rPr>
  </w:style>
  <w:style w:type="character" w:customStyle="1" w:styleId="SubtitleChar">
    <w:name w:val="Subtitle Char"/>
    <w:basedOn w:val="DefaultParagraphFont"/>
    <w:locked/>
    <w:rsid w:val="004930E6"/>
    <w:rPr>
      <w:rFonts w:ascii="Cambria" w:hAnsi="Cambria" w:cs="Times New Roman"/>
      <w:sz w:val="24"/>
      <w:szCs w:val="24"/>
    </w:rPr>
  </w:style>
  <w:style w:type="character" w:customStyle="1" w:styleId="BalloonTextChar">
    <w:name w:val="Balloon Text Char"/>
    <w:basedOn w:val="DefaultParagraphFont"/>
    <w:semiHidden/>
    <w:locked/>
    <w:rsid w:val="004930E6"/>
    <w:rPr>
      <w:rFonts w:cs="Times New Roman"/>
      <w:sz w:val="2"/>
    </w:rPr>
  </w:style>
  <w:style w:type="character" w:customStyle="1" w:styleId="FootnoteTextChar">
    <w:name w:val="Footnote Text Char"/>
    <w:basedOn w:val="DefaultParagraphFont"/>
    <w:semiHidden/>
    <w:locked/>
    <w:rsid w:val="004930E6"/>
    <w:rPr>
      <w:rFonts w:cs="Times New Roman"/>
      <w:sz w:val="20"/>
      <w:szCs w:val="20"/>
    </w:rPr>
  </w:style>
  <w:style w:type="character" w:customStyle="1" w:styleId="BodyTextIndent3Char">
    <w:name w:val="Body Text Indent 3 Char"/>
    <w:basedOn w:val="DefaultParagraphFont"/>
    <w:semiHidden/>
    <w:locked/>
    <w:rsid w:val="004930E6"/>
    <w:rPr>
      <w:rFonts w:cs="Times New Roman"/>
      <w:sz w:val="16"/>
      <w:szCs w:val="16"/>
    </w:rPr>
  </w:style>
  <w:style w:type="character" w:customStyle="1" w:styleId="BodyText3Char">
    <w:name w:val="Body Text 3 Char"/>
    <w:basedOn w:val="DefaultParagraphFont"/>
    <w:semiHidden/>
    <w:locked/>
    <w:rsid w:val="004930E6"/>
    <w:rPr>
      <w:rFonts w:cs="Times New Roman"/>
      <w:sz w:val="16"/>
      <w:szCs w:val="16"/>
    </w:rPr>
  </w:style>
  <w:style w:type="character" w:customStyle="1" w:styleId="DocumentMapChar">
    <w:name w:val="Document Map Char"/>
    <w:basedOn w:val="DefaultParagraphFont"/>
    <w:semiHidden/>
    <w:locked/>
    <w:rsid w:val="004930E6"/>
    <w:rPr>
      <w:rFonts w:cs="Times New Roman"/>
      <w:sz w:val="2"/>
    </w:rPr>
  </w:style>
  <w:style w:type="paragraph" w:customStyle="1" w:styleId="Indent2">
    <w:name w:val="Indent 2"/>
    <w:basedOn w:val="List2"/>
    <w:rsid w:val="00922CF7"/>
    <w:pPr>
      <w:ind w:left="1800" w:hanging="540"/>
      <w:contextualSpacing w:val="0"/>
      <w:jc w:val="both"/>
    </w:pPr>
    <w:rPr>
      <w:rFonts w:ascii="Arial" w:hAnsi="Arial"/>
    </w:rPr>
  </w:style>
  <w:style w:type="paragraph" w:styleId="List2">
    <w:name w:val="List 2"/>
    <w:basedOn w:val="Normal"/>
    <w:locked/>
    <w:rsid w:val="00922CF7"/>
    <w:pPr>
      <w:ind w:left="720" w:hanging="360"/>
      <w:contextualSpacing/>
    </w:pPr>
  </w:style>
  <w:style w:type="character" w:customStyle="1" w:styleId="pseditboxdisponly1">
    <w:name w:val="pseditbox_disponly1"/>
    <w:basedOn w:val="DefaultParagraphFont"/>
    <w:rsid w:val="00E46F45"/>
    <w:rPr>
      <w:rFonts w:ascii="Arial" w:hAnsi="Arial" w:cs="Arial" w:hint="default"/>
      <w:b w:val="0"/>
      <w:bCs w:val="0"/>
      <w:i w:val="0"/>
      <w:iCs w:val="0"/>
      <w:color w:val="000000"/>
      <w:sz w:val="18"/>
      <w:szCs w:val="18"/>
      <w:bdr w:val="none" w:sz="0" w:space="0" w:color="auto" w:frame="1"/>
    </w:rPr>
  </w:style>
  <w:style w:type="paragraph" w:styleId="NoSpacing">
    <w:name w:val="No Spacing"/>
    <w:uiPriority w:val="1"/>
    <w:qFormat/>
    <w:rsid w:val="00145DA4"/>
  </w:style>
  <w:style w:type="character" w:styleId="CommentReference">
    <w:name w:val="annotation reference"/>
    <w:basedOn w:val="DefaultParagraphFont"/>
    <w:locked/>
    <w:rsid w:val="0088482D"/>
    <w:rPr>
      <w:sz w:val="16"/>
      <w:szCs w:val="16"/>
    </w:rPr>
  </w:style>
  <w:style w:type="paragraph" w:styleId="CommentText">
    <w:name w:val="annotation text"/>
    <w:basedOn w:val="Normal"/>
    <w:link w:val="CommentTextChar"/>
    <w:locked/>
    <w:rsid w:val="0088482D"/>
  </w:style>
  <w:style w:type="character" w:customStyle="1" w:styleId="CommentTextChar">
    <w:name w:val="Comment Text Char"/>
    <w:basedOn w:val="DefaultParagraphFont"/>
    <w:link w:val="CommentText"/>
    <w:rsid w:val="0088482D"/>
  </w:style>
  <w:style w:type="paragraph" w:styleId="CommentSubject">
    <w:name w:val="annotation subject"/>
    <w:basedOn w:val="CommentText"/>
    <w:next w:val="CommentText"/>
    <w:link w:val="CommentSubjectChar"/>
    <w:locked/>
    <w:rsid w:val="0088482D"/>
    <w:rPr>
      <w:b/>
      <w:bCs/>
    </w:rPr>
  </w:style>
  <w:style w:type="character" w:customStyle="1" w:styleId="CommentSubjectChar">
    <w:name w:val="Comment Subject Char"/>
    <w:basedOn w:val="CommentTextChar"/>
    <w:link w:val="CommentSubject"/>
    <w:rsid w:val="008848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5417467">
      <w:bodyDiv w:val="1"/>
      <w:marLeft w:val="0"/>
      <w:marRight w:val="0"/>
      <w:marTop w:val="0"/>
      <w:marBottom w:val="0"/>
      <w:divBdr>
        <w:top w:val="none" w:sz="0" w:space="0" w:color="auto"/>
        <w:left w:val="none" w:sz="0" w:space="0" w:color="auto"/>
        <w:bottom w:val="none" w:sz="0" w:space="0" w:color="auto"/>
        <w:right w:val="none" w:sz="0" w:space="0" w:color="auto"/>
      </w:divBdr>
    </w:div>
    <w:div w:id="324166201">
      <w:bodyDiv w:val="1"/>
      <w:marLeft w:val="0"/>
      <w:marRight w:val="0"/>
      <w:marTop w:val="0"/>
      <w:marBottom w:val="0"/>
      <w:divBdr>
        <w:top w:val="none" w:sz="0" w:space="0" w:color="auto"/>
        <w:left w:val="none" w:sz="0" w:space="0" w:color="auto"/>
        <w:bottom w:val="none" w:sz="0" w:space="0" w:color="auto"/>
        <w:right w:val="none" w:sz="0" w:space="0" w:color="auto"/>
      </w:divBdr>
    </w:div>
    <w:div w:id="326329353">
      <w:bodyDiv w:val="1"/>
      <w:marLeft w:val="0"/>
      <w:marRight w:val="0"/>
      <w:marTop w:val="0"/>
      <w:marBottom w:val="0"/>
      <w:divBdr>
        <w:top w:val="none" w:sz="0" w:space="0" w:color="auto"/>
        <w:left w:val="none" w:sz="0" w:space="0" w:color="auto"/>
        <w:bottom w:val="none" w:sz="0" w:space="0" w:color="auto"/>
        <w:right w:val="none" w:sz="0" w:space="0" w:color="auto"/>
      </w:divBdr>
    </w:div>
    <w:div w:id="512376804">
      <w:bodyDiv w:val="1"/>
      <w:marLeft w:val="0"/>
      <w:marRight w:val="0"/>
      <w:marTop w:val="0"/>
      <w:marBottom w:val="0"/>
      <w:divBdr>
        <w:top w:val="none" w:sz="0" w:space="0" w:color="auto"/>
        <w:left w:val="none" w:sz="0" w:space="0" w:color="auto"/>
        <w:bottom w:val="none" w:sz="0" w:space="0" w:color="auto"/>
        <w:right w:val="none" w:sz="0" w:space="0" w:color="auto"/>
      </w:divBdr>
    </w:div>
    <w:div w:id="892546500">
      <w:bodyDiv w:val="1"/>
      <w:marLeft w:val="0"/>
      <w:marRight w:val="0"/>
      <w:marTop w:val="0"/>
      <w:marBottom w:val="0"/>
      <w:divBdr>
        <w:top w:val="none" w:sz="0" w:space="0" w:color="auto"/>
        <w:left w:val="none" w:sz="0" w:space="0" w:color="auto"/>
        <w:bottom w:val="none" w:sz="0" w:space="0" w:color="auto"/>
        <w:right w:val="none" w:sz="0" w:space="0" w:color="auto"/>
      </w:divBdr>
    </w:div>
    <w:div w:id="1257592842">
      <w:bodyDiv w:val="1"/>
      <w:marLeft w:val="0"/>
      <w:marRight w:val="0"/>
      <w:marTop w:val="0"/>
      <w:marBottom w:val="0"/>
      <w:divBdr>
        <w:top w:val="none" w:sz="0" w:space="0" w:color="auto"/>
        <w:left w:val="none" w:sz="0" w:space="0" w:color="auto"/>
        <w:bottom w:val="none" w:sz="0" w:space="0" w:color="auto"/>
        <w:right w:val="none" w:sz="0" w:space="0" w:color="auto"/>
      </w:divBdr>
    </w:div>
    <w:div w:id="1395007114">
      <w:bodyDiv w:val="1"/>
      <w:marLeft w:val="0"/>
      <w:marRight w:val="0"/>
      <w:marTop w:val="0"/>
      <w:marBottom w:val="0"/>
      <w:divBdr>
        <w:top w:val="none" w:sz="0" w:space="0" w:color="auto"/>
        <w:left w:val="none" w:sz="0" w:space="0" w:color="auto"/>
        <w:bottom w:val="none" w:sz="0" w:space="0" w:color="auto"/>
        <w:right w:val="none" w:sz="0" w:space="0" w:color="auto"/>
      </w:divBdr>
    </w:div>
    <w:div w:id="1450318458">
      <w:bodyDiv w:val="1"/>
      <w:marLeft w:val="0"/>
      <w:marRight w:val="0"/>
      <w:marTop w:val="0"/>
      <w:marBottom w:val="0"/>
      <w:divBdr>
        <w:top w:val="none" w:sz="0" w:space="0" w:color="auto"/>
        <w:left w:val="none" w:sz="0" w:space="0" w:color="auto"/>
        <w:bottom w:val="none" w:sz="0" w:space="0" w:color="auto"/>
        <w:right w:val="none" w:sz="0" w:space="0" w:color="auto"/>
      </w:divBdr>
    </w:div>
    <w:div w:id="1784350200">
      <w:bodyDiv w:val="1"/>
      <w:marLeft w:val="0"/>
      <w:marRight w:val="0"/>
      <w:marTop w:val="0"/>
      <w:marBottom w:val="0"/>
      <w:divBdr>
        <w:top w:val="none" w:sz="0" w:space="0" w:color="auto"/>
        <w:left w:val="none" w:sz="0" w:space="0" w:color="auto"/>
        <w:bottom w:val="none" w:sz="0" w:space="0" w:color="auto"/>
        <w:right w:val="none" w:sz="0" w:space="0" w:color="auto"/>
      </w:divBdr>
    </w:div>
    <w:div w:id="1913662837">
      <w:bodyDiv w:val="1"/>
      <w:marLeft w:val="0"/>
      <w:marRight w:val="0"/>
      <w:marTop w:val="0"/>
      <w:marBottom w:val="0"/>
      <w:divBdr>
        <w:top w:val="none" w:sz="0" w:space="0" w:color="auto"/>
        <w:left w:val="none" w:sz="0" w:space="0" w:color="auto"/>
        <w:bottom w:val="none" w:sz="0" w:space="0" w:color="auto"/>
        <w:right w:val="none" w:sz="0" w:space="0" w:color="auto"/>
      </w:divBdr>
    </w:div>
    <w:div w:id="1984045895">
      <w:bodyDiv w:val="1"/>
      <w:marLeft w:val="0"/>
      <w:marRight w:val="0"/>
      <w:marTop w:val="0"/>
      <w:marBottom w:val="0"/>
      <w:divBdr>
        <w:top w:val="none" w:sz="0" w:space="0" w:color="auto"/>
        <w:left w:val="none" w:sz="0" w:space="0" w:color="auto"/>
        <w:bottom w:val="none" w:sz="0" w:space="0" w:color="auto"/>
        <w:right w:val="none" w:sz="0" w:space="0" w:color="auto"/>
      </w:divBdr>
    </w:div>
    <w:div w:id="203260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io.gov/procure"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drc.ohio.gov/policies"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ohio.gov/procure"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FC7CFB-B9F2-4A59-BE2F-342694DC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35</Pages>
  <Words>10937</Words>
  <Characters>62345</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Request For Proposal</vt:lpstr>
    </vt:vector>
  </TitlesOfParts>
  <Company>Toshiba</Company>
  <LinksUpToDate>false</LinksUpToDate>
  <CharactersWithSpaces>73136</CharactersWithSpaces>
  <SharedDoc>false</SharedDoc>
  <HLinks>
    <vt:vector size="54" baseType="variant">
      <vt:variant>
        <vt:i4>1245262</vt:i4>
      </vt:variant>
      <vt:variant>
        <vt:i4>27</vt:i4>
      </vt:variant>
      <vt:variant>
        <vt:i4>0</vt:i4>
      </vt:variant>
      <vt:variant>
        <vt:i4>5</vt:i4>
      </vt:variant>
      <vt:variant>
        <vt:lpwstr>http://intra.drc.state.oh.us/web/prisons/address.htm</vt:lpwstr>
      </vt:variant>
      <vt:variant>
        <vt:lpwstr/>
      </vt:variant>
      <vt:variant>
        <vt:i4>7995445</vt:i4>
      </vt:variant>
      <vt:variant>
        <vt:i4>21</vt:i4>
      </vt:variant>
      <vt:variant>
        <vt:i4>0</vt:i4>
      </vt:variant>
      <vt:variant>
        <vt:i4>5</vt:i4>
      </vt:variant>
      <vt:variant>
        <vt:lpwstr>http://ohiosharedservices.ohio.gov/Vendors.aspx</vt:lpwstr>
      </vt:variant>
      <vt:variant>
        <vt:lpwstr/>
      </vt:variant>
      <vt:variant>
        <vt:i4>1900559</vt:i4>
      </vt:variant>
      <vt:variant>
        <vt:i4>18</vt:i4>
      </vt:variant>
      <vt:variant>
        <vt:i4>0</vt:i4>
      </vt:variant>
      <vt:variant>
        <vt:i4>5</vt:i4>
      </vt:variant>
      <vt:variant>
        <vt:lpwstr>http://business.ohio.gov/efiling/</vt:lpwstr>
      </vt:variant>
      <vt:variant>
        <vt:lpwstr/>
      </vt:variant>
      <vt:variant>
        <vt:i4>1900559</vt:i4>
      </vt:variant>
      <vt:variant>
        <vt:i4>15</vt:i4>
      </vt:variant>
      <vt:variant>
        <vt:i4>0</vt:i4>
      </vt:variant>
      <vt:variant>
        <vt:i4>5</vt:i4>
      </vt:variant>
      <vt:variant>
        <vt:lpwstr>http://business.ohio.gov/efiling/</vt:lpwstr>
      </vt:variant>
      <vt:variant>
        <vt:lpwstr/>
      </vt:variant>
      <vt:variant>
        <vt:i4>4980746</vt:i4>
      </vt:variant>
      <vt:variant>
        <vt:i4>12</vt:i4>
      </vt:variant>
      <vt:variant>
        <vt:i4>0</vt:i4>
      </vt:variant>
      <vt:variant>
        <vt:i4>5</vt:i4>
      </vt:variant>
      <vt:variant>
        <vt:lpwstr>http://das.ohio.gov/Divisions/EqualOpportunity/tabid/80/Default.aspx</vt:lpwstr>
      </vt:variant>
      <vt:variant>
        <vt:lpwstr/>
      </vt:variant>
      <vt:variant>
        <vt:i4>6488180</vt:i4>
      </vt:variant>
      <vt:variant>
        <vt:i4>9</vt:i4>
      </vt:variant>
      <vt:variant>
        <vt:i4>0</vt:i4>
      </vt:variant>
      <vt:variant>
        <vt:i4>5</vt:i4>
      </vt:variant>
      <vt:variant>
        <vt:lpwstr>http://www.ohioattorneygeneral.gov/Enforcement/BCI/Identification-Division/LiveScan</vt:lpwstr>
      </vt:variant>
      <vt:variant>
        <vt:lpwstr/>
      </vt:variant>
      <vt:variant>
        <vt:i4>2097196</vt:i4>
      </vt:variant>
      <vt:variant>
        <vt:i4>6</vt:i4>
      </vt:variant>
      <vt:variant>
        <vt:i4>0</vt:i4>
      </vt:variant>
      <vt:variant>
        <vt:i4>5</vt:i4>
      </vt:variant>
      <vt:variant>
        <vt:lpwstr>http://www.ohio.gov/procure</vt:lpwstr>
      </vt:variant>
      <vt:variant>
        <vt:lpwstr/>
      </vt:variant>
      <vt:variant>
        <vt:i4>2097196</vt:i4>
      </vt:variant>
      <vt:variant>
        <vt:i4>3</vt:i4>
      </vt:variant>
      <vt:variant>
        <vt:i4>0</vt:i4>
      </vt:variant>
      <vt:variant>
        <vt:i4>5</vt:i4>
      </vt:variant>
      <vt:variant>
        <vt:lpwstr>http://www.ohio.gov/procure</vt:lpwstr>
      </vt:variant>
      <vt:variant>
        <vt:lpwstr/>
      </vt:variant>
      <vt:variant>
        <vt:i4>2097196</vt:i4>
      </vt:variant>
      <vt:variant>
        <vt:i4>0</vt:i4>
      </vt:variant>
      <vt:variant>
        <vt:i4>0</vt:i4>
      </vt:variant>
      <vt:variant>
        <vt:i4>5</vt:i4>
      </vt:variant>
      <vt:variant>
        <vt:lpwstr>http://www.ohio.gov/procure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matheron</dc:creator>
  <cp:lastModifiedBy>Cooks, Yolanda</cp:lastModifiedBy>
  <cp:revision>7</cp:revision>
  <cp:lastPrinted>2014-12-16T00:30:00Z</cp:lastPrinted>
  <dcterms:created xsi:type="dcterms:W3CDTF">2017-08-22T12:40:00Z</dcterms:created>
  <dcterms:modified xsi:type="dcterms:W3CDTF">2017-08-24T11:00:00Z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